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35FB28" w14:textId="77777777" w:rsidR="00D41076" w:rsidRDefault="00D41076" w:rsidP="005D5D8C">
      <w:pPr>
        <w:pStyle w:val="Appendix"/>
        <w:numPr>
          <w:ilvl w:val="0"/>
          <w:numId w:val="0"/>
        </w:numPr>
      </w:pPr>
      <w:permStart w:id="968573717" w:edGrp="everyone"/>
      <w:permEnd w:id="968573717"/>
    </w:p>
    <w:p w14:paraId="77F123D7" w14:textId="77777777" w:rsidR="00D41076" w:rsidRDefault="00D41076">
      <w:pPr>
        <w:pStyle w:val="BodyText"/>
        <w:rPr>
          <w:rFonts w:ascii="Times New Roman"/>
          <w:sz w:val="20"/>
        </w:rPr>
      </w:pPr>
    </w:p>
    <w:p w14:paraId="78F8E81D" w14:textId="77777777" w:rsidR="00D41076" w:rsidRDefault="00D41076">
      <w:pPr>
        <w:pStyle w:val="BodyText"/>
        <w:rPr>
          <w:rFonts w:ascii="Times New Roman"/>
          <w:sz w:val="20"/>
        </w:rPr>
      </w:pPr>
    </w:p>
    <w:p w14:paraId="7FED87DC" w14:textId="77777777" w:rsidR="00D41076" w:rsidRDefault="00D41076">
      <w:pPr>
        <w:pStyle w:val="BodyText"/>
        <w:rPr>
          <w:rFonts w:ascii="Times New Roman"/>
          <w:sz w:val="20"/>
        </w:rPr>
      </w:pPr>
    </w:p>
    <w:p w14:paraId="5681EF58" w14:textId="77777777" w:rsidR="00D41076" w:rsidRDefault="00D41076">
      <w:pPr>
        <w:pStyle w:val="BodyText"/>
        <w:rPr>
          <w:rFonts w:ascii="Times New Roman"/>
          <w:sz w:val="20"/>
        </w:rPr>
      </w:pPr>
    </w:p>
    <w:p w14:paraId="51C7D683" w14:textId="77777777" w:rsidR="00D41076" w:rsidRDefault="00D41076">
      <w:pPr>
        <w:pStyle w:val="BodyText"/>
        <w:rPr>
          <w:rFonts w:ascii="Times New Roman"/>
          <w:sz w:val="20"/>
        </w:rPr>
      </w:pPr>
    </w:p>
    <w:p w14:paraId="7A7D4DBB" w14:textId="77777777" w:rsidR="00D41076" w:rsidRDefault="00D41076">
      <w:pPr>
        <w:pStyle w:val="BodyText"/>
        <w:rPr>
          <w:rFonts w:ascii="Times New Roman"/>
          <w:sz w:val="20"/>
        </w:rPr>
      </w:pPr>
    </w:p>
    <w:p w14:paraId="341BFF96" w14:textId="77777777" w:rsidR="00D41076" w:rsidRDefault="00D41076">
      <w:pPr>
        <w:pStyle w:val="BodyText"/>
        <w:rPr>
          <w:rFonts w:ascii="Times New Roman"/>
          <w:sz w:val="20"/>
        </w:rPr>
      </w:pPr>
    </w:p>
    <w:p w14:paraId="3128F2B0" w14:textId="77777777" w:rsidR="00D41076" w:rsidRDefault="00D41076">
      <w:pPr>
        <w:pStyle w:val="BodyText"/>
        <w:spacing w:before="8"/>
        <w:rPr>
          <w:rFonts w:ascii="Times New Roman"/>
          <w:sz w:val="29"/>
        </w:rPr>
      </w:pPr>
    </w:p>
    <w:p w14:paraId="0AF31193" w14:textId="3250022D" w:rsidR="00D41076" w:rsidRDefault="00D41076">
      <w:pPr>
        <w:pStyle w:val="BodyText"/>
        <w:ind w:left="2885"/>
        <w:rPr>
          <w:rFonts w:ascii="Times New Roman"/>
          <w:sz w:val="20"/>
        </w:rPr>
      </w:pPr>
    </w:p>
    <w:p w14:paraId="29F5DA65" w14:textId="2990DD50" w:rsidR="00D41076" w:rsidRDefault="00E65CED" w:rsidP="00AB547B">
      <w:pPr>
        <w:pStyle w:val="BodyText"/>
        <w:jc w:val="center"/>
        <w:rPr>
          <w:rFonts w:ascii="Times New Roman"/>
          <w:sz w:val="20"/>
        </w:rPr>
      </w:pPr>
      <w:r w:rsidRPr="006A7C31">
        <w:rPr>
          <w:noProof/>
          <w:sz w:val="20"/>
        </w:rPr>
        <w:drawing>
          <wp:inline distT="0" distB="0" distL="0" distR="0" wp14:anchorId="3E1377E5" wp14:editId="0BEB6296">
            <wp:extent cx="5105400" cy="449061"/>
            <wp:effectExtent l="0" t="0" r="0" b="8255"/>
            <wp:docPr id="146997659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70857" cy="454818"/>
                    </a:xfrm>
                    <a:prstGeom prst="rect">
                      <a:avLst/>
                    </a:prstGeom>
                    <a:noFill/>
                    <a:ln>
                      <a:noFill/>
                    </a:ln>
                  </pic:spPr>
                </pic:pic>
              </a:graphicData>
            </a:graphic>
          </wp:inline>
        </w:drawing>
      </w:r>
    </w:p>
    <w:p w14:paraId="57C80BB0" w14:textId="77777777" w:rsidR="00D41076" w:rsidRDefault="00D41076">
      <w:pPr>
        <w:pStyle w:val="BodyText"/>
        <w:rPr>
          <w:rFonts w:ascii="Times New Roman"/>
          <w:sz w:val="20"/>
        </w:rPr>
      </w:pPr>
    </w:p>
    <w:p w14:paraId="30754537" w14:textId="77777777" w:rsidR="00D41076" w:rsidRDefault="00D41076">
      <w:pPr>
        <w:pStyle w:val="BodyText"/>
        <w:rPr>
          <w:rFonts w:ascii="Times New Roman"/>
          <w:sz w:val="20"/>
        </w:rPr>
      </w:pPr>
    </w:p>
    <w:p w14:paraId="1DED2680" w14:textId="77777777" w:rsidR="00D41076" w:rsidRDefault="00D41076">
      <w:pPr>
        <w:pStyle w:val="BodyText"/>
        <w:rPr>
          <w:rFonts w:ascii="Times New Roman"/>
          <w:sz w:val="20"/>
        </w:rPr>
      </w:pPr>
    </w:p>
    <w:p w14:paraId="2DEAB5F9" w14:textId="77777777" w:rsidR="00D41076" w:rsidRDefault="00D41076">
      <w:pPr>
        <w:pStyle w:val="BodyText"/>
        <w:rPr>
          <w:rFonts w:ascii="Times New Roman"/>
          <w:sz w:val="20"/>
        </w:rPr>
      </w:pPr>
    </w:p>
    <w:p w14:paraId="2053D126" w14:textId="77777777" w:rsidR="00D41076" w:rsidRDefault="00D41076">
      <w:pPr>
        <w:pStyle w:val="BodyText"/>
        <w:spacing w:before="6"/>
        <w:rPr>
          <w:rFonts w:ascii="Times New Roman"/>
        </w:rPr>
      </w:pPr>
    </w:p>
    <w:p w14:paraId="4A8B616A" w14:textId="2209243E" w:rsidR="00D41076" w:rsidRDefault="43BF6CB3" w:rsidP="43BF6CB3">
      <w:pPr>
        <w:spacing w:before="36"/>
        <w:ind w:left="101" w:right="90"/>
        <w:jc w:val="center"/>
        <w:rPr>
          <w:b/>
          <w:bCs/>
          <w:sz w:val="32"/>
          <w:szCs w:val="32"/>
        </w:rPr>
      </w:pPr>
      <w:r w:rsidRPr="43BF6CB3">
        <w:rPr>
          <w:b/>
          <w:bCs/>
          <w:sz w:val="32"/>
          <w:szCs w:val="32"/>
        </w:rPr>
        <w:t>PREPARATION INSTRUCTIONS AND EVALUATION OVERVIEW</w:t>
      </w:r>
    </w:p>
    <w:p w14:paraId="4F757CAC" w14:textId="3136BEB0" w:rsidR="00A24A4A" w:rsidRDefault="00C143BB">
      <w:pPr>
        <w:spacing w:before="36"/>
        <w:ind w:left="101" w:right="90"/>
        <w:jc w:val="center"/>
        <w:rPr>
          <w:b/>
          <w:sz w:val="32"/>
        </w:rPr>
      </w:pPr>
      <w:r>
        <w:rPr>
          <w:b/>
          <w:sz w:val="32"/>
        </w:rPr>
        <w:t xml:space="preserve">FOR </w:t>
      </w:r>
      <w:r w:rsidR="00CC68ED">
        <w:rPr>
          <w:b/>
          <w:sz w:val="32"/>
        </w:rPr>
        <w:t xml:space="preserve">MULTIPHASE </w:t>
      </w:r>
      <w:r w:rsidR="006B7B27">
        <w:rPr>
          <w:b/>
          <w:sz w:val="32"/>
        </w:rPr>
        <w:t>T</w:t>
      </w:r>
      <w:r w:rsidR="003603F5">
        <w:rPr>
          <w:b/>
          <w:sz w:val="32"/>
        </w:rPr>
        <w:t>ECHNOLOGY DEVELOPMENT/DEMONSTRATION</w:t>
      </w:r>
      <w:r w:rsidR="006B7B27">
        <w:rPr>
          <w:b/>
          <w:sz w:val="32"/>
        </w:rPr>
        <w:t xml:space="preserve"> PROPOSALS</w:t>
      </w:r>
    </w:p>
    <w:p w14:paraId="60250BB4" w14:textId="77777777" w:rsidR="00D41076" w:rsidRDefault="00D41076">
      <w:pPr>
        <w:pStyle w:val="BodyText"/>
        <w:rPr>
          <w:b/>
          <w:sz w:val="32"/>
        </w:rPr>
      </w:pPr>
    </w:p>
    <w:p w14:paraId="083EDD53" w14:textId="77777777" w:rsidR="00D41076" w:rsidRDefault="00D41076">
      <w:pPr>
        <w:pStyle w:val="BodyText"/>
        <w:rPr>
          <w:b/>
          <w:sz w:val="39"/>
        </w:rPr>
      </w:pPr>
    </w:p>
    <w:p w14:paraId="4858244C" w14:textId="04E21614" w:rsidR="00080F5D" w:rsidRPr="00AC5F08" w:rsidRDefault="00080F5D" w:rsidP="00080F5D">
      <w:pPr>
        <w:jc w:val="center"/>
      </w:pPr>
      <w:r>
        <w:rPr>
          <w:b/>
          <w:bCs/>
          <w:sz w:val="28"/>
          <w:szCs w:val="28"/>
        </w:rPr>
        <w:t>Center for the Advancement of Science in Space</w:t>
      </w:r>
    </w:p>
    <w:p w14:paraId="72176403" w14:textId="19D31089" w:rsidR="00D41076" w:rsidRDefault="00CE0FC6">
      <w:pPr>
        <w:pStyle w:val="BodyText"/>
        <w:spacing w:before="5"/>
        <w:ind w:left="100" w:right="90"/>
        <w:jc w:val="center"/>
      </w:pPr>
      <w:r>
        <w:t>1005 Viera Blvd</w:t>
      </w:r>
      <w:r w:rsidR="0074160E">
        <w:t xml:space="preserve">, Suite </w:t>
      </w:r>
      <w:r>
        <w:t>101</w:t>
      </w:r>
      <w:r w:rsidR="0074160E">
        <w:t xml:space="preserve">, </w:t>
      </w:r>
      <w:r>
        <w:t>Rockledge</w:t>
      </w:r>
      <w:r w:rsidR="0074160E">
        <w:t>, FL 329</w:t>
      </w:r>
      <w:r>
        <w:t>55</w:t>
      </w:r>
    </w:p>
    <w:p w14:paraId="0664CCD7" w14:textId="77777777" w:rsidR="00D41076" w:rsidRDefault="00D41076">
      <w:pPr>
        <w:pStyle w:val="BodyText"/>
      </w:pPr>
    </w:p>
    <w:p w14:paraId="6413106C" w14:textId="77777777" w:rsidR="00D41076" w:rsidRDefault="00D41076">
      <w:pPr>
        <w:pStyle w:val="BodyText"/>
        <w:spacing w:before="10"/>
        <w:rPr>
          <w:sz w:val="26"/>
        </w:rPr>
      </w:pPr>
    </w:p>
    <w:p w14:paraId="5AFE50F6" w14:textId="371B322A" w:rsidR="00D41076" w:rsidRDefault="00082E9A" w:rsidP="006247F8">
      <w:pPr>
        <w:pStyle w:val="BodyText"/>
        <w:ind w:left="101" w:right="90"/>
        <w:jc w:val="center"/>
        <w:sectPr w:rsidR="00D41076">
          <w:type w:val="continuous"/>
          <w:pgSz w:w="12250" w:h="15850"/>
          <w:pgMar w:top="1500" w:right="1360" w:bottom="280" w:left="1340" w:header="720" w:footer="720" w:gutter="0"/>
          <w:cols w:space="720"/>
        </w:sectPr>
      </w:pPr>
      <w:r>
        <w:t xml:space="preserve">Last Updated: </w:t>
      </w:r>
      <w:r w:rsidR="00CE0FC6">
        <w:t xml:space="preserve">January </w:t>
      </w:r>
      <w:del w:id="0" w:author="Brian Greene" w:date="2025-01-29T09:32:00Z" w16du:dateUtc="2025-01-29T14:32:00Z">
        <w:r w:rsidR="00CE0FC6" w:rsidDel="00253319">
          <w:delText>14</w:delText>
        </w:r>
      </w:del>
      <w:ins w:id="1" w:author="Brian Greene" w:date="2025-01-29T09:32:00Z" w16du:dateUtc="2025-01-29T14:32:00Z">
        <w:r w:rsidR="00253319">
          <w:t>29</w:t>
        </w:r>
      </w:ins>
      <w:r w:rsidR="007E6422">
        <w:t>, 202</w:t>
      </w:r>
      <w:r w:rsidR="00CE0FC6">
        <w:t>5</w:t>
      </w:r>
    </w:p>
    <w:p w14:paraId="6974C16F" w14:textId="77777777" w:rsidR="00D41076" w:rsidRDefault="00D41076">
      <w:pPr>
        <w:pStyle w:val="BodyText"/>
        <w:spacing w:before="10"/>
        <w:rPr>
          <w:sz w:val="13"/>
        </w:rPr>
      </w:pPr>
    </w:p>
    <w:p w14:paraId="3F2DB7E2" w14:textId="77777777" w:rsidR="00D41076" w:rsidRDefault="0074160E">
      <w:pPr>
        <w:spacing w:line="672" w:lineRule="exact"/>
        <w:ind w:left="107"/>
        <w:rPr>
          <w:sz w:val="56"/>
        </w:rPr>
      </w:pPr>
      <w:r>
        <w:rPr>
          <w:sz w:val="56"/>
        </w:rPr>
        <w:t>Table of Contents</w:t>
      </w:r>
    </w:p>
    <w:p w14:paraId="57F43CE8" w14:textId="77777777" w:rsidR="00D41076" w:rsidRDefault="00D41076">
      <w:pPr>
        <w:pStyle w:val="BodyText"/>
        <w:rPr>
          <w:sz w:val="56"/>
        </w:rPr>
      </w:pPr>
    </w:p>
    <w:p w14:paraId="4FD16806" w14:textId="77777777" w:rsidR="00D41076" w:rsidRDefault="00D41076">
      <w:pPr>
        <w:pStyle w:val="BodyText"/>
        <w:spacing w:before="8"/>
        <w:rPr>
          <w:sz w:val="44"/>
        </w:rPr>
      </w:pPr>
    </w:p>
    <w:sdt>
      <w:sdtPr>
        <w:rPr>
          <w:rFonts w:ascii="Calibri" w:eastAsia="Calibri" w:hAnsi="Calibri" w:cs="Calibri"/>
          <w:color w:val="auto"/>
          <w:sz w:val="22"/>
          <w:szCs w:val="22"/>
        </w:rPr>
        <w:id w:val="-2103870115"/>
        <w:docPartObj>
          <w:docPartGallery w:val="Table of Contents"/>
          <w:docPartUnique/>
        </w:docPartObj>
      </w:sdtPr>
      <w:sdtEndPr>
        <w:rPr>
          <w:b/>
          <w:bCs/>
          <w:noProof/>
        </w:rPr>
      </w:sdtEndPr>
      <w:sdtContent>
        <w:p w14:paraId="66FE1EDB" w14:textId="29C9B9A7" w:rsidR="006D551F" w:rsidRDefault="006D551F">
          <w:pPr>
            <w:pStyle w:val="TOCHeading"/>
          </w:pPr>
        </w:p>
        <w:p w14:paraId="71F17CAC" w14:textId="371C5138" w:rsidR="00227F4E" w:rsidRDefault="00B2281A">
          <w:pPr>
            <w:pStyle w:val="TOC1"/>
            <w:tabs>
              <w:tab w:val="right" w:leader="dot" w:pos="10640"/>
            </w:tabs>
            <w:rPr>
              <w:rFonts w:asciiTheme="minorHAnsi" w:eastAsiaTheme="minorEastAsia" w:hAnsiTheme="minorHAnsi" w:cstheme="minorBidi"/>
              <w:b w:val="0"/>
              <w:bCs w:val="0"/>
              <w:noProof/>
              <w:kern w:val="2"/>
              <w:szCs w:val="24"/>
              <w14:ligatures w14:val="standardContextual"/>
            </w:rPr>
          </w:pPr>
          <w:r>
            <w:rPr>
              <w:b w:val="0"/>
              <w:bCs w:val="0"/>
            </w:rPr>
            <w:fldChar w:fldCharType="begin"/>
          </w:r>
          <w:r>
            <w:rPr>
              <w:b w:val="0"/>
              <w:bCs w:val="0"/>
            </w:rPr>
            <w:instrText xml:space="preserve"> TOC \o "1-2" \h \z \u </w:instrText>
          </w:r>
          <w:r>
            <w:rPr>
              <w:b w:val="0"/>
              <w:bCs w:val="0"/>
            </w:rPr>
            <w:fldChar w:fldCharType="separate"/>
          </w:r>
          <w:hyperlink w:anchor="_Toc170483672" w:history="1">
            <w:r w:rsidR="00227F4E" w:rsidRPr="00543AF9">
              <w:rPr>
                <w:rStyle w:val="Hyperlink"/>
                <w:noProof/>
                <w:spacing w:val="-2"/>
              </w:rPr>
              <w:t>1</w:t>
            </w:r>
            <w:r w:rsidR="00227F4E">
              <w:rPr>
                <w:rFonts w:asciiTheme="minorHAnsi" w:eastAsiaTheme="minorEastAsia" w:hAnsiTheme="minorHAnsi" w:cstheme="minorBidi"/>
                <w:b w:val="0"/>
                <w:bCs w:val="0"/>
                <w:noProof/>
                <w:kern w:val="2"/>
                <w:szCs w:val="24"/>
                <w14:ligatures w14:val="standardContextual"/>
              </w:rPr>
              <w:tab/>
            </w:r>
            <w:r w:rsidR="00227F4E" w:rsidRPr="00543AF9">
              <w:rPr>
                <w:rStyle w:val="Hyperlink"/>
                <w:noProof/>
              </w:rPr>
              <w:t>PREFACE</w:t>
            </w:r>
            <w:r w:rsidR="00227F4E">
              <w:rPr>
                <w:noProof/>
                <w:webHidden/>
              </w:rPr>
              <w:tab/>
            </w:r>
            <w:r w:rsidR="00227F4E">
              <w:rPr>
                <w:noProof/>
                <w:webHidden/>
              </w:rPr>
              <w:fldChar w:fldCharType="begin"/>
            </w:r>
            <w:r w:rsidR="00227F4E">
              <w:rPr>
                <w:noProof/>
                <w:webHidden/>
              </w:rPr>
              <w:instrText xml:space="preserve"> PAGEREF _Toc170483672 \h </w:instrText>
            </w:r>
            <w:r w:rsidR="00227F4E">
              <w:rPr>
                <w:noProof/>
                <w:webHidden/>
              </w:rPr>
            </w:r>
            <w:r w:rsidR="00227F4E">
              <w:rPr>
                <w:noProof/>
                <w:webHidden/>
              </w:rPr>
              <w:fldChar w:fldCharType="separate"/>
            </w:r>
            <w:r w:rsidR="000B1AF4">
              <w:rPr>
                <w:noProof/>
                <w:webHidden/>
              </w:rPr>
              <w:t>2</w:t>
            </w:r>
            <w:r w:rsidR="00227F4E">
              <w:rPr>
                <w:noProof/>
                <w:webHidden/>
              </w:rPr>
              <w:fldChar w:fldCharType="end"/>
            </w:r>
          </w:hyperlink>
        </w:p>
        <w:p w14:paraId="5848C02E" w14:textId="5BBC6879" w:rsidR="00227F4E" w:rsidRDefault="00227F4E">
          <w:pPr>
            <w:pStyle w:val="TOC1"/>
            <w:tabs>
              <w:tab w:val="right" w:leader="dot" w:pos="10640"/>
            </w:tabs>
            <w:rPr>
              <w:rFonts w:asciiTheme="minorHAnsi" w:eastAsiaTheme="minorEastAsia" w:hAnsiTheme="minorHAnsi" w:cstheme="minorBidi"/>
              <w:b w:val="0"/>
              <w:bCs w:val="0"/>
              <w:noProof/>
              <w:kern w:val="2"/>
              <w:szCs w:val="24"/>
              <w14:ligatures w14:val="standardContextual"/>
            </w:rPr>
          </w:pPr>
          <w:hyperlink w:anchor="_Toc170483673" w:history="1">
            <w:r w:rsidRPr="00543AF9">
              <w:rPr>
                <w:rStyle w:val="Hyperlink"/>
                <w:noProof/>
                <w:spacing w:val="-2"/>
              </w:rPr>
              <w:t>2</w:t>
            </w:r>
            <w:r>
              <w:rPr>
                <w:rFonts w:asciiTheme="minorHAnsi" w:eastAsiaTheme="minorEastAsia" w:hAnsiTheme="minorHAnsi" w:cstheme="minorBidi"/>
                <w:b w:val="0"/>
                <w:bCs w:val="0"/>
                <w:noProof/>
                <w:kern w:val="2"/>
                <w:szCs w:val="24"/>
                <w14:ligatures w14:val="standardContextual"/>
              </w:rPr>
              <w:tab/>
            </w:r>
            <w:r w:rsidRPr="00543AF9">
              <w:rPr>
                <w:rStyle w:val="Hyperlink"/>
                <w:noProof/>
              </w:rPr>
              <w:t>PROPOSAL PREPARATION AND</w:t>
            </w:r>
            <w:r w:rsidRPr="00543AF9">
              <w:rPr>
                <w:rStyle w:val="Hyperlink"/>
                <w:noProof/>
                <w:spacing w:val="-15"/>
              </w:rPr>
              <w:t xml:space="preserve"> </w:t>
            </w:r>
            <w:r w:rsidRPr="00543AF9">
              <w:rPr>
                <w:rStyle w:val="Hyperlink"/>
                <w:noProof/>
              </w:rPr>
              <w:t>CONTENT</w:t>
            </w:r>
            <w:r>
              <w:rPr>
                <w:noProof/>
                <w:webHidden/>
              </w:rPr>
              <w:tab/>
            </w:r>
            <w:r>
              <w:rPr>
                <w:noProof/>
                <w:webHidden/>
              </w:rPr>
              <w:fldChar w:fldCharType="begin"/>
            </w:r>
            <w:r>
              <w:rPr>
                <w:noProof/>
                <w:webHidden/>
              </w:rPr>
              <w:instrText xml:space="preserve"> PAGEREF _Toc170483673 \h </w:instrText>
            </w:r>
            <w:r>
              <w:rPr>
                <w:noProof/>
                <w:webHidden/>
              </w:rPr>
            </w:r>
            <w:r>
              <w:rPr>
                <w:noProof/>
                <w:webHidden/>
              </w:rPr>
              <w:fldChar w:fldCharType="separate"/>
            </w:r>
            <w:r w:rsidR="000B1AF4">
              <w:rPr>
                <w:noProof/>
                <w:webHidden/>
              </w:rPr>
              <w:t>2</w:t>
            </w:r>
            <w:r>
              <w:rPr>
                <w:noProof/>
                <w:webHidden/>
              </w:rPr>
              <w:fldChar w:fldCharType="end"/>
            </w:r>
          </w:hyperlink>
        </w:p>
        <w:p w14:paraId="7A017B8D" w14:textId="47CE6A7C"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74" w:history="1">
            <w:r w:rsidRPr="00543AF9">
              <w:rPr>
                <w:rStyle w:val="Hyperlink"/>
                <w:noProof/>
                <w:spacing w:val="-2"/>
              </w:rPr>
              <w:t>2.1</w:t>
            </w:r>
            <w:r>
              <w:rPr>
                <w:rFonts w:asciiTheme="minorHAnsi" w:eastAsiaTheme="minorEastAsia" w:hAnsiTheme="minorHAnsi" w:cstheme="minorBidi"/>
                <w:noProof/>
                <w:kern w:val="2"/>
                <w:sz w:val="24"/>
                <w:szCs w:val="24"/>
                <w14:ligatures w14:val="standardContextual"/>
              </w:rPr>
              <w:tab/>
            </w:r>
            <w:r w:rsidRPr="00543AF9">
              <w:rPr>
                <w:rStyle w:val="Hyperlink"/>
                <w:noProof/>
              </w:rPr>
              <w:t>Cover Page</w:t>
            </w:r>
            <w:r w:rsidRPr="00543AF9">
              <w:rPr>
                <w:rStyle w:val="Hyperlink"/>
                <w:noProof/>
                <w:spacing w:val="-21"/>
              </w:rPr>
              <w:t xml:space="preserve"> </w:t>
            </w:r>
            <w:r w:rsidRPr="00543AF9">
              <w:rPr>
                <w:rStyle w:val="Hyperlink"/>
                <w:noProof/>
              </w:rPr>
              <w:t>(1</w:t>
            </w:r>
            <w:r w:rsidRPr="00543AF9">
              <w:rPr>
                <w:rStyle w:val="Hyperlink"/>
                <w:noProof/>
                <w:spacing w:val="-28"/>
              </w:rPr>
              <w:t xml:space="preserve"> </w:t>
            </w:r>
            <w:r w:rsidRPr="00543AF9">
              <w:rPr>
                <w:rStyle w:val="Hyperlink"/>
                <w:noProof/>
              </w:rPr>
              <w:t>page)</w:t>
            </w:r>
            <w:r>
              <w:rPr>
                <w:noProof/>
                <w:webHidden/>
              </w:rPr>
              <w:tab/>
            </w:r>
            <w:r>
              <w:rPr>
                <w:noProof/>
                <w:webHidden/>
              </w:rPr>
              <w:fldChar w:fldCharType="begin"/>
            </w:r>
            <w:r>
              <w:rPr>
                <w:noProof/>
                <w:webHidden/>
              </w:rPr>
              <w:instrText xml:space="preserve"> PAGEREF _Toc170483674 \h </w:instrText>
            </w:r>
            <w:r>
              <w:rPr>
                <w:noProof/>
                <w:webHidden/>
              </w:rPr>
            </w:r>
            <w:r>
              <w:rPr>
                <w:noProof/>
                <w:webHidden/>
              </w:rPr>
              <w:fldChar w:fldCharType="separate"/>
            </w:r>
            <w:r w:rsidR="000B1AF4">
              <w:rPr>
                <w:noProof/>
                <w:webHidden/>
              </w:rPr>
              <w:t>3</w:t>
            </w:r>
            <w:r>
              <w:rPr>
                <w:noProof/>
                <w:webHidden/>
              </w:rPr>
              <w:fldChar w:fldCharType="end"/>
            </w:r>
          </w:hyperlink>
        </w:p>
        <w:p w14:paraId="25EDBE12" w14:textId="7DDBE821"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75" w:history="1">
            <w:r w:rsidRPr="00543AF9">
              <w:rPr>
                <w:rStyle w:val="Hyperlink"/>
                <w:noProof/>
                <w:spacing w:val="-2"/>
              </w:rPr>
              <w:t>2.2</w:t>
            </w:r>
            <w:r>
              <w:rPr>
                <w:rFonts w:asciiTheme="minorHAnsi" w:eastAsiaTheme="minorEastAsia" w:hAnsiTheme="minorHAnsi" w:cstheme="minorBidi"/>
                <w:noProof/>
                <w:kern w:val="2"/>
                <w:sz w:val="24"/>
                <w:szCs w:val="24"/>
                <w14:ligatures w14:val="standardContextual"/>
              </w:rPr>
              <w:tab/>
            </w:r>
            <w:r w:rsidRPr="00543AF9">
              <w:rPr>
                <w:rStyle w:val="Hyperlink"/>
                <w:noProof/>
              </w:rPr>
              <w:t>Project Abstract (1</w:t>
            </w:r>
            <w:r w:rsidRPr="00543AF9">
              <w:rPr>
                <w:rStyle w:val="Hyperlink"/>
                <w:noProof/>
                <w:spacing w:val="-8"/>
              </w:rPr>
              <w:t xml:space="preserve"> </w:t>
            </w:r>
            <w:r w:rsidRPr="00543AF9">
              <w:rPr>
                <w:rStyle w:val="Hyperlink"/>
                <w:noProof/>
              </w:rPr>
              <w:t>page)</w:t>
            </w:r>
            <w:r>
              <w:rPr>
                <w:noProof/>
                <w:webHidden/>
              </w:rPr>
              <w:tab/>
            </w:r>
            <w:r>
              <w:rPr>
                <w:noProof/>
                <w:webHidden/>
              </w:rPr>
              <w:fldChar w:fldCharType="begin"/>
            </w:r>
            <w:r>
              <w:rPr>
                <w:noProof/>
                <w:webHidden/>
              </w:rPr>
              <w:instrText xml:space="preserve"> PAGEREF _Toc170483675 \h </w:instrText>
            </w:r>
            <w:r>
              <w:rPr>
                <w:noProof/>
                <w:webHidden/>
              </w:rPr>
            </w:r>
            <w:r>
              <w:rPr>
                <w:noProof/>
                <w:webHidden/>
              </w:rPr>
              <w:fldChar w:fldCharType="separate"/>
            </w:r>
            <w:r w:rsidR="000B1AF4">
              <w:rPr>
                <w:noProof/>
                <w:webHidden/>
              </w:rPr>
              <w:t>4</w:t>
            </w:r>
            <w:r>
              <w:rPr>
                <w:noProof/>
                <w:webHidden/>
              </w:rPr>
              <w:fldChar w:fldCharType="end"/>
            </w:r>
          </w:hyperlink>
        </w:p>
        <w:p w14:paraId="2CA1771B" w14:textId="5ED7F726"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76" w:history="1">
            <w:r w:rsidRPr="00543AF9">
              <w:rPr>
                <w:rStyle w:val="Hyperlink"/>
                <w:noProof/>
                <w:spacing w:val="-2"/>
              </w:rPr>
              <w:t>2.3</w:t>
            </w:r>
            <w:r>
              <w:rPr>
                <w:rFonts w:asciiTheme="minorHAnsi" w:eastAsiaTheme="minorEastAsia" w:hAnsiTheme="minorHAnsi" w:cstheme="minorBidi"/>
                <w:noProof/>
                <w:kern w:val="2"/>
                <w:sz w:val="24"/>
                <w:szCs w:val="24"/>
                <w14:ligatures w14:val="standardContextual"/>
              </w:rPr>
              <w:tab/>
            </w:r>
            <w:r w:rsidRPr="00543AF9">
              <w:rPr>
                <w:rStyle w:val="Hyperlink"/>
                <w:noProof/>
              </w:rPr>
              <w:t>Technical</w:t>
            </w:r>
            <w:r w:rsidRPr="00543AF9">
              <w:rPr>
                <w:rStyle w:val="Hyperlink"/>
                <w:noProof/>
                <w:spacing w:val="-25"/>
              </w:rPr>
              <w:t xml:space="preserve"> </w:t>
            </w:r>
            <w:r w:rsidRPr="00543AF9">
              <w:rPr>
                <w:rStyle w:val="Hyperlink"/>
                <w:noProof/>
              </w:rPr>
              <w:t>Section</w:t>
            </w:r>
            <w:r w:rsidRPr="00543AF9">
              <w:rPr>
                <w:rStyle w:val="Hyperlink"/>
                <w:noProof/>
                <w:spacing w:val="-27"/>
              </w:rPr>
              <w:t xml:space="preserve"> </w:t>
            </w:r>
            <w:r w:rsidRPr="00543AF9">
              <w:rPr>
                <w:rStyle w:val="Hyperlink"/>
                <w:noProof/>
                <w:spacing w:val="-3"/>
              </w:rPr>
              <w:t>(No</w:t>
            </w:r>
            <w:r w:rsidRPr="00543AF9">
              <w:rPr>
                <w:rStyle w:val="Hyperlink"/>
                <w:noProof/>
                <w:spacing w:val="-22"/>
              </w:rPr>
              <w:t xml:space="preserve"> </w:t>
            </w:r>
            <w:r w:rsidRPr="00543AF9">
              <w:rPr>
                <w:rStyle w:val="Hyperlink"/>
                <w:noProof/>
              </w:rPr>
              <w:t>more</w:t>
            </w:r>
            <w:r w:rsidRPr="00543AF9">
              <w:rPr>
                <w:rStyle w:val="Hyperlink"/>
                <w:noProof/>
                <w:spacing w:val="-27"/>
              </w:rPr>
              <w:t xml:space="preserve"> </w:t>
            </w:r>
            <w:r w:rsidRPr="00543AF9">
              <w:rPr>
                <w:rStyle w:val="Hyperlink"/>
                <w:noProof/>
              </w:rPr>
              <w:t>than 30</w:t>
            </w:r>
            <w:r w:rsidRPr="00543AF9">
              <w:rPr>
                <w:rStyle w:val="Hyperlink"/>
                <w:noProof/>
                <w:spacing w:val="-21"/>
              </w:rPr>
              <w:t xml:space="preserve"> </w:t>
            </w:r>
            <w:r w:rsidRPr="00543AF9">
              <w:rPr>
                <w:rStyle w:val="Hyperlink"/>
                <w:noProof/>
              </w:rPr>
              <w:t>pages)</w:t>
            </w:r>
            <w:r>
              <w:rPr>
                <w:noProof/>
                <w:webHidden/>
              </w:rPr>
              <w:tab/>
            </w:r>
            <w:r>
              <w:rPr>
                <w:noProof/>
                <w:webHidden/>
              </w:rPr>
              <w:fldChar w:fldCharType="begin"/>
            </w:r>
            <w:r>
              <w:rPr>
                <w:noProof/>
                <w:webHidden/>
              </w:rPr>
              <w:instrText xml:space="preserve"> PAGEREF _Toc170483676 \h </w:instrText>
            </w:r>
            <w:r>
              <w:rPr>
                <w:noProof/>
                <w:webHidden/>
              </w:rPr>
            </w:r>
            <w:r>
              <w:rPr>
                <w:noProof/>
                <w:webHidden/>
              </w:rPr>
              <w:fldChar w:fldCharType="separate"/>
            </w:r>
            <w:r w:rsidR="000B1AF4">
              <w:rPr>
                <w:noProof/>
                <w:webHidden/>
              </w:rPr>
              <w:t>4</w:t>
            </w:r>
            <w:r>
              <w:rPr>
                <w:noProof/>
                <w:webHidden/>
              </w:rPr>
              <w:fldChar w:fldCharType="end"/>
            </w:r>
          </w:hyperlink>
        </w:p>
        <w:p w14:paraId="496313FC" w14:textId="666C9736"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77" w:history="1">
            <w:r w:rsidRPr="00543AF9">
              <w:rPr>
                <w:rStyle w:val="Hyperlink"/>
                <w:noProof/>
              </w:rPr>
              <w:t>2.4</w:t>
            </w:r>
            <w:r>
              <w:rPr>
                <w:rFonts w:asciiTheme="minorHAnsi" w:eastAsiaTheme="minorEastAsia" w:hAnsiTheme="minorHAnsi" w:cstheme="minorBidi"/>
                <w:noProof/>
                <w:kern w:val="2"/>
                <w:sz w:val="24"/>
                <w:szCs w:val="24"/>
                <w14:ligatures w14:val="standardContextual"/>
              </w:rPr>
              <w:tab/>
            </w:r>
            <w:r w:rsidRPr="00543AF9">
              <w:rPr>
                <w:rStyle w:val="Hyperlink"/>
                <w:noProof/>
              </w:rPr>
              <w:t>Budget Section (Not included in page</w:t>
            </w:r>
            <w:r w:rsidRPr="00543AF9">
              <w:rPr>
                <w:rStyle w:val="Hyperlink"/>
                <w:noProof/>
                <w:spacing w:val="-19"/>
              </w:rPr>
              <w:t xml:space="preserve"> </w:t>
            </w:r>
            <w:r w:rsidRPr="00543AF9">
              <w:rPr>
                <w:rStyle w:val="Hyperlink"/>
                <w:noProof/>
              </w:rPr>
              <w:t>count)</w:t>
            </w:r>
            <w:r>
              <w:rPr>
                <w:noProof/>
                <w:webHidden/>
              </w:rPr>
              <w:tab/>
            </w:r>
            <w:r>
              <w:rPr>
                <w:noProof/>
                <w:webHidden/>
              </w:rPr>
              <w:fldChar w:fldCharType="begin"/>
            </w:r>
            <w:r>
              <w:rPr>
                <w:noProof/>
                <w:webHidden/>
              </w:rPr>
              <w:instrText xml:space="preserve"> PAGEREF _Toc170483677 \h </w:instrText>
            </w:r>
            <w:r>
              <w:rPr>
                <w:noProof/>
                <w:webHidden/>
              </w:rPr>
            </w:r>
            <w:r>
              <w:rPr>
                <w:noProof/>
                <w:webHidden/>
              </w:rPr>
              <w:fldChar w:fldCharType="separate"/>
            </w:r>
            <w:r w:rsidR="000B1AF4">
              <w:rPr>
                <w:noProof/>
                <w:webHidden/>
              </w:rPr>
              <w:t>11</w:t>
            </w:r>
            <w:r>
              <w:rPr>
                <w:noProof/>
                <w:webHidden/>
              </w:rPr>
              <w:fldChar w:fldCharType="end"/>
            </w:r>
          </w:hyperlink>
        </w:p>
        <w:p w14:paraId="790287D4" w14:textId="4F9EDAC2"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78" w:history="1">
            <w:r w:rsidRPr="00543AF9">
              <w:rPr>
                <w:rStyle w:val="Hyperlink"/>
                <w:noProof/>
              </w:rPr>
              <w:t>2.5</w:t>
            </w:r>
            <w:r>
              <w:rPr>
                <w:rFonts w:asciiTheme="minorHAnsi" w:eastAsiaTheme="minorEastAsia" w:hAnsiTheme="minorHAnsi" w:cstheme="minorBidi"/>
                <w:noProof/>
                <w:kern w:val="2"/>
                <w:sz w:val="24"/>
                <w:szCs w:val="24"/>
                <w14:ligatures w14:val="standardContextual"/>
              </w:rPr>
              <w:tab/>
            </w:r>
            <w:r w:rsidRPr="00543AF9">
              <w:rPr>
                <w:rStyle w:val="Hyperlink"/>
                <w:noProof/>
              </w:rPr>
              <w:t>Alternative Sections (Not included in page</w:t>
            </w:r>
            <w:r w:rsidRPr="00543AF9">
              <w:rPr>
                <w:rStyle w:val="Hyperlink"/>
                <w:noProof/>
                <w:spacing w:val="-26"/>
              </w:rPr>
              <w:t xml:space="preserve"> </w:t>
            </w:r>
            <w:r w:rsidRPr="00543AF9">
              <w:rPr>
                <w:rStyle w:val="Hyperlink"/>
                <w:noProof/>
              </w:rPr>
              <w:t>count)</w:t>
            </w:r>
            <w:r>
              <w:rPr>
                <w:noProof/>
                <w:webHidden/>
              </w:rPr>
              <w:tab/>
            </w:r>
            <w:r>
              <w:rPr>
                <w:noProof/>
                <w:webHidden/>
              </w:rPr>
              <w:fldChar w:fldCharType="begin"/>
            </w:r>
            <w:r>
              <w:rPr>
                <w:noProof/>
                <w:webHidden/>
              </w:rPr>
              <w:instrText xml:space="preserve"> PAGEREF _Toc170483678 \h </w:instrText>
            </w:r>
            <w:r>
              <w:rPr>
                <w:noProof/>
                <w:webHidden/>
              </w:rPr>
            </w:r>
            <w:r>
              <w:rPr>
                <w:noProof/>
                <w:webHidden/>
              </w:rPr>
              <w:fldChar w:fldCharType="separate"/>
            </w:r>
            <w:r w:rsidR="000B1AF4">
              <w:rPr>
                <w:noProof/>
                <w:webHidden/>
              </w:rPr>
              <w:t>12</w:t>
            </w:r>
            <w:r>
              <w:rPr>
                <w:noProof/>
                <w:webHidden/>
              </w:rPr>
              <w:fldChar w:fldCharType="end"/>
            </w:r>
          </w:hyperlink>
        </w:p>
        <w:p w14:paraId="7121D5AF" w14:textId="2448CC9D"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79" w:history="1">
            <w:r w:rsidRPr="00543AF9">
              <w:rPr>
                <w:rStyle w:val="Hyperlink"/>
                <w:noProof/>
              </w:rPr>
              <w:t>2.6</w:t>
            </w:r>
            <w:r>
              <w:rPr>
                <w:rFonts w:asciiTheme="minorHAnsi" w:eastAsiaTheme="minorEastAsia" w:hAnsiTheme="minorHAnsi" w:cstheme="minorBidi"/>
                <w:noProof/>
                <w:kern w:val="2"/>
                <w:sz w:val="24"/>
                <w:szCs w:val="24"/>
                <w14:ligatures w14:val="standardContextual"/>
              </w:rPr>
              <w:tab/>
            </w:r>
            <w:r w:rsidRPr="00543AF9">
              <w:rPr>
                <w:rStyle w:val="Hyperlink"/>
                <w:noProof/>
              </w:rPr>
              <w:t xml:space="preserve">Proposal Attachments (Not included </w:t>
            </w:r>
            <w:r w:rsidRPr="00543AF9">
              <w:rPr>
                <w:rStyle w:val="Hyperlink"/>
                <w:noProof/>
                <w:spacing w:val="5"/>
              </w:rPr>
              <w:t>in page</w:t>
            </w:r>
            <w:r w:rsidRPr="00543AF9">
              <w:rPr>
                <w:rStyle w:val="Hyperlink"/>
                <w:noProof/>
                <w:spacing w:val="-41"/>
              </w:rPr>
              <w:t xml:space="preserve"> </w:t>
            </w:r>
            <w:r w:rsidRPr="00543AF9">
              <w:rPr>
                <w:rStyle w:val="Hyperlink"/>
                <w:noProof/>
              </w:rPr>
              <w:t>count)</w:t>
            </w:r>
            <w:r>
              <w:rPr>
                <w:noProof/>
                <w:webHidden/>
              </w:rPr>
              <w:tab/>
            </w:r>
            <w:r>
              <w:rPr>
                <w:noProof/>
                <w:webHidden/>
              </w:rPr>
              <w:fldChar w:fldCharType="begin"/>
            </w:r>
            <w:r>
              <w:rPr>
                <w:noProof/>
                <w:webHidden/>
              </w:rPr>
              <w:instrText xml:space="preserve"> PAGEREF _Toc170483679 \h </w:instrText>
            </w:r>
            <w:r>
              <w:rPr>
                <w:noProof/>
                <w:webHidden/>
              </w:rPr>
            </w:r>
            <w:r>
              <w:rPr>
                <w:noProof/>
                <w:webHidden/>
              </w:rPr>
              <w:fldChar w:fldCharType="separate"/>
            </w:r>
            <w:r w:rsidR="000B1AF4">
              <w:rPr>
                <w:noProof/>
                <w:webHidden/>
              </w:rPr>
              <w:t>12</w:t>
            </w:r>
            <w:r>
              <w:rPr>
                <w:noProof/>
                <w:webHidden/>
              </w:rPr>
              <w:fldChar w:fldCharType="end"/>
            </w:r>
          </w:hyperlink>
        </w:p>
        <w:p w14:paraId="3A0F9C93" w14:textId="4D2A31E4" w:rsidR="00227F4E" w:rsidRDefault="00227F4E">
          <w:pPr>
            <w:pStyle w:val="TOC1"/>
            <w:tabs>
              <w:tab w:val="right" w:leader="dot" w:pos="10640"/>
            </w:tabs>
            <w:rPr>
              <w:rFonts w:asciiTheme="minorHAnsi" w:eastAsiaTheme="minorEastAsia" w:hAnsiTheme="minorHAnsi" w:cstheme="minorBidi"/>
              <w:b w:val="0"/>
              <w:bCs w:val="0"/>
              <w:noProof/>
              <w:kern w:val="2"/>
              <w:szCs w:val="24"/>
              <w14:ligatures w14:val="standardContextual"/>
            </w:rPr>
          </w:pPr>
          <w:hyperlink w:anchor="_Toc170483680" w:history="1">
            <w:r w:rsidRPr="00543AF9">
              <w:rPr>
                <w:rStyle w:val="Hyperlink"/>
                <w:noProof/>
                <w:spacing w:val="-2"/>
              </w:rPr>
              <w:t>3</w:t>
            </w:r>
            <w:r>
              <w:rPr>
                <w:rFonts w:asciiTheme="minorHAnsi" w:eastAsiaTheme="minorEastAsia" w:hAnsiTheme="minorHAnsi" w:cstheme="minorBidi"/>
                <w:b w:val="0"/>
                <w:bCs w:val="0"/>
                <w:noProof/>
                <w:kern w:val="2"/>
                <w:szCs w:val="24"/>
                <w14:ligatures w14:val="standardContextual"/>
              </w:rPr>
              <w:tab/>
            </w:r>
            <w:r w:rsidRPr="00543AF9">
              <w:rPr>
                <w:rStyle w:val="Hyperlink"/>
                <w:noProof/>
              </w:rPr>
              <w:t>PROPOSAL EVALUATION AND</w:t>
            </w:r>
            <w:r w:rsidRPr="00543AF9">
              <w:rPr>
                <w:rStyle w:val="Hyperlink"/>
                <w:noProof/>
                <w:spacing w:val="-12"/>
              </w:rPr>
              <w:t xml:space="preserve"> </w:t>
            </w:r>
            <w:r w:rsidRPr="00543AF9">
              <w:rPr>
                <w:rStyle w:val="Hyperlink"/>
                <w:noProof/>
              </w:rPr>
              <w:t>SELECTION</w:t>
            </w:r>
            <w:r>
              <w:rPr>
                <w:noProof/>
                <w:webHidden/>
              </w:rPr>
              <w:tab/>
            </w:r>
            <w:r>
              <w:rPr>
                <w:noProof/>
                <w:webHidden/>
              </w:rPr>
              <w:fldChar w:fldCharType="begin"/>
            </w:r>
            <w:r>
              <w:rPr>
                <w:noProof/>
                <w:webHidden/>
              </w:rPr>
              <w:instrText xml:space="preserve"> PAGEREF _Toc170483680 \h </w:instrText>
            </w:r>
            <w:r>
              <w:rPr>
                <w:noProof/>
                <w:webHidden/>
              </w:rPr>
            </w:r>
            <w:r>
              <w:rPr>
                <w:noProof/>
                <w:webHidden/>
              </w:rPr>
              <w:fldChar w:fldCharType="separate"/>
            </w:r>
            <w:r w:rsidR="000B1AF4">
              <w:rPr>
                <w:noProof/>
                <w:webHidden/>
              </w:rPr>
              <w:t>17</w:t>
            </w:r>
            <w:r>
              <w:rPr>
                <w:noProof/>
                <w:webHidden/>
              </w:rPr>
              <w:fldChar w:fldCharType="end"/>
            </w:r>
          </w:hyperlink>
        </w:p>
        <w:p w14:paraId="03F692F1" w14:textId="4325C784"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81" w:history="1">
            <w:r w:rsidRPr="00543AF9">
              <w:rPr>
                <w:rStyle w:val="Hyperlink"/>
                <w:noProof/>
              </w:rPr>
              <w:t>3.1</w:t>
            </w:r>
            <w:r>
              <w:rPr>
                <w:rFonts w:asciiTheme="minorHAnsi" w:eastAsiaTheme="minorEastAsia" w:hAnsiTheme="minorHAnsi" w:cstheme="minorBidi"/>
                <w:noProof/>
                <w:kern w:val="2"/>
                <w:sz w:val="24"/>
                <w:szCs w:val="24"/>
                <w14:ligatures w14:val="standardContextual"/>
              </w:rPr>
              <w:tab/>
            </w:r>
            <w:r w:rsidRPr="00543AF9">
              <w:rPr>
                <w:rStyle w:val="Hyperlink"/>
                <w:noProof/>
              </w:rPr>
              <w:t>Evaluation Factors and Process</w:t>
            </w:r>
            <w:r>
              <w:rPr>
                <w:noProof/>
                <w:webHidden/>
              </w:rPr>
              <w:tab/>
            </w:r>
            <w:r>
              <w:rPr>
                <w:noProof/>
                <w:webHidden/>
              </w:rPr>
              <w:fldChar w:fldCharType="begin"/>
            </w:r>
            <w:r>
              <w:rPr>
                <w:noProof/>
                <w:webHidden/>
              </w:rPr>
              <w:instrText xml:space="preserve"> PAGEREF _Toc170483681 \h </w:instrText>
            </w:r>
            <w:r>
              <w:rPr>
                <w:noProof/>
                <w:webHidden/>
              </w:rPr>
            </w:r>
            <w:r>
              <w:rPr>
                <w:noProof/>
                <w:webHidden/>
              </w:rPr>
              <w:fldChar w:fldCharType="separate"/>
            </w:r>
            <w:r w:rsidR="000B1AF4">
              <w:rPr>
                <w:noProof/>
                <w:webHidden/>
              </w:rPr>
              <w:t>17</w:t>
            </w:r>
            <w:r>
              <w:rPr>
                <w:noProof/>
                <w:webHidden/>
              </w:rPr>
              <w:fldChar w:fldCharType="end"/>
            </w:r>
          </w:hyperlink>
        </w:p>
        <w:p w14:paraId="256FCB5E" w14:textId="61805070"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82" w:history="1">
            <w:r w:rsidRPr="00543AF9">
              <w:rPr>
                <w:rStyle w:val="Hyperlink"/>
                <w:noProof/>
                <w:spacing w:val="-2"/>
              </w:rPr>
              <w:t>3.2</w:t>
            </w:r>
            <w:r>
              <w:rPr>
                <w:rFonts w:asciiTheme="minorHAnsi" w:eastAsiaTheme="minorEastAsia" w:hAnsiTheme="minorHAnsi" w:cstheme="minorBidi"/>
                <w:noProof/>
                <w:kern w:val="2"/>
                <w:sz w:val="24"/>
                <w:szCs w:val="24"/>
                <w14:ligatures w14:val="standardContextual"/>
              </w:rPr>
              <w:tab/>
            </w:r>
            <w:r w:rsidRPr="00543AF9">
              <w:rPr>
                <w:rStyle w:val="Hyperlink"/>
                <w:noProof/>
              </w:rPr>
              <w:t>Final</w:t>
            </w:r>
            <w:r w:rsidRPr="00543AF9">
              <w:rPr>
                <w:rStyle w:val="Hyperlink"/>
                <w:noProof/>
                <w:spacing w:val="-5"/>
              </w:rPr>
              <w:t xml:space="preserve"> </w:t>
            </w:r>
            <w:r w:rsidRPr="00543AF9">
              <w:rPr>
                <w:rStyle w:val="Hyperlink"/>
                <w:noProof/>
              </w:rPr>
              <w:t>Determination</w:t>
            </w:r>
            <w:r>
              <w:rPr>
                <w:noProof/>
                <w:webHidden/>
              </w:rPr>
              <w:tab/>
            </w:r>
            <w:r>
              <w:rPr>
                <w:noProof/>
                <w:webHidden/>
              </w:rPr>
              <w:fldChar w:fldCharType="begin"/>
            </w:r>
            <w:r>
              <w:rPr>
                <w:noProof/>
                <w:webHidden/>
              </w:rPr>
              <w:instrText xml:space="preserve"> PAGEREF _Toc170483682 \h </w:instrText>
            </w:r>
            <w:r>
              <w:rPr>
                <w:noProof/>
                <w:webHidden/>
              </w:rPr>
            </w:r>
            <w:r>
              <w:rPr>
                <w:noProof/>
                <w:webHidden/>
              </w:rPr>
              <w:fldChar w:fldCharType="separate"/>
            </w:r>
            <w:r w:rsidR="000B1AF4">
              <w:rPr>
                <w:noProof/>
                <w:webHidden/>
              </w:rPr>
              <w:t>18</w:t>
            </w:r>
            <w:r>
              <w:rPr>
                <w:noProof/>
                <w:webHidden/>
              </w:rPr>
              <w:fldChar w:fldCharType="end"/>
            </w:r>
          </w:hyperlink>
        </w:p>
        <w:p w14:paraId="4CD9A83E" w14:textId="5460AF79"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83" w:history="1">
            <w:r w:rsidRPr="00543AF9">
              <w:rPr>
                <w:rStyle w:val="Hyperlink"/>
                <w:noProof/>
                <w:spacing w:val="-2"/>
              </w:rPr>
              <w:t>3.3</w:t>
            </w:r>
            <w:r>
              <w:rPr>
                <w:rFonts w:asciiTheme="minorHAnsi" w:eastAsiaTheme="minorEastAsia" w:hAnsiTheme="minorHAnsi" w:cstheme="minorBidi"/>
                <w:noProof/>
                <w:kern w:val="2"/>
                <w:sz w:val="24"/>
                <w:szCs w:val="24"/>
                <w14:ligatures w14:val="standardContextual"/>
              </w:rPr>
              <w:tab/>
            </w:r>
            <w:r w:rsidRPr="00543AF9">
              <w:rPr>
                <w:rStyle w:val="Hyperlink"/>
                <w:noProof/>
              </w:rPr>
              <w:t>Revision/Resubmission</w:t>
            </w:r>
            <w:r w:rsidRPr="00543AF9">
              <w:rPr>
                <w:rStyle w:val="Hyperlink"/>
                <w:noProof/>
                <w:spacing w:val="-8"/>
              </w:rPr>
              <w:t xml:space="preserve"> </w:t>
            </w:r>
            <w:r w:rsidRPr="00543AF9">
              <w:rPr>
                <w:rStyle w:val="Hyperlink"/>
                <w:noProof/>
              </w:rPr>
              <w:t>Limit</w:t>
            </w:r>
            <w:r>
              <w:rPr>
                <w:noProof/>
                <w:webHidden/>
              </w:rPr>
              <w:tab/>
            </w:r>
            <w:r>
              <w:rPr>
                <w:noProof/>
                <w:webHidden/>
              </w:rPr>
              <w:fldChar w:fldCharType="begin"/>
            </w:r>
            <w:r>
              <w:rPr>
                <w:noProof/>
                <w:webHidden/>
              </w:rPr>
              <w:instrText xml:space="preserve"> PAGEREF _Toc170483683 \h </w:instrText>
            </w:r>
            <w:r>
              <w:rPr>
                <w:noProof/>
                <w:webHidden/>
              </w:rPr>
            </w:r>
            <w:r>
              <w:rPr>
                <w:noProof/>
                <w:webHidden/>
              </w:rPr>
              <w:fldChar w:fldCharType="separate"/>
            </w:r>
            <w:r w:rsidR="000B1AF4">
              <w:rPr>
                <w:noProof/>
                <w:webHidden/>
              </w:rPr>
              <w:t>19</w:t>
            </w:r>
            <w:r>
              <w:rPr>
                <w:noProof/>
                <w:webHidden/>
              </w:rPr>
              <w:fldChar w:fldCharType="end"/>
            </w:r>
          </w:hyperlink>
        </w:p>
        <w:p w14:paraId="55183D38" w14:textId="40A2BB98"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86" w:history="1">
            <w:r w:rsidRPr="00543AF9">
              <w:rPr>
                <w:rStyle w:val="Hyperlink"/>
                <w:noProof/>
                <w:spacing w:val="-2"/>
              </w:rPr>
              <w:t>3.4</w:t>
            </w:r>
            <w:r>
              <w:rPr>
                <w:rFonts w:asciiTheme="minorHAnsi" w:eastAsiaTheme="minorEastAsia" w:hAnsiTheme="minorHAnsi" w:cstheme="minorBidi"/>
                <w:noProof/>
                <w:kern w:val="2"/>
                <w:sz w:val="24"/>
                <w:szCs w:val="24"/>
                <w14:ligatures w14:val="standardContextual"/>
              </w:rPr>
              <w:tab/>
            </w:r>
            <w:r w:rsidRPr="00543AF9">
              <w:rPr>
                <w:rStyle w:val="Hyperlink"/>
                <w:noProof/>
              </w:rPr>
              <w:t>Appeals</w:t>
            </w:r>
            <w:r>
              <w:rPr>
                <w:noProof/>
                <w:webHidden/>
              </w:rPr>
              <w:tab/>
            </w:r>
            <w:r>
              <w:rPr>
                <w:noProof/>
                <w:webHidden/>
              </w:rPr>
              <w:fldChar w:fldCharType="begin"/>
            </w:r>
            <w:r>
              <w:rPr>
                <w:noProof/>
                <w:webHidden/>
              </w:rPr>
              <w:instrText xml:space="preserve"> PAGEREF _Toc170483686 \h </w:instrText>
            </w:r>
            <w:r>
              <w:rPr>
                <w:noProof/>
                <w:webHidden/>
              </w:rPr>
            </w:r>
            <w:r>
              <w:rPr>
                <w:noProof/>
                <w:webHidden/>
              </w:rPr>
              <w:fldChar w:fldCharType="separate"/>
            </w:r>
            <w:r w:rsidR="000B1AF4">
              <w:rPr>
                <w:noProof/>
                <w:webHidden/>
              </w:rPr>
              <w:t>20</w:t>
            </w:r>
            <w:r>
              <w:rPr>
                <w:noProof/>
                <w:webHidden/>
              </w:rPr>
              <w:fldChar w:fldCharType="end"/>
            </w:r>
          </w:hyperlink>
        </w:p>
        <w:p w14:paraId="1DF1805C" w14:textId="26CF02BF"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87" w:history="1">
            <w:r w:rsidRPr="00543AF9">
              <w:rPr>
                <w:rStyle w:val="Hyperlink"/>
                <w:noProof/>
                <w:spacing w:val="-2"/>
              </w:rPr>
              <w:t>3.5</w:t>
            </w:r>
            <w:r>
              <w:rPr>
                <w:rFonts w:asciiTheme="minorHAnsi" w:eastAsiaTheme="minorEastAsia" w:hAnsiTheme="minorHAnsi" w:cstheme="minorBidi"/>
                <w:noProof/>
                <w:kern w:val="2"/>
                <w:sz w:val="24"/>
                <w:szCs w:val="24"/>
                <w14:ligatures w14:val="standardContextual"/>
              </w:rPr>
              <w:tab/>
            </w:r>
            <w:r w:rsidRPr="00543AF9">
              <w:rPr>
                <w:rStyle w:val="Hyperlink"/>
                <w:noProof/>
              </w:rPr>
              <w:t>Proposals</w:t>
            </w:r>
            <w:r w:rsidRPr="00543AF9">
              <w:rPr>
                <w:rStyle w:val="Hyperlink"/>
                <w:noProof/>
                <w:spacing w:val="-4"/>
              </w:rPr>
              <w:t xml:space="preserve"> </w:t>
            </w:r>
            <w:r w:rsidRPr="00543AF9">
              <w:rPr>
                <w:rStyle w:val="Hyperlink"/>
                <w:noProof/>
              </w:rPr>
              <w:t>Submitted</w:t>
            </w:r>
            <w:r w:rsidRPr="00543AF9">
              <w:rPr>
                <w:rStyle w:val="Hyperlink"/>
                <w:noProof/>
                <w:spacing w:val="-2"/>
              </w:rPr>
              <w:t xml:space="preserve"> </w:t>
            </w:r>
            <w:r w:rsidRPr="00543AF9">
              <w:rPr>
                <w:rStyle w:val="Hyperlink"/>
                <w:noProof/>
              </w:rPr>
              <w:t>as</w:t>
            </w:r>
            <w:r w:rsidRPr="00543AF9">
              <w:rPr>
                <w:rStyle w:val="Hyperlink"/>
                <w:noProof/>
                <w:spacing w:val="-8"/>
              </w:rPr>
              <w:t xml:space="preserve"> </w:t>
            </w:r>
            <w:r w:rsidRPr="00543AF9">
              <w:rPr>
                <w:rStyle w:val="Hyperlink"/>
                <w:noProof/>
              </w:rPr>
              <w:t>Part</w:t>
            </w:r>
            <w:r w:rsidRPr="00543AF9">
              <w:rPr>
                <w:rStyle w:val="Hyperlink"/>
                <w:noProof/>
                <w:spacing w:val="-6"/>
              </w:rPr>
              <w:t xml:space="preserve"> </w:t>
            </w:r>
            <w:r w:rsidRPr="00543AF9">
              <w:rPr>
                <w:rStyle w:val="Hyperlink"/>
                <w:noProof/>
              </w:rPr>
              <w:t>of</w:t>
            </w:r>
            <w:r w:rsidRPr="00543AF9">
              <w:rPr>
                <w:rStyle w:val="Hyperlink"/>
                <w:noProof/>
                <w:spacing w:val="-4"/>
              </w:rPr>
              <w:t xml:space="preserve"> </w:t>
            </w:r>
            <w:r w:rsidRPr="00543AF9">
              <w:rPr>
                <w:rStyle w:val="Hyperlink"/>
                <w:noProof/>
              </w:rPr>
              <w:t>an</w:t>
            </w:r>
            <w:r w:rsidRPr="00543AF9">
              <w:rPr>
                <w:rStyle w:val="Hyperlink"/>
                <w:noProof/>
                <w:spacing w:val="-2"/>
              </w:rPr>
              <w:t xml:space="preserve"> </w:t>
            </w:r>
            <w:r w:rsidRPr="00543AF9">
              <w:rPr>
                <w:rStyle w:val="Hyperlink"/>
                <w:noProof/>
              </w:rPr>
              <w:t>Agreement</w:t>
            </w:r>
            <w:r w:rsidRPr="00543AF9">
              <w:rPr>
                <w:rStyle w:val="Hyperlink"/>
                <w:noProof/>
                <w:spacing w:val="-10"/>
              </w:rPr>
              <w:t xml:space="preserve"> </w:t>
            </w:r>
            <w:r w:rsidRPr="00543AF9">
              <w:rPr>
                <w:rStyle w:val="Hyperlink"/>
                <w:noProof/>
              </w:rPr>
              <w:t>with</w:t>
            </w:r>
            <w:r w:rsidRPr="00543AF9">
              <w:rPr>
                <w:rStyle w:val="Hyperlink"/>
                <w:noProof/>
                <w:spacing w:val="-2"/>
              </w:rPr>
              <w:t xml:space="preserve"> </w:t>
            </w:r>
            <w:r w:rsidRPr="00543AF9">
              <w:rPr>
                <w:rStyle w:val="Hyperlink"/>
                <w:noProof/>
              </w:rPr>
              <w:t>an</w:t>
            </w:r>
            <w:r w:rsidRPr="00543AF9">
              <w:rPr>
                <w:rStyle w:val="Hyperlink"/>
                <w:noProof/>
                <w:spacing w:val="-2"/>
              </w:rPr>
              <w:t xml:space="preserve"> </w:t>
            </w:r>
            <w:r w:rsidRPr="00543AF9">
              <w:rPr>
                <w:rStyle w:val="Hyperlink"/>
                <w:noProof/>
              </w:rPr>
              <w:t>External</w:t>
            </w:r>
            <w:r w:rsidRPr="00543AF9">
              <w:rPr>
                <w:rStyle w:val="Hyperlink"/>
                <w:noProof/>
                <w:spacing w:val="-6"/>
              </w:rPr>
              <w:t xml:space="preserve"> </w:t>
            </w:r>
            <w:r w:rsidRPr="00543AF9">
              <w:rPr>
                <w:rStyle w:val="Hyperlink"/>
                <w:noProof/>
              </w:rPr>
              <w:t>Organization</w:t>
            </w:r>
            <w:r>
              <w:rPr>
                <w:noProof/>
                <w:webHidden/>
              </w:rPr>
              <w:tab/>
            </w:r>
            <w:r>
              <w:rPr>
                <w:noProof/>
                <w:webHidden/>
              </w:rPr>
              <w:fldChar w:fldCharType="begin"/>
            </w:r>
            <w:r>
              <w:rPr>
                <w:noProof/>
                <w:webHidden/>
              </w:rPr>
              <w:instrText xml:space="preserve"> PAGEREF _Toc170483687 \h </w:instrText>
            </w:r>
            <w:r>
              <w:rPr>
                <w:noProof/>
                <w:webHidden/>
              </w:rPr>
            </w:r>
            <w:r>
              <w:rPr>
                <w:noProof/>
                <w:webHidden/>
              </w:rPr>
              <w:fldChar w:fldCharType="separate"/>
            </w:r>
            <w:r w:rsidR="000B1AF4">
              <w:rPr>
                <w:noProof/>
                <w:webHidden/>
              </w:rPr>
              <w:t>20</w:t>
            </w:r>
            <w:r>
              <w:rPr>
                <w:noProof/>
                <w:webHidden/>
              </w:rPr>
              <w:fldChar w:fldCharType="end"/>
            </w:r>
          </w:hyperlink>
        </w:p>
        <w:p w14:paraId="54D61C4B" w14:textId="6BA64F2C" w:rsidR="00227F4E" w:rsidRDefault="00227F4E">
          <w:pPr>
            <w:pStyle w:val="TOC1"/>
            <w:tabs>
              <w:tab w:val="right" w:leader="dot" w:pos="10640"/>
            </w:tabs>
            <w:rPr>
              <w:rFonts w:asciiTheme="minorHAnsi" w:eastAsiaTheme="minorEastAsia" w:hAnsiTheme="minorHAnsi" w:cstheme="minorBidi"/>
              <w:b w:val="0"/>
              <w:bCs w:val="0"/>
              <w:noProof/>
              <w:kern w:val="2"/>
              <w:szCs w:val="24"/>
              <w14:ligatures w14:val="standardContextual"/>
            </w:rPr>
          </w:pPr>
          <w:hyperlink w:anchor="_Toc170483688" w:history="1">
            <w:r w:rsidRPr="00543AF9">
              <w:rPr>
                <w:rStyle w:val="Hyperlink"/>
                <w:noProof/>
                <w:spacing w:val="-2"/>
              </w:rPr>
              <w:t>4</w:t>
            </w:r>
            <w:r>
              <w:rPr>
                <w:rFonts w:asciiTheme="minorHAnsi" w:eastAsiaTheme="minorEastAsia" w:hAnsiTheme="minorHAnsi" w:cstheme="minorBidi"/>
                <w:b w:val="0"/>
                <w:bCs w:val="0"/>
                <w:noProof/>
                <w:kern w:val="2"/>
                <w:szCs w:val="24"/>
                <w14:ligatures w14:val="standardContextual"/>
              </w:rPr>
              <w:tab/>
            </w:r>
            <w:r w:rsidRPr="00543AF9">
              <w:rPr>
                <w:rStyle w:val="Hyperlink"/>
                <w:noProof/>
              </w:rPr>
              <w:t>CONTRACTS</w:t>
            </w:r>
            <w:r>
              <w:rPr>
                <w:noProof/>
                <w:webHidden/>
              </w:rPr>
              <w:tab/>
            </w:r>
            <w:r>
              <w:rPr>
                <w:noProof/>
                <w:webHidden/>
              </w:rPr>
              <w:fldChar w:fldCharType="begin"/>
            </w:r>
            <w:r>
              <w:rPr>
                <w:noProof/>
                <w:webHidden/>
              </w:rPr>
              <w:instrText xml:space="preserve"> PAGEREF _Toc170483688 \h </w:instrText>
            </w:r>
            <w:r>
              <w:rPr>
                <w:noProof/>
                <w:webHidden/>
              </w:rPr>
            </w:r>
            <w:r>
              <w:rPr>
                <w:noProof/>
                <w:webHidden/>
              </w:rPr>
              <w:fldChar w:fldCharType="separate"/>
            </w:r>
            <w:r w:rsidR="000B1AF4">
              <w:rPr>
                <w:noProof/>
                <w:webHidden/>
              </w:rPr>
              <w:t>20</w:t>
            </w:r>
            <w:r>
              <w:rPr>
                <w:noProof/>
                <w:webHidden/>
              </w:rPr>
              <w:fldChar w:fldCharType="end"/>
            </w:r>
          </w:hyperlink>
        </w:p>
        <w:p w14:paraId="35083F0A" w14:textId="15C9634B" w:rsidR="00227F4E" w:rsidRDefault="00227F4E">
          <w:pPr>
            <w:pStyle w:val="TOC1"/>
            <w:tabs>
              <w:tab w:val="left" w:pos="1680"/>
              <w:tab w:val="right" w:leader="dot" w:pos="10640"/>
            </w:tabs>
            <w:rPr>
              <w:rFonts w:asciiTheme="minorHAnsi" w:eastAsiaTheme="minorEastAsia" w:hAnsiTheme="minorHAnsi" w:cstheme="minorBidi"/>
              <w:b w:val="0"/>
              <w:bCs w:val="0"/>
              <w:noProof/>
              <w:kern w:val="2"/>
              <w:szCs w:val="24"/>
              <w14:ligatures w14:val="standardContextual"/>
            </w:rPr>
          </w:pPr>
          <w:hyperlink w:anchor="_Toc170483689" w:history="1">
            <w:r w:rsidRPr="00543AF9">
              <w:rPr>
                <w:rStyle w:val="Hyperlink"/>
                <w:noProof/>
              </w:rPr>
              <w:t>Appendix A</w:t>
            </w:r>
            <w:r>
              <w:rPr>
                <w:rFonts w:asciiTheme="minorHAnsi" w:eastAsiaTheme="minorEastAsia" w:hAnsiTheme="minorHAnsi" w:cstheme="minorBidi"/>
                <w:b w:val="0"/>
                <w:bCs w:val="0"/>
                <w:noProof/>
                <w:kern w:val="2"/>
                <w:szCs w:val="24"/>
                <w14:ligatures w14:val="standardContextual"/>
              </w:rPr>
              <w:tab/>
            </w:r>
            <w:r w:rsidRPr="00543AF9">
              <w:rPr>
                <w:rStyle w:val="Hyperlink"/>
                <w:noProof/>
              </w:rPr>
              <w:t>Summary of Required and Optional Documentation for Proposal Submissions</w:t>
            </w:r>
            <w:r>
              <w:rPr>
                <w:noProof/>
                <w:webHidden/>
              </w:rPr>
              <w:tab/>
            </w:r>
            <w:r>
              <w:rPr>
                <w:noProof/>
                <w:webHidden/>
              </w:rPr>
              <w:fldChar w:fldCharType="begin"/>
            </w:r>
            <w:r>
              <w:rPr>
                <w:noProof/>
                <w:webHidden/>
              </w:rPr>
              <w:instrText xml:space="preserve"> PAGEREF _Toc170483689 \h </w:instrText>
            </w:r>
            <w:r>
              <w:rPr>
                <w:noProof/>
                <w:webHidden/>
              </w:rPr>
            </w:r>
            <w:r>
              <w:rPr>
                <w:noProof/>
                <w:webHidden/>
              </w:rPr>
              <w:fldChar w:fldCharType="separate"/>
            </w:r>
            <w:r w:rsidR="000B1AF4">
              <w:rPr>
                <w:noProof/>
                <w:webHidden/>
              </w:rPr>
              <w:t>21</w:t>
            </w:r>
            <w:r>
              <w:rPr>
                <w:noProof/>
                <w:webHidden/>
              </w:rPr>
              <w:fldChar w:fldCharType="end"/>
            </w:r>
          </w:hyperlink>
        </w:p>
        <w:p w14:paraId="18673BA6" w14:textId="2A8A6986" w:rsidR="00227F4E" w:rsidRDefault="00227F4E">
          <w:pPr>
            <w:pStyle w:val="TOC1"/>
            <w:tabs>
              <w:tab w:val="left" w:pos="1680"/>
              <w:tab w:val="right" w:leader="dot" w:pos="10640"/>
            </w:tabs>
            <w:rPr>
              <w:rFonts w:asciiTheme="minorHAnsi" w:eastAsiaTheme="minorEastAsia" w:hAnsiTheme="minorHAnsi" w:cstheme="minorBidi"/>
              <w:b w:val="0"/>
              <w:bCs w:val="0"/>
              <w:noProof/>
              <w:kern w:val="2"/>
              <w:szCs w:val="24"/>
              <w14:ligatures w14:val="standardContextual"/>
            </w:rPr>
          </w:pPr>
          <w:hyperlink w:anchor="_Toc170483690" w:history="1">
            <w:r w:rsidRPr="00543AF9">
              <w:rPr>
                <w:rStyle w:val="Hyperlink"/>
                <w:noProof/>
              </w:rPr>
              <w:t>Appendix B</w:t>
            </w:r>
            <w:r>
              <w:rPr>
                <w:rFonts w:asciiTheme="minorHAnsi" w:eastAsiaTheme="minorEastAsia" w:hAnsiTheme="minorHAnsi" w:cstheme="minorBidi"/>
                <w:b w:val="0"/>
                <w:bCs w:val="0"/>
                <w:noProof/>
                <w:kern w:val="2"/>
                <w:szCs w:val="24"/>
                <w14:ligatures w14:val="standardContextual"/>
              </w:rPr>
              <w:tab/>
            </w:r>
            <w:r w:rsidRPr="00543AF9">
              <w:rPr>
                <w:rStyle w:val="Hyperlink"/>
                <w:noProof/>
              </w:rPr>
              <w:t>Proposal Cover Page</w:t>
            </w:r>
            <w:r>
              <w:rPr>
                <w:noProof/>
                <w:webHidden/>
              </w:rPr>
              <w:tab/>
            </w:r>
            <w:r>
              <w:rPr>
                <w:noProof/>
                <w:webHidden/>
              </w:rPr>
              <w:fldChar w:fldCharType="begin"/>
            </w:r>
            <w:r>
              <w:rPr>
                <w:noProof/>
                <w:webHidden/>
              </w:rPr>
              <w:instrText xml:space="preserve"> PAGEREF _Toc170483690 \h </w:instrText>
            </w:r>
            <w:r>
              <w:rPr>
                <w:noProof/>
                <w:webHidden/>
              </w:rPr>
            </w:r>
            <w:r>
              <w:rPr>
                <w:noProof/>
                <w:webHidden/>
              </w:rPr>
              <w:fldChar w:fldCharType="separate"/>
            </w:r>
            <w:r w:rsidR="000B1AF4">
              <w:rPr>
                <w:noProof/>
                <w:webHidden/>
              </w:rPr>
              <w:t>22</w:t>
            </w:r>
            <w:r>
              <w:rPr>
                <w:noProof/>
                <w:webHidden/>
              </w:rPr>
              <w:fldChar w:fldCharType="end"/>
            </w:r>
          </w:hyperlink>
        </w:p>
        <w:p w14:paraId="4B68210D" w14:textId="41AEBFC3" w:rsidR="00227F4E" w:rsidRDefault="00227F4E">
          <w:pPr>
            <w:pStyle w:val="TOC1"/>
            <w:tabs>
              <w:tab w:val="left" w:pos="1680"/>
              <w:tab w:val="right" w:leader="dot" w:pos="10640"/>
            </w:tabs>
            <w:rPr>
              <w:rFonts w:asciiTheme="minorHAnsi" w:eastAsiaTheme="minorEastAsia" w:hAnsiTheme="minorHAnsi" w:cstheme="minorBidi"/>
              <w:b w:val="0"/>
              <w:bCs w:val="0"/>
              <w:noProof/>
              <w:kern w:val="2"/>
              <w:szCs w:val="24"/>
              <w14:ligatures w14:val="standardContextual"/>
            </w:rPr>
          </w:pPr>
          <w:hyperlink w:anchor="_Toc170483691" w:history="1">
            <w:r w:rsidRPr="00543AF9">
              <w:rPr>
                <w:rStyle w:val="Hyperlink"/>
                <w:noProof/>
              </w:rPr>
              <w:t>Appendix C</w:t>
            </w:r>
            <w:r>
              <w:rPr>
                <w:rFonts w:asciiTheme="minorHAnsi" w:eastAsiaTheme="minorEastAsia" w:hAnsiTheme="minorHAnsi" w:cstheme="minorBidi"/>
                <w:b w:val="0"/>
                <w:bCs w:val="0"/>
                <w:noProof/>
                <w:kern w:val="2"/>
                <w:szCs w:val="24"/>
                <w14:ligatures w14:val="standardContextual"/>
              </w:rPr>
              <w:tab/>
            </w:r>
            <w:r w:rsidRPr="00543AF9">
              <w:rPr>
                <w:rStyle w:val="Hyperlink"/>
                <w:noProof/>
              </w:rPr>
              <w:t>Preliminary Experiment Requirements Document</w:t>
            </w:r>
            <w:r>
              <w:rPr>
                <w:noProof/>
                <w:webHidden/>
              </w:rPr>
              <w:tab/>
            </w:r>
            <w:r>
              <w:rPr>
                <w:noProof/>
                <w:webHidden/>
              </w:rPr>
              <w:fldChar w:fldCharType="begin"/>
            </w:r>
            <w:r>
              <w:rPr>
                <w:noProof/>
                <w:webHidden/>
              </w:rPr>
              <w:instrText xml:space="preserve"> PAGEREF _Toc170483691 \h </w:instrText>
            </w:r>
            <w:r>
              <w:rPr>
                <w:noProof/>
                <w:webHidden/>
              </w:rPr>
            </w:r>
            <w:r>
              <w:rPr>
                <w:noProof/>
                <w:webHidden/>
              </w:rPr>
              <w:fldChar w:fldCharType="separate"/>
            </w:r>
            <w:r w:rsidR="000B1AF4">
              <w:rPr>
                <w:noProof/>
                <w:webHidden/>
              </w:rPr>
              <w:t>24</w:t>
            </w:r>
            <w:r>
              <w:rPr>
                <w:noProof/>
                <w:webHidden/>
              </w:rPr>
              <w:fldChar w:fldCharType="end"/>
            </w:r>
          </w:hyperlink>
        </w:p>
        <w:p w14:paraId="74C8D014" w14:textId="4F29FC2F" w:rsidR="00227F4E" w:rsidRDefault="00227F4E">
          <w:pPr>
            <w:pStyle w:val="TOC1"/>
            <w:tabs>
              <w:tab w:val="left" w:pos="1680"/>
              <w:tab w:val="right" w:leader="dot" w:pos="10640"/>
            </w:tabs>
            <w:rPr>
              <w:rFonts w:asciiTheme="minorHAnsi" w:eastAsiaTheme="minorEastAsia" w:hAnsiTheme="minorHAnsi" w:cstheme="minorBidi"/>
              <w:b w:val="0"/>
              <w:bCs w:val="0"/>
              <w:noProof/>
              <w:kern w:val="2"/>
              <w:szCs w:val="24"/>
              <w14:ligatures w14:val="standardContextual"/>
            </w:rPr>
          </w:pPr>
          <w:hyperlink w:anchor="_Toc170483692" w:history="1">
            <w:r w:rsidRPr="00543AF9">
              <w:rPr>
                <w:rStyle w:val="Hyperlink"/>
                <w:noProof/>
              </w:rPr>
              <w:t>Appendix D</w:t>
            </w:r>
            <w:r>
              <w:rPr>
                <w:rFonts w:asciiTheme="minorHAnsi" w:eastAsiaTheme="minorEastAsia" w:hAnsiTheme="minorHAnsi" w:cstheme="minorBidi"/>
                <w:b w:val="0"/>
                <w:bCs w:val="0"/>
                <w:noProof/>
                <w:kern w:val="2"/>
                <w:szCs w:val="24"/>
                <w14:ligatures w14:val="standardContextual"/>
              </w:rPr>
              <w:tab/>
            </w:r>
            <w:r w:rsidRPr="00543AF9">
              <w:rPr>
                <w:rStyle w:val="Hyperlink"/>
                <w:noProof/>
              </w:rPr>
              <w:t>Iterative Research Multiple Flight Questionnaire</w:t>
            </w:r>
            <w:r>
              <w:rPr>
                <w:noProof/>
                <w:webHidden/>
              </w:rPr>
              <w:tab/>
            </w:r>
            <w:r>
              <w:rPr>
                <w:noProof/>
                <w:webHidden/>
              </w:rPr>
              <w:fldChar w:fldCharType="begin"/>
            </w:r>
            <w:r>
              <w:rPr>
                <w:noProof/>
                <w:webHidden/>
              </w:rPr>
              <w:instrText xml:space="preserve"> PAGEREF _Toc170483692 \h </w:instrText>
            </w:r>
            <w:r>
              <w:rPr>
                <w:noProof/>
                <w:webHidden/>
              </w:rPr>
            </w:r>
            <w:r>
              <w:rPr>
                <w:noProof/>
                <w:webHidden/>
              </w:rPr>
              <w:fldChar w:fldCharType="separate"/>
            </w:r>
            <w:r w:rsidR="000B1AF4">
              <w:rPr>
                <w:noProof/>
                <w:webHidden/>
              </w:rPr>
              <w:t>25</w:t>
            </w:r>
            <w:r>
              <w:rPr>
                <w:noProof/>
                <w:webHidden/>
              </w:rPr>
              <w:fldChar w:fldCharType="end"/>
            </w:r>
          </w:hyperlink>
        </w:p>
        <w:p w14:paraId="56E37FBB" w14:textId="0FDFF736" w:rsidR="00227F4E" w:rsidRDefault="00227F4E">
          <w:pPr>
            <w:pStyle w:val="TOC1"/>
            <w:tabs>
              <w:tab w:val="left" w:pos="1680"/>
              <w:tab w:val="right" w:leader="dot" w:pos="10640"/>
            </w:tabs>
            <w:rPr>
              <w:rFonts w:asciiTheme="minorHAnsi" w:eastAsiaTheme="minorEastAsia" w:hAnsiTheme="minorHAnsi" w:cstheme="minorBidi"/>
              <w:b w:val="0"/>
              <w:bCs w:val="0"/>
              <w:noProof/>
              <w:kern w:val="2"/>
              <w:szCs w:val="24"/>
              <w14:ligatures w14:val="standardContextual"/>
            </w:rPr>
          </w:pPr>
          <w:hyperlink w:anchor="_Toc170483693" w:history="1">
            <w:r w:rsidRPr="00543AF9">
              <w:rPr>
                <w:rStyle w:val="Hyperlink"/>
                <w:noProof/>
              </w:rPr>
              <w:t>Appendix E</w:t>
            </w:r>
            <w:r>
              <w:rPr>
                <w:rFonts w:asciiTheme="minorHAnsi" w:eastAsiaTheme="minorEastAsia" w:hAnsiTheme="minorHAnsi" w:cstheme="minorBidi"/>
                <w:b w:val="0"/>
                <w:bCs w:val="0"/>
                <w:noProof/>
                <w:kern w:val="2"/>
                <w:szCs w:val="24"/>
                <w14:ligatures w14:val="standardContextual"/>
              </w:rPr>
              <w:tab/>
            </w:r>
            <w:r w:rsidRPr="00543AF9">
              <w:rPr>
                <w:rStyle w:val="Hyperlink"/>
                <w:noProof/>
              </w:rPr>
              <w:t>Private Funding Letter</w:t>
            </w:r>
            <w:r>
              <w:rPr>
                <w:noProof/>
                <w:webHidden/>
              </w:rPr>
              <w:tab/>
            </w:r>
            <w:r>
              <w:rPr>
                <w:noProof/>
                <w:webHidden/>
              </w:rPr>
              <w:fldChar w:fldCharType="begin"/>
            </w:r>
            <w:r>
              <w:rPr>
                <w:noProof/>
                <w:webHidden/>
              </w:rPr>
              <w:instrText xml:space="preserve"> PAGEREF _Toc170483693 \h </w:instrText>
            </w:r>
            <w:r>
              <w:rPr>
                <w:noProof/>
                <w:webHidden/>
              </w:rPr>
            </w:r>
            <w:r>
              <w:rPr>
                <w:noProof/>
                <w:webHidden/>
              </w:rPr>
              <w:fldChar w:fldCharType="separate"/>
            </w:r>
            <w:r w:rsidR="000B1AF4">
              <w:rPr>
                <w:noProof/>
                <w:webHidden/>
              </w:rPr>
              <w:t>26</w:t>
            </w:r>
            <w:r>
              <w:rPr>
                <w:noProof/>
                <w:webHidden/>
              </w:rPr>
              <w:fldChar w:fldCharType="end"/>
            </w:r>
          </w:hyperlink>
        </w:p>
        <w:p w14:paraId="3DF2996A" w14:textId="1532C58D" w:rsidR="006D551F" w:rsidRDefault="00B2281A">
          <w:r>
            <w:rPr>
              <w:b/>
              <w:bCs/>
              <w:sz w:val="24"/>
              <w:szCs w:val="20"/>
            </w:rPr>
            <w:fldChar w:fldCharType="end"/>
          </w:r>
        </w:p>
      </w:sdtContent>
    </w:sdt>
    <w:p w14:paraId="264DA924" w14:textId="77777777" w:rsidR="00D41076" w:rsidRDefault="00D41076">
      <w:pPr>
        <w:pStyle w:val="BodyText"/>
        <w:rPr>
          <w:sz w:val="24"/>
        </w:rPr>
      </w:pPr>
    </w:p>
    <w:p w14:paraId="0C5EA44C" w14:textId="77777777" w:rsidR="00D41076" w:rsidRDefault="00D41076">
      <w:pPr>
        <w:pStyle w:val="BodyText"/>
        <w:rPr>
          <w:sz w:val="24"/>
        </w:rPr>
      </w:pPr>
    </w:p>
    <w:p w14:paraId="25D19F66" w14:textId="77777777" w:rsidR="00D41076" w:rsidRDefault="00D41076">
      <w:pPr>
        <w:pStyle w:val="BodyText"/>
        <w:rPr>
          <w:sz w:val="24"/>
        </w:rPr>
      </w:pPr>
    </w:p>
    <w:p w14:paraId="75DCD0D6" w14:textId="77777777" w:rsidR="00D41076" w:rsidRDefault="00D41076">
      <w:pPr>
        <w:pStyle w:val="BodyText"/>
        <w:rPr>
          <w:sz w:val="24"/>
        </w:rPr>
      </w:pPr>
    </w:p>
    <w:p w14:paraId="33449834" w14:textId="77777777" w:rsidR="00D41076" w:rsidRDefault="00D41076">
      <w:pPr>
        <w:pStyle w:val="BodyText"/>
        <w:rPr>
          <w:sz w:val="24"/>
        </w:rPr>
      </w:pPr>
    </w:p>
    <w:p w14:paraId="698FE379" w14:textId="77777777" w:rsidR="00D41076" w:rsidRDefault="00D41076">
      <w:pPr>
        <w:pStyle w:val="BodyText"/>
        <w:rPr>
          <w:sz w:val="24"/>
        </w:rPr>
      </w:pPr>
    </w:p>
    <w:p w14:paraId="501677F7" w14:textId="77777777" w:rsidR="00D41076" w:rsidRDefault="00D41076">
      <w:pPr>
        <w:pStyle w:val="BodyText"/>
        <w:rPr>
          <w:sz w:val="24"/>
        </w:rPr>
      </w:pPr>
    </w:p>
    <w:p w14:paraId="090524DD" w14:textId="77777777" w:rsidR="00D41076" w:rsidRDefault="00D41076">
      <w:pPr>
        <w:pStyle w:val="BodyText"/>
        <w:rPr>
          <w:sz w:val="24"/>
        </w:rPr>
      </w:pPr>
    </w:p>
    <w:p w14:paraId="2563D581" w14:textId="77777777" w:rsidR="00D41076" w:rsidRDefault="00D41076">
      <w:pPr>
        <w:pStyle w:val="BodyText"/>
        <w:rPr>
          <w:sz w:val="24"/>
        </w:rPr>
      </w:pPr>
    </w:p>
    <w:p w14:paraId="02027794" w14:textId="77777777" w:rsidR="00D41076" w:rsidRDefault="00D41076">
      <w:pPr>
        <w:pStyle w:val="BodyText"/>
        <w:rPr>
          <w:sz w:val="24"/>
        </w:rPr>
      </w:pPr>
    </w:p>
    <w:p w14:paraId="33B227B5" w14:textId="77777777" w:rsidR="00D41076" w:rsidRDefault="00D41076">
      <w:pPr>
        <w:pStyle w:val="BodyText"/>
        <w:rPr>
          <w:sz w:val="24"/>
        </w:rPr>
      </w:pPr>
    </w:p>
    <w:p w14:paraId="54AA1469" w14:textId="77777777" w:rsidR="00D41076" w:rsidRDefault="00D41076">
      <w:pPr>
        <w:pStyle w:val="BodyText"/>
        <w:rPr>
          <w:sz w:val="24"/>
        </w:rPr>
      </w:pPr>
    </w:p>
    <w:p w14:paraId="1BDDDFD5" w14:textId="77777777" w:rsidR="00D41076" w:rsidRDefault="00D41076">
      <w:pPr>
        <w:pStyle w:val="BodyText"/>
        <w:rPr>
          <w:sz w:val="24"/>
        </w:rPr>
      </w:pPr>
    </w:p>
    <w:p w14:paraId="29E0A022" w14:textId="77777777" w:rsidR="00D41076" w:rsidRDefault="00D41076">
      <w:pPr>
        <w:pStyle w:val="BodyText"/>
        <w:rPr>
          <w:sz w:val="24"/>
        </w:rPr>
      </w:pPr>
    </w:p>
    <w:p w14:paraId="296C0335" w14:textId="77777777" w:rsidR="00D41076" w:rsidRDefault="00D41076">
      <w:pPr>
        <w:pStyle w:val="BodyText"/>
        <w:rPr>
          <w:sz w:val="24"/>
        </w:rPr>
      </w:pPr>
    </w:p>
    <w:p w14:paraId="2FC3CD57" w14:textId="77777777" w:rsidR="00D41076" w:rsidRDefault="00D41076">
      <w:pPr>
        <w:pStyle w:val="BodyText"/>
        <w:rPr>
          <w:sz w:val="24"/>
        </w:rPr>
      </w:pPr>
    </w:p>
    <w:p w14:paraId="4A443601" w14:textId="77777777" w:rsidR="00D41076" w:rsidRDefault="00D41076">
      <w:pPr>
        <w:sectPr w:rsidR="00D41076">
          <w:headerReference w:type="default" r:id="rId9"/>
          <w:pgSz w:w="12250" w:h="15850"/>
          <w:pgMar w:top="740" w:right="800" w:bottom="280" w:left="800" w:header="543" w:footer="0" w:gutter="0"/>
          <w:cols w:space="720"/>
        </w:sectPr>
      </w:pPr>
    </w:p>
    <w:p w14:paraId="35D89DE7" w14:textId="77777777" w:rsidR="00D41076" w:rsidRDefault="00D41076">
      <w:pPr>
        <w:pStyle w:val="BodyText"/>
        <w:rPr>
          <w:sz w:val="11"/>
        </w:rPr>
      </w:pPr>
    </w:p>
    <w:p w14:paraId="522E8314" w14:textId="77777777" w:rsidR="00D41076" w:rsidRDefault="0074160E">
      <w:pPr>
        <w:pStyle w:val="Heading1"/>
        <w:tabs>
          <w:tab w:val="left" w:pos="573"/>
        </w:tabs>
        <w:spacing w:before="44"/>
      </w:pPr>
      <w:bookmarkStart w:id="4" w:name="1._PREFACE"/>
      <w:bookmarkStart w:id="5" w:name="_Toc170483672"/>
      <w:bookmarkEnd w:id="4"/>
      <w:r>
        <w:lastRenderedPageBreak/>
        <w:t>PREFACE</w:t>
      </w:r>
      <w:bookmarkEnd w:id="5"/>
    </w:p>
    <w:p w14:paraId="5D678023" w14:textId="77777777" w:rsidR="00D41076" w:rsidRDefault="00D41076">
      <w:pPr>
        <w:pStyle w:val="BodyText"/>
        <w:spacing w:before="3"/>
        <w:rPr>
          <w:b/>
          <w:sz w:val="21"/>
        </w:rPr>
      </w:pPr>
    </w:p>
    <w:p w14:paraId="0F36FCE4" w14:textId="651A450F" w:rsidR="00DF1CDE" w:rsidRDefault="00001107" w:rsidP="00C55382">
      <w:pPr>
        <w:pStyle w:val="BodyText"/>
        <w:spacing w:before="3"/>
        <w:ind w:left="90"/>
        <w:rPr>
          <w:rStyle w:val="normaltextrun"/>
          <w:color w:val="000000"/>
          <w:shd w:val="clear" w:color="auto" w:fill="FFFFFF"/>
        </w:rPr>
      </w:pPr>
      <w:r w:rsidRPr="00001107">
        <w:rPr>
          <w:rStyle w:val="normaltextrun"/>
          <w:color w:val="000000"/>
          <w:shd w:val="clear" w:color="auto" w:fill="FFFFFF"/>
        </w:rPr>
        <w:t>Since 2000, the International Space Station (ISS) has enabled humans to live and work in space</w:t>
      </w:r>
      <w:r w:rsidR="00B24F44">
        <w:rPr>
          <w:rStyle w:val="normaltextrun"/>
          <w:color w:val="000000"/>
          <w:shd w:val="clear" w:color="auto" w:fill="FFFFFF"/>
        </w:rPr>
        <w:t>,</w:t>
      </w:r>
      <w:r w:rsidRPr="00001107">
        <w:rPr>
          <w:rStyle w:val="normaltextrun"/>
          <w:color w:val="000000"/>
          <w:shd w:val="clear" w:color="auto" w:fill="FFFFFF"/>
        </w:rPr>
        <w:t xml:space="preserve"> supporting research and technology development that is not possible anywhere on Earth. Since its designation in 2005, the ISS National Laboratory</w:t>
      </w:r>
      <w:r w:rsidR="00484494">
        <w:rPr>
          <w:rStyle w:val="normaltextrun"/>
          <w:color w:val="000000"/>
          <w:shd w:val="clear" w:color="auto" w:fill="FFFFFF"/>
        </w:rPr>
        <w:t>®</w:t>
      </w:r>
      <w:r w:rsidRPr="00001107">
        <w:rPr>
          <w:rStyle w:val="normaltextrun"/>
          <w:color w:val="000000"/>
          <w:shd w:val="clear" w:color="auto" w:fill="FFFFFF"/>
        </w:rPr>
        <w:t xml:space="preserve"> has expanded access to this orbiting laboratory to research communities from U.S. academic institutions, government agencies, and the private sector</w:t>
      </w:r>
      <w:r w:rsidR="00B24F44">
        <w:rPr>
          <w:rStyle w:val="normaltextrun"/>
          <w:color w:val="000000"/>
          <w:shd w:val="clear" w:color="auto" w:fill="FFFFFF"/>
        </w:rPr>
        <w:t>.</w:t>
      </w:r>
      <w:r w:rsidRPr="00001107">
        <w:rPr>
          <w:rStyle w:val="normaltextrun"/>
          <w:color w:val="000000"/>
          <w:shd w:val="clear" w:color="auto" w:fill="FFFFFF"/>
        </w:rPr>
        <w:t xml:space="preserve"> </w:t>
      </w:r>
      <w:r w:rsidR="00700F5E">
        <w:rPr>
          <w:rStyle w:val="normaltextrun"/>
          <w:color w:val="000000"/>
          <w:shd w:val="clear" w:color="auto" w:fill="FFFFFF"/>
        </w:rPr>
        <w:t>ISS National Lab-sponsored research seeks</w:t>
      </w:r>
      <w:r w:rsidRPr="00001107">
        <w:rPr>
          <w:rStyle w:val="normaltextrun"/>
          <w:color w:val="000000"/>
          <w:shd w:val="clear" w:color="auto" w:fill="FFFFFF"/>
        </w:rPr>
        <w:t xml:space="preserve"> scientific discovery and technology advancement on the ISS that directly benefit</w:t>
      </w:r>
      <w:r w:rsidR="00700F5E">
        <w:rPr>
          <w:rStyle w:val="normaltextrun"/>
          <w:color w:val="000000"/>
          <w:shd w:val="clear" w:color="auto" w:fill="FFFFFF"/>
        </w:rPr>
        <w:t>s</w:t>
      </w:r>
      <w:r w:rsidRPr="00001107">
        <w:rPr>
          <w:rStyle w:val="normaltextrun"/>
          <w:color w:val="000000"/>
          <w:shd w:val="clear" w:color="auto" w:fill="FFFFFF"/>
        </w:rPr>
        <w:t xml:space="preserve"> humanity by increasing fundamental knowledge, scientific application, education outreach, workforce development, and demand creation for sustainable, scalable innovation and production in low Earth orbit (LEO). </w:t>
      </w:r>
    </w:p>
    <w:p w14:paraId="6DE9ABC9" w14:textId="7598F8AA" w:rsidR="00001107" w:rsidRPr="00001107" w:rsidRDefault="00001107" w:rsidP="00C55382">
      <w:pPr>
        <w:pStyle w:val="BodyText"/>
        <w:spacing w:before="3"/>
        <w:ind w:left="90"/>
        <w:rPr>
          <w:rStyle w:val="normaltextrun"/>
          <w:color w:val="000000"/>
          <w:shd w:val="clear" w:color="auto" w:fill="FFFFFF"/>
        </w:rPr>
      </w:pPr>
    </w:p>
    <w:p w14:paraId="38702FB0" w14:textId="5B6186C2" w:rsidR="00001107" w:rsidRPr="00001107" w:rsidRDefault="00001107" w:rsidP="00001107">
      <w:pPr>
        <w:pStyle w:val="BodyText"/>
        <w:spacing w:before="3"/>
        <w:ind w:left="90"/>
        <w:rPr>
          <w:rStyle w:val="normaltextrun"/>
          <w:color w:val="000000"/>
          <w:shd w:val="clear" w:color="auto" w:fill="FFFFFF"/>
        </w:rPr>
      </w:pPr>
      <w:r w:rsidRPr="00001107">
        <w:rPr>
          <w:rStyle w:val="normaltextrun"/>
          <w:color w:val="000000"/>
          <w:shd w:val="clear" w:color="auto" w:fill="FFFFFF"/>
        </w:rPr>
        <w:t>As managers of this national laboratory in partnership with NASA, the Center for the Advancement of Science in Space</w:t>
      </w:r>
      <w:r w:rsidR="00BB6861" w:rsidRPr="00A82A04">
        <w:rPr>
          <w:rStyle w:val="normaltextrun"/>
          <w:color w:val="000000"/>
          <w:shd w:val="clear" w:color="auto" w:fill="FFFFFF"/>
          <w:vertAlign w:val="superscript"/>
        </w:rPr>
        <w:t>TM</w:t>
      </w:r>
      <w:r w:rsidRPr="00001107">
        <w:rPr>
          <w:rStyle w:val="normaltextrun"/>
          <w:color w:val="000000"/>
          <w:shd w:val="clear" w:color="auto" w:fill="FFFFFF"/>
        </w:rPr>
        <w:t xml:space="preserve"> (CASIS</w:t>
      </w:r>
      <w:r w:rsidR="00BB6861" w:rsidRPr="00A82A04">
        <w:rPr>
          <w:rStyle w:val="normaltextrun"/>
          <w:color w:val="000000"/>
          <w:shd w:val="clear" w:color="auto" w:fill="FFFFFF"/>
          <w:vertAlign w:val="superscript"/>
        </w:rPr>
        <w:t>TM</w:t>
      </w:r>
      <w:r w:rsidRPr="00001107">
        <w:rPr>
          <w:rStyle w:val="normaltextrun"/>
          <w:color w:val="000000"/>
          <w:shd w:val="clear" w:color="auto" w:fill="FFFFFF"/>
        </w:rPr>
        <w:t>) awards access to funding and resources on the ISS via competitive grant solicitations to support non</w:t>
      </w:r>
      <w:r w:rsidR="00D7334B">
        <w:rPr>
          <w:rStyle w:val="normaltextrun"/>
          <w:color w:val="000000"/>
          <w:shd w:val="clear" w:color="auto" w:fill="FFFFFF"/>
        </w:rPr>
        <w:t>-</w:t>
      </w:r>
      <w:r w:rsidRPr="00001107">
        <w:rPr>
          <w:rStyle w:val="normaltextrun"/>
          <w:color w:val="000000"/>
          <w:shd w:val="clear" w:color="auto" w:fill="FFFFFF"/>
        </w:rPr>
        <w:t>exploration science and technology development as well as science, technology, engineering, and mathematics (STEM) education initiatives from U.S.</w:t>
      </w:r>
      <w:r w:rsidR="00B24F44">
        <w:rPr>
          <w:rStyle w:val="normaltextrun"/>
          <w:color w:val="000000"/>
          <w:shd w:val="clear" w:color="auto" w:fill="FFFFFF"/>
        </w:rPr>
        <w:t>-</w:t>
      </w:r>
      <w:r w:rsidRPr="00001107">
        <w:rPr>
          <w:rStyle w:val="normaltextrun"/>
          <w:color w:val="000000"/>
          <w:shd w:val="clear" w:color="auto" w:fill="FFFFFF"/>
        </w:rPr>
        <w:t>based institutions.</w:t>
      </w:r>
    </w:p>
    <w:p w14:paraId="42E23B8B" w14:textId="77777777" w:rsidR="00001107" w:rsidRPr="00001107" w:rsidRDefault="00001107" w:rsidP="00001107">
      <w:pPr>
        <w:pStyle w:val="BodyText"/>
        <w:spacing w:before="3"/>
        <w:ind w:left="90"/>
        <w:rPr>
          <w:rStyle w:val="normaltextrun"/>
          <w:color w:val="000000"/>
          <w:shd w:val="clear" w:color="auto" w:fill="FFFFFF"/>
        </w:rPr>
      </w:pPr>
      <w:r w:rsidRPr="00001107">
        <w:rPr>
          <w:rStyle w:val="normaltextrun"/>
          <w:color w:val="000000"/>
          <w:shd w:val="clear" w:color="auto" w:fill="FFFFFF"/>
        </w:rPr>
        <w:t> </w:t>
      </w:r>
    </w:p>
    <w:p w14:paraId="4A1BCA93" w14:textId="63C79E11" w:rsidR="00001107" w:rsidRDefault="00001107" w:rsidP="00001107">
      <w:pPr>
        <w:pStyle w:val="BodyText"/>
        <w:spacing w:before="1"/>
        <w:ind w:left="107" w:right="88"/>
      </w:pPr>
      <w:r w:rsidRPr="00001107">
        <w:rPr>
          <w:rStyle w:val="normaltextrun"/>
          <w:color w:val="000000"/>
          <w:shd w:val="clear" w:color="auto" w:fill="FFFFFF"/>
        </w:rPr>
        <w:t>As a U.S. taxpayer-funded organization, CASIS only contracts with U.S. Persons</w:t>
      </w:r>
      <w:r w:rsidR="00DB713B">
        <w:rPr>
          <w:rStyle w:val="FootnoteReference"/>
          <w:color w:val="000000"/>
          <w:shd w:val="clear" w:color="auto" w:fill="FFFFFF"/>
        </w:rPr>
        <w:footnoteReference w:id="2"/>
      </w:r>
      <w:r w:rsidRPr="00001107">
        <w:rPr>
          <w:rStyle w:val="normaltextrun"/>
          <w:color w:val="000000"/>
          <w:shd w:val="clear" w:color="auto" w:fill="FFFFFF"/>
        </w:rPr>
        <w:t xml:space="preserve">. Submitted proposals must be compliant with all U.S. Export Administration Regulations (EAR) and International Traffic in Arms Regulations (ITAR). This document will assist offerors in the development of concepts and proposals to leverage the ISS </w:t>
      </w:r>
      <w:r w:rsidR="00482B8D">
        <w:rPr>
          <w:rStyle w:val="normaltextrun"/>
          <w:color w:val="000000"/>
          <w:shd w:val="clear" w:color="auto" w:fill="FFFFFF"/>
        </w:rPr>
        <w:t xml:space="preserve">National Lab </w:t>
      </w:r>
      <w:r w:rsidRPr="00001107">
        <w:rPr>
          <w:rStyle w:val="normaltextrun"/>
          <w:color w:val="000000"/>
          <w:shd w:val="clear" w:color="auto" w:fill="FFFFFF"/>
        </w:rPr>
        <w:t>for applied research and technology development and demonstration.</w:t>
      </w:r>
      <w:r w:rsidR="00966E89">
        <w:rPr>
          <w:rStyle w:val="normaltextrun"/>
          <w:color w:val="000000"/>
          <w:shd w:val="clear" w:color="auto" w:fill="FFFFFF"/>
        </w:rPr>
        <w:t xml:space="preserve"> Failure to comply with these instruct</w:t>
      </w:r>
      <w:r w:rsidR="00E76978">
        <w:rPr>
          <w:rStyle w:val="normaltextrun"/>
          <w:color w:val="000000"/>
          <w:shd w:val="clear" w:color="auto" w:fill="FFFFFF"/>
        </w:rPr>
        <w:t>ion</w:t>
      </w:r>
      <w:r w:rsidR="00966E89">
        <w:rPr>
          <w:rStyle w:val="normaltextrun"/>
          <w:color w:val="000000"/>
          <w:shd w:val="clear" w:color="auto" w:fill="FFFFFF"/>
        </w:rPr>
        <w:t xml:space="preserve">s </w:t>
      </w:r>
      <w:r w:rsidR="00590866">
        <w:rPr>
          <w:rStyle w:val="normaltextrun"/>
          <w:color w:val="000000"/>
          <w:shd w:val="clear" w:color="auto" w:fill="FFFFFF"/>
        </w:rPr>
        <w:t xml:space="preserve">will result in a </w:t>
      </w:r>
      <w:r w:rsidR="00DE0D8F">
        <w:rPr>
          <w:rStyle w:val="normaltextrun"/>
          <w:color w:val="000000"/>
          <w:shd w:val="clear" w:color="auto" w:fill="FFFFFF"/>
        </w:rPr>
        <w:t>less-than-optimal</w:t>
      </w:r>
      <w:r w:rsidR="00590866">
        <w:rPr>
          <w:rStyle w:val="normaltextrun"/>
          <w:color w:val="000000"/>
          <w:shd w:val="clear" w:color="auto" w:fill="FFFFFF"/>
        </w:rPr>
        <w:t xml:space="preserve"> rating for </w:t>
      </w:r>
      <w:r w:rsidR="00482B8D">
        <w:rPr>
          <w:rStyle w:val="normaltextrun"/>
          <w:color w:val="000000"/>
          <w:shd w:val="clear" w:color="auto" w:fill="FFFFFF"/>
        </w:rPr>
        <w:t>the offeror’s</w:t>
      </w:r>
      <w:r w:rsidR="00590866">
        <w:rPr>
          <w:rStyle w:val="normaltextrun"/>
          <w:color w:val="000000"/>
          <w:shd w:val="clear" w:color="auto" w:fill="FFFFFF"/>
        </w:rPr>
        <w:t xml:space="preserve"> proposal and may res</w:t>
      </w:r>
      <w:r w:rsidR="00DE30EF">
        <w:rPr>
          <w:rStyle w:val="normaltextrun"/>
          <w:color w:val="000000"/>
          <w:shd w:val="clear" w:color="auto" w:fill="FFFFFF"/>
        </w:rPr>
        <w:t>ult in disqualification from review.</w:t>
      </w:r>
    </w:p>
    <w:p w14:paraId="2335BAB5" w14:textId="77777777" w:rsidR="00D41076" w:rsidRDefault="00D41076">
      <w:pPr>
        <w:pStyle w:val="BodyText"/>
        <w:spacing w:before="7"/>
        <w:rPr>
          <w:sz w:val="19"/>
        </w:rPr>
      </w:pPr>
    </w:p>
    <w:p w14:paraId="5F487FFA" w14:textId="77777777" w:rsidR="00D41076" w:rsidRDefault="0074160E">
      <w:pPr>
        <w:pStyle w:val="Heading1"/>
        <w:tabs>
          <w:tab w:val="left" w:pos="573"/>
        </w:tabs>
      </w:pPr>
      <w:bookmarkStart w:id="6" w:name="2._PROPOSAL_PREPARATION_AND_CONTENT"/>
      <w:bookmarkStart w:id="7" w:name="_Ref56682548"/>
      <w:bookmarkStart w:id="8" w:name="_Toc170483673"/>
      <w:bookmarkEnd w:id="6"/>
      <w:r>
        <w:t>PROPOSAL PREPARATION AND</w:t>
      </w:r>
      <w:r>
        <w:rPr>
          <w:spacing w:val="-15"/>
        </w:rPr>
        <w:t xml:space="preserve"> </w:t>
      </w:r>
      <w:r>
        <w:t>CONTENT</w:t>
      </w:r>
      <w:bookmarkEnd w:id="7"/>
      <w:bookmarkEnd w:id="8"/>
    </w:p>
    <w:p w14:paraId="7B628BEF" w14:textId="77777777" w:rsidR="00D41076" w:rsidRDefault="00D41076">
      <w:pPr>
        <w:pStyle w:val="BodyText"/>
        <w:spacing w:before="10"/>
        <w:rPr>
          <w:b/>
          <w:sz w:val="20"/>
        </w:rPr>
      </w:pPr>
    </w:p>
    <w:p w14:paraId="4156EF84" w14:textId="7ECC97ED" w:rsidR="00B56448" w:rsidRDefault="00126DBC" w:rsidP="00B56448">
      <w:pPr>
        <w:pStyle w:val="BodyText"/>
        <w:ind w:left="107"/>
      </w:pPr>
      <w:r>
        <w:t xml:space="preserve">The objective of the CASIS proposal submission and evaluation process is to solicit and identify, in a clear and transparent manner, proposals that demonstrate an appropriate and effective application and use of the ISS National Lab, a publicly funded asset with unique capabilities, resources, and limited capacity. </w:t>
      </w:r>
      <w:r w:rsidR="00B56448">
        <w:t xml:space="preserve">To make this determination on the many and diverse types of proposals received, these instructions are provided to each proposing entity to </w:t>
      </w:r>
      <w:r w:rsidR="008C2723">
        <w:t>guide</w:t>
      </w:r>
      <w:r w:rsidR="00E06130">
        <w:t xml:space="preserve"> their development of</w:t>
      </w:r>
      <w:r w:rsidR="00B56448">
        <w:t xml:space="preserve"> a proposal that</w:t>
      </w:r>
      <w:r w:rsidR="000F6285">
        <w:t xml:space="preserve"> clearly</w:t>
      </w:r>
      <w:r w:rsidR="00B56448">
        <w:t xml:space="preserve"> </w:t>
      </w:r>
      <w:r w:rsidR="003603F5">
        <w:t>defines a technology development goal,</w:t>
      </w:r>
      <w:r w:rsidR="00B56448">
        <w:t xml:space="preserve"> experimental design, execution plan, and support requirements.</w:t>
      </w:r>
    </w:p>
    <w:p w14:paraId="1813DEC7" w14:textId="77777777" w:rsidR="00B56448" w:rsidRDefault="00B56448" w:rsidP="00B56448">
      <w:pPr>
        <w:pStyle w:val="BodyText"/>
        <w:ind w:left="107"/>
      </w:pPr>
    </w:p>
    <w:p w14:paraId="2F5582B8" w14:textId="297E4397" w:rsidR="00B56448" w:rsidRPr="006B484D" w:rsidRDefault="00E06130" w:rsidP="00F51150">
      <w:pPr>
        <w:pStyle w:val="BodyText"/>
        <w:widowControl/>
        <w:ind w:left="101"/>
      </w:pPr>
      <w:r>
        <w:t xml:space="preserve">Proposals are evaluated along four “lines of business,” </w:t>
      </w:r>
      <w:r w:rsidR="002004C6">
        <w:t xml:space="preserve">which are </w:t>
      </w:r>
      <w:r w:rsidR="00482B8D">
        <w:t xml:space="preserve">strategic </w:t>
      </w:r>
      <w:r>
        <w:t xml:space="preserve">focus areas of the ISS National Lab: 1) </w:t>
      </w:r>
      <w:r w:rsidR="00AC3B87">
        <w:t xml:space="preserve">fundamental science, 2) in-space production applications, 3) </w:t>
      </w:r>
      <w:r w:rsidR="008A6896">
        <w:t>STEM education and workforce development,</w:t>
      </w:r>
      <w:r w:rsidR="00A6038A">
        <w:t xml:space="preserve"> </w:t>
      </w:r>
      <w:r w:rsidR="00AC3B87">
        <w:t xml:space="preserve">and 4) </w:t>
      </w:r>
      <w:r w:rsidR="00AC3B87" w:rsidRPr="005C690B">
        <w:t>technology development/demonstration</w:t>
      </w:r>
      <w:r>
        <w:t xml:space="preserve">. </w:t>
      </w:r>
      <w:r w:rsidR="002F294A" w:rsidRPr="002F294A">
        <w:t xml:space="preserve">These instructions are for the </w:t>
      </w:r>
      <w:r w:rsidR="003603F5">
        <w:t>technology development/demonstration</w:t>
      </w:r>
      <w:r w:rsidR="002F294A" w:rsidRPr="002F294A">
        <w:t xml:space="preserve"> line of business for </w:t>
      </w:r>
      <w:r w:rsidR="00367459">
        <w:t>applied research and development (R&amp;D), technology demonstration, and technology readiness level (TRL) maturation, to improve products and/or processes that will produce positive economic impact. All projects with an expressed commercial purpose or intent are included.</w:t>
      </w:r>
      <w:r w:rsidR="002F294A" w:rsidRPr="002F294A">
        <w:t xml:space="preserve"> </w:t>
      </w:r>
      <w:r w:rsidR="00D43010">
        <w:t xml:space="preserve">In addition, this </w:t>
      </w:r>
      <w:r w:rsidR="00811513">
        <w:t>expanded</w:t>
      </w:r>
      <w:r w:rsidR="00D43010">
        <w:t xml:space="preserve"> instruction governs the development and evaluation of multiphase </w:t>
      </w:r>
      <w:r w:rsidR="004737EB">
        <w:t>technology development/demonstration proposals</w:t>
      </w:r>
      <w:r w:rsidR="002004C6">
        <w:t>,</w:t>
      </w:r>
      <w:r w:rsidR="00244E2B">
        <w:t xml:space="preserve"> which </w:t>
      </w:r>
      <w:r w:rsidR="00244E2B">
        <w:lastRenderedPageBreak/>
        <w:t>tend to be more complex and costly. As such</w:t>
      </w:r>
      <w:r w:rsidR="00E76978">
        <w:t>,</w:t>
      </w:r>
      <w:r w:rsidR="00244E2B">
        <w:t xml:space="preserve"> </w:t>
      </w:r>
      <w:r w:rsidR="00AA1BC8">
        <w:t>additional content and supporting documents are required.</w:t>
      </w:r>
    </w:p>
    <w:p w14:paraId="0EBA264B" w14:textId="77777777" w:rsidR="00D41076" w:rsidRDefault="00D41076">
      <w:pPr>
        <w:pStyle w:val="BodyText"/>
        <w:spacing w:before="6"/>
        <w:rPr>
          <w:sz w:val="21"/>
        </w:rPr>
      </w:pPr>
    </w:p>
    <w:p w14:paraId="165BC757" w14:textId="6919899A" w:rsidR="00D41076" w:rsidRDefault="0074160E">
      <w:pPr>
        <w:pStyle w:val="BodyText"/>
        <w:ind w:left="107" w:right="115"/>
      </w:pPr>
      <w:r>
        <w:t xml:space="preserve">Full proposals shall contain five sections: </w:t>
      </w:r>
      <w:r w:rsidR="0036167C">
        <w:t>cover page</w:t>
      </w:r>
      <w:r>
        <w:t>, abstract, technical section, budget (cost) section, and appendices. Each section is described in detail in this instruction guide. The proposal shall be submitted as one document unless noted “as attached file” (see</w:t>
      </w:r>
      <w:r w:rsidR="0081454E">
        <w:t xml:space="preserve"> </w:t>
      </w:r>
      <w:r w:rsidR="0081454E">
        <w:fldChar w:fldCharType="begin"/>
      </w:r>
      <w:r w:rsidR="0081454E">
        <w:instrText xml:space="preserve"> REF _Ref56685886 \r \h </w:instrText>
      </w:r>
      <w:r w:rsidR="0081454E">
        <w:fldChar w:fldCharType="separate"/>
      </w:r>
      <w:r w:rsidR="00DC0A3F">
        <w:t>Appendix A</w:t>
      </w:r>
      <w:r w:rsidR="0081454E">
        <w:fldChar w:fldCharType="end"/>
      </w:r>
      <w:r>
        <w:t>).</w:t>
      </w:r>
    </w:p>
    <w:p w14:paraId="59FB2201" w14:textId="77777777" w:rsidR="00D41076" w:rsidRDefault="00D41076">
      <w:pPr>
        <w:pStyle w:val="BodyText"/>
        <w:spacing w:before="9"/>
        <w:rPr>
          <w:sz w:val="21"/>
        </w:rPr>
      </w:pPr>
    </w:p>
    <w:p w14:paraId="4CBB8488" w14:textId="0F5D7912" w:rsidR="00D41076" w:rsidRPr="00F525EC" w:rsidRDefault="0074160E" w:rsidP="00F51150">
      <w:pPr>
        <w:pStyle w:val="BodyText"/>
        <w:ind w:left="107"/>
      </w:pPr>
      <w:r>
        <w:t>Proposals shall be prepared in accordance with the following:</w:t>
      </w:r>
    </w:p>
    <w:p w14:paraId="50D8322B" w14:textId="77777777" w:rsidR="00D41076" w:rsidRPr="00F525EC" w:rsidRDefault="0074160E" w:rsidP="005C690B">
      <w:pPr>
        <w:pStyle w:val="ListParagraph"/>
        <w:numPr>
          <w:ilvl w:val="0"/>
          <w:numId w:val="22"/>
        </w:numPr>
      </w:pPr>
      <w:r w:rsidRPr="00F525EC">
        <w:t>Proposals must be single-spaced, with no less than 0.75" margins and 11-point Arial or Calibri typeface (black type</w:t>
      </w:r>
      <w:r w:rsidRPr="005C690B">
        <w:t xml:space="preserve"> </w:t>
      </w:r>
      <w:r w:rsidRPr="00F525EC">
        <w:t>only).</w:t>
      </w:r>
    </w:p>
    <w:p w14:paraId="1F398034" w14:textId="0A1FDDBC" w:rsidR="00FA3FF4" w:rsidRPr="00F525EC" w:rsidRDefault="00FA3FF4" w:rsidP="005C690B">
      <w:pPr>
        <w:pStyle w:val="ListParagraph"/>
        <w:numPr>
          <w:ilvl w:val="0"/>
          <w:numId w:val="22"/>
        </w:numPr>
      </w:pPr>
      <w:r w:rsidRPr="00F525EC">
        <w:t xml:space="preserve">Number all pages of </w:t>
      </w:r>
      <w:r w:rsidR="0027454D" w:rsidRPr="00F525EC">
        <w:t xml:space="preserve">the </w:t>
      </w:r>
      <w:r w:rsidRPr="00F525EC">
        <w:t xml:space="preserve">proposal consecutively. </w:t>
      </w:r>
      <w:bookmarkStart w:id="9" w:name="_Hlk55897298"/>
      <w:r w:rsidRPr="00F525EC">
        <w:t>The cover page should not be numbered. The budget section should begin at the top of its own page following the technical</w:t>
      </w:r>
      <w:r w:rsidRPr="005C690B">
        <w:t xml:space="preserve"> </w:t>
      </w:r>
      <w:r w:rsidRPr="00F525EC">
        <w:t>section</w:t>
      </w:r>
      <w:bookmarkEnd w:id="9"/>
      <w:r w:rsidRPr="00F525EC">
        <w:t>.</w:t>
      </w:r>
    </w:p>
    <w:p w14:paraId="7BF80C26" w14:textId="2E84535F" w:rsidR="00FA3FF4" w:rsidRPr="00F525EC" w:rsidRDefault="00FA3FF4" w:rsidP="005C690B">
      <w:pPr>
        <w:pStyle w:val="ListParagraph"/>
        <w:numPr>
          <w:ilvl w:val="0"/>
          <w:numId w:val="22"/>
        </w:numPr>
      </w:pPr>
      <w:r w:rsidRPr="00F525EC">
        <w:t>The</w:t>
      </w:r>
      <w:r w:rsidRPr="005C690B">
        <w:t xml:space="preserve"> </w:t>
      </w:r>
      <w:r w:rsidRPr="00F525EC">
        <w:t>technical</w:t>
      </w:r>
      <w:r w:rsidRPr="005C690B">
        <w:t xml:space="preserve"> </w:t>
      </w:r>
      <w:r w:rsidRPr="00F525EC">
        <w:t>section</w:t>
      </w:r>
      <w:r w:rsidRPr="005C690B">
        <w:t xml:space="preserve"> should address the response elements in </w:t>
      </w:r>
      <w:r w:rsidRPr="00E11394">
        <w:t xml:space="preserve">Section </w:t>
      </w:r>
      <w:r w:rsidR="00E11394" w:rsidRPr="005C690B">
        <w:fldChar w:fldCharType="begin"/>
      </w:r>
      <w:r w:rsidR="00E11394" w:rsidRPr="005C690B">
        <w:instrText xml:space="preserve"> REF _Ref56682391 \r \h </w:instrText>
      </w:r>
      <w:r w:rsidR="00E11394">
        <w:instrText xml:space="preserve"> \* MERGEFORMAT </w:instrText>
      </w:r>
      <w:r w:rsidR="00E11394" w:rsidRPr="005C690B">
        <w:fldChar w:fldCharType="separate"/>
      </w:r>
      <w:r w:rsidR="00DC0A3F">
        <w:t>2.3</w:t>
      </w:r>
      <w:r w:rsidR="00E11394" w:rsidRPr="005C690B">
        <w:fldChar w:fldCharType="end"/>
      </w:r>
      <w:r w:rsidR="00E11394" w:rsidRPr="005C690B">
        <w:t xml:space="preserve"> </w:t>
      </w:r>
      <w:r w:rsidRPr="00E11394">
        <w:t xml:space="preserve">of these instructions. The budget section of the proposal should follow the guidance in Section </w:t>
      </w:r>
      <w:r w:rsidR="00E11394" w:rsidRPr="005C690B">
        <w:fldChar w:fldCharType="begin"/>
      </w:r>
      <w:r w:rsidR="00E11394" w:rsidRPr="005C690B">
        <w:instrText xml:space="preserve"> REF _Ref56682406 \r \h </w:instrText>
      </w:r>
      <w:r w:rsidR="00E11394">
        <w:instrText xml:space="preserve"> \* MERGEFORMAT </w:instrText>
      </w:r>
      <w:r w:rsidR="00E11394" w:rsidRPr="005C690B">
        <w:fldChar w:fldCharType="separate"/>
      </w:r>
      <w:r w:rsidR="00DC0A3F">
        <w:t>2.4</w:t>
      </w:r>
      <w:r w:rsidR="00E11394" w:rsidRPr="005C690B">
        <w:fldChar w:fldCharType="end"/>
      </w:r>
      <w:r w:rsidRPr="00F525EC">
        <w:t xml:space="preserve"> of these instructions. If any sections are not included</w:t>
      </w:r>
      <w:r w:rsidR="00B555F8">
        <w:t xml:space="preserve"> or “response elements” are not discussed</w:t>
      </w:r>
      <w:r w:rsidRPr="00F525EC">
        <w:t>, the proposal may be deemed non</w:t>
      </w:r>
      <w:r w:rsidR="00C002FE">
        <w:t>-</w:t>
      </w:r>
      <w:r w:rsidRPr="00F525EC">
        <w:t>responsive and ineligible for consideration.</w:t>
      </w:r>
    </w:p>
    <w:p w14:paraId="1B9827AF" w14:textId="77777777" w:rsidR="00D41076" w:rsidRPr="00F525EC" w:rsidRDefault="0074160E" w:rsidP="005C690B">
      <w:pPr>
        <w:pStyle w:val="ListParagraph"/>
        <w:numPr>
          <w:ilvl w:val="0"/>
          <w:numId w:val="22"/>
        </w:numPr>
      </w:pPr>
      <w:r w:rsidRPr="00F525EC">
        <w:t>Avoid</w:t>
      </w:r>
      <w:r w:rsidRPr="005C690B">
        <w:t xml:space="preserve"> </w:t>
      </w:r>
      <w:r w:rsidRPr="00F525EC">
        <w:t>using</w:t>
      </w:r>
      <w:r w:rsidRPr="005C690B">
        <w:t xml:space="preserve"> </w:t>
      </w:r>
      <w:r w:rsidRPr="00F525EC">
        <w:t>columns</w:t>
      </w:r>
      <w:r w:rsidRPr="005C690B">
        <w:t xml:space="preserve"> </w:t>
      </w:r>
      <w:r w:rsidRPr="00F525EC">
        <w:t>in</w:t>
      </w:r>
      <w:r w:rsidRPr="005C690B">
        <w:t xml:space="preserve"> </w:t>
      </w:r>
      <w:r w:rsidRPr="00F525EC">
        <w:t>text.</w:t>
      </w:r>
      <w:r w:rsidRPr="005C690B">
        <w:t xml:space="preserve"> </w:t>
      </w:r>
      <w:r w:rsidRPr="00F525EC">
        <w:t>Proposals</w:t>
      </w:r>
      <w:r w:rsidRPr="005C690B">
        <w:t xml:space="preserve"> </w:t>
      </w:r>
      <w:r w:rsidRPr="00F525EC">
        <w:t>may</w:t>
      </w:r>
      <w:r w:rsidRPr="005C690B">
        <w:t xml:space="preserve"> </w:t>
      </w:r>
      <w:r w:rsidRPr="00F525EC">
        <w:t>include</w:t>
      </w:r>
      <w:r w:rsidRPr="005C690B">
        <w:t xml:space="preserve"> </w:t>
      </w:r>
      <w:r w:rsidRPr="00F525EC">
        <w:t>graphics,</w:t>
      </w:r>
      <w:r w:rsidRPr="005C690B">
        <w:t xml:space="preserve"> </w:t>
      </w:r>
      <w:r w:rsidRPr="00F525EC">
        <w:t>which</w:t>
      </w:r>
      <w:r w:rsidRPr="005C690B">
        <w:t xml:space="preserve"> </w:t>
      </w:r>
      <w:r w:rsidRPr="00F525EC">
        <w:t>must</w:t>
      </w:r>
      <w:r w:rsidRPr="005C690B">
        <w:t xml:space="preserve"> </w:t>
      </w:r>
      <w:r w:rsidRPr="00F525EC">
        <w:t>fit</w:t>
      </w:r>
      <w:r w:rsidRPr="005C690B">
        <w:t xml:space="preserve"> </w:t>
      </w:r>
      <w:r w:rsidRPr="00F525EC">
        <w:t>within</w:t>
      </w:r>
      <w:r w:rsidRPr="005C690B">
        <w:t xml:space="preserve"> </w:t>
      </w:r>
      <w:r w:rsidRPr="00F525EC">
        <w:t>the</w:t>
      </w:r>
      <w:r w:rsidRPr="005C690B">
        <w:t xml:space="preserve"> </w:t>
      </w:r>
      <w:r w:rsidRPr="00F525EC">
        <w:t>designated</w:t>
      </w:r>
      <w:r w:rsidRPr="005C690B">
        <w:t xml:space="preserve"> </w:t>
      </w:r>
      <w:r w:rsidRPr="00F525EC">
        <w:t>page limits except as</w:t>
      </w:r>
      <w:r w:rsidRPr="005C690B">
        <w:t xml:space="preserve"> </w:t>
      </w:r>
      <w:r w:rsidRPr="00F525EC">
        <w:t>noted.</w:t>
      </w:r>
    </w:p>
    <w:p w14:paraId="37371B6C" w14:textId="77777777" w:rsidR="00D41076" w:rsidRPr="00F525EC" w:rsidRDefault="0074160E" w:rsidP="005C690B">
      <w:pPr>
        <w:pStyle w:val="ListParagraph"/>
        <w:numPr>
          <w:ilvl w:val="0"/>
          <w:numId w:val="22"/>
        </w:numPr>
      </w:pPr>
      <w:r w:rsidRPr="00F525EC">
        <w:t>A</w:t>
      </w:r>
      <w:r w:rsidRPr="005C690B">
        <w:t xml:space="preserve"> </w:t>
      </w:r>
      <w:r w:rsidRPr="00F525EC">
        <w:t>table</w:t>
      </w:r>
      <w:r w:rsidRPr="005C690B">
        <w:t xml:space="preserve"> </w:t>
      </w:r>
      <w:r w:rsidRPr="00F525EC">
        <w:t>of</w:t>
      </w:r>
      <w:r w:rsidRPr="005C690B">
        <w:t xml:space="preserve"> </w:t>
      </w:r>
      <w:r w:rsidRPr="00F525EC">
        <w:t>contents,</w:t>
      </w:r>
      <w:r w:rsidRPr="005C690B">
        <w:t xml:space="preserve"> </w:t>
      </w:r>
      <w:r w:rsidRPr="00F525EC">
        <w:t>introduction,</w:t>
      </w:r>
      <w:r w:rsidRPr="005C690B">
        <w:t xml:space="preserve"> </w:t>
      </w:r>
      <w:r w:rsidRPr="00F525EC">
        <w:t>executive</w:t>
      </w:r>
      <w:r w:rsidRPr="005C690B">
        <w:t xml:space="preserve"> </w:t>
      </w:r>
      <w:r w:rsidRPr="00F525EC">
        <w:t>summary,</w:t>
      </w:r>
      <w:r w:rsidRPr="005C690B">
        <w:t xml:space="preserve"> </w:t>
      </w:r>
      <w:r w:rsidRPr="00F525EC">
        <w:t>or</w:t>
      </w:r>
      <w:r w:rsidRPr="005C690B">
        <w:t xml:space="preserve"> </w:t>
      </w:r>
      <w:r w:rsidRPr="00F525EC">
        <w:t>any</w:t>
      </w:r>
      <w:r w:rsidRPr="005C690B">
        <w:t xml:space="preserve"> </w:t>
      </w:r>
      <w:r w:rsidRPr="00F525EC">
        <w:t>other</w:t>
      </w:r>
      <w:r w:rsidRPr="005C690B">
        <w:t xml:space="preserve"> </w:t>
      </w:r>
      <w:r w:rsidRPr="00F525EC">
        <w:t>elements</w:t>
      </w:r>
      <w:r w:rsidRPr="005C690B">
        <w:t xml:space="preserve"> </w:t>
      </w:r>
      <w:r w:rsidRPr="00F525EC">
        <w:t>not</w:t>
      </w:r>
      <w:r w:rsidRPr="005C690B">
        <w:t xml:space="preserve"> </w:t>
      </w:r>
      <w:r w:rsidRPr="00F525EC">
        <w:t>prescribed</w:t>
      </w:r>
      <w:r w:rsidRPr="005C690B">
        <w:t xml:space="preserve"> </w:t>
      </w:r>
      <w:r w:rsidRPr="00F525EC">
        <w:t>by</w:t>
      </w:r>
      <w:r w:rsidRPr="005C690B">
        <w:t xml:space="preserve"> </w:t>
      </w:r>
      <w:r w:rsidRPr="00F525EC">
        <w:t>this</w:t>
      </w:r>
      <w:r w:rsidRPr="005C690B">
        <w:t xml:space="preserve"> </w:t>
      </w:r>
      <w:r w:rsidRPr="00F525EC">
        <w:t>guidance are neither required nor</w:t>
      </w:r>
      <w:r w:rsidRPr="005C690B">
        <w:t xml:space="preserve"> </w:t>
      </w:r>
      <w:r w:rsidRPr="00F525EC">
        <w:t>desired.</w:t>
      </w:r>
    </w:p>
    <w:p w14:paraId="5823D693" w14:textId="70DC352B" w:rsidR="00D41076" w:rsidRPr="00F525EC" w:rsidRDefault="0074160E" w:rsidP="005C690B">
      <w:pPr>
        <w:pStyle w:val="ListParagraph"/>
        <w:numPr>
          <w:ilvl w:val="0"/>
          <w:numId w:val="22"/>
        </w:numPr>
      </w:pPr>
      <w:r w:rsidRPr="00F525EC">
        <w:t>Spreadsheets containing calculations, such as the project budget</w:t>
      </w:r>
      <w:r w:rsidR="004A4732">
        <w:t xml:space="preserve"> and private funding organizations list</w:t>
      </w:r>
      <w:r w:rsidRPr="00F525EC">
        <w:t xml:space="preserve">, must be submitted in the same file format as the template, </w:t>
      </w:r>
      <w:r w:rsidR="0027454D" w:rsidRPr="00F525EC">
        <w:t>(</w:t>
      </w:r>
      <w:r w:rsidRPr="00F525EC">
        <w:t>i.e., Microsoft</w:t>
      </w:r>
      <w:r w:rsidRPr="005C690B">
        <w:t xml:space="preserve"> </w:t>
      </w:r>
      <w:r w:rsidRPr="00F525EC">
        <w:t>Excel</w:t>
      </w:r>
      <w:r w:rsidR="0027454D" w:rsidRPr="00F525EC">
        <w:t>)</w:t>
      </w:r>
      <w:r w:rsidRPr="00F525EC">
        <w:t>.</w:t>
      </w:r>
    </w:p>
    <w:p w14:paraId="1B1DDDE6" w14:textId="6BAB71AE" w:rsidR="00DC435B" w:rsidRDefault="00DC435B" w:rsidP="00DC435B">
      <w:pPr>
        <w:pStyle w:val="ListParagraph"/>
        <w:numPr>
          <w:ilvl w:val="1"/>
          <w:numId w:val="22"/>
        </w:numPr>
      </w:pPr>
      <w:r>
        <w:t>Paste a copy of the “Budget Summary” tab from the completed excel budget file into section 2.4 of the proposal</w:t>
      </w:r>
      <w:r w:rsidR="00F6287E">
        <w:t>.</w:t>
      </w:r>
    </w:p>
    <w:p w14:paraId="63D6887C" w14:textId="3ED2E961" w:rsidR="00DC435B" w:rsidRDefault="00DC435B" w:rsidP="00DC435B">
      <w:pPr>
        <w:pStyle w:val="ListParagraph"/>
        <w:numPr>
          <w:ilvl w:val="0"/>
          <w:numId w:val="22"/>
        </w:numPr>
      </w:pPr>
      <w:r w:rsidRPr="00F525EC">
        <w:t xml:space="preserve">Except where noted, submit the proposal and all text attachments in </w:t>
      </w:r>
      <w:r>
        <w:t xml:space="preserve">a single </w:t>
      </w:r>
      <w:r w:rsidRPr="00F525EC">
        <w:t xml:space="preserve">Portable Document Format (PDF). </w:t>
      </w:r>
      <w:r w:rsidR="00061CF5" w:rsidRPr="00061CF5">
        <w:t xml:space="preserve">Adobe Acrobat no longer supports Flash Player. Offerors should ensure they are using a current version of Adobe Acrobat to create their PDF and that uploaded documents do not include Flash Content. </w:t>
      </w:r>
      <w:r>
        <w:t xml:space="preserve">The only documents that should be submitted as separate documents </w:t>
      </w:r>
      <w:r w:rsidR="001C7D83">
        <w:t xml:space="preserve">when prompted during the online proposal submission process </w:t>
      </w:r>
      <w:r>
        <w:t>are as follows:</w:t>
      </w:r>
    </w:p>
    <w:p w14:paraId="7B6A8858" w14:textId="62EDB964" w:rsidR="00CA02D0" w:rsidRDefault="00CA02D0" w:rsidP="00CA02D0">
      <w:pPr>
        <w:pStyle w:val="ListParagraph"/>
        <w:numPr>
          <w:ilvl w:val="1"/>
          <w:numId w:val="22"/>
        </w:numPr>
      </w:pPr>
      <w:r>
        <w:t xml:space="preserve">The completed budget in the excel file </w:t>
      </w:r>
    </w:p>
    <w:p w14:paraId="45A8DA71" w14:textId="4EC26065" w:rsidR="00857447" w:rsidRDefault="000411C7" w:rsidP="00857447">
      <w:pPr>
        <w:pStyle w:val="ListParagraph"/>
        <w:numPr>
          <w:ilvl w:val="1"/>
          <w:numId w:val="22"/>
        </w:numPr>
      </w:pPr>
      <w:r>
        <w:t xml:space="preserve">The </w:t>
      </w:r>
      <w:r w:rsidR="007211EA">
        <w:t>PI</w:t>
      </w:r>
      <w:r w:rsidR="00857447">
        <w:t xml:space="preserve"> Profile and Certifications Compliance Form </w:t>
      </w:r>
    </w:p>
    <w:p w14:paraId="1D136228" w14:textId="7C1B5AEA" w:rsidR="009766FD" w:rsidRDefault="009766FD" w:rsidP="009766FD">
      <w:pPr>
        <w:pStyle w:val="ListParagraph"/>
        <w:numPr>
          <w:ilvl w:val="1"/>
          <w:numId w:val="22"/>
        </w:numPr>
      </w:pPr>
      <w:r>
        <w:t xml:space="preserve">If applicable, the Co-PI Profile and Certifications Compliance Form(s) </w:t>
      </w:r>
    </w:p>
    <w:p w14:paraId="1C144951" w14:textId="77777777" w:rsidR="009C4825" w:rsidRDefault="009C4825" w:rsidP="00F51150">
      <w:pPr>
        <w:pStyle w:val="BodyText"/>
        <w:spacing w:before="56"/>
        <w:ind w:right="352"/>
      </w:pPr>
    </w:p>
    <w:p w14:paraId="579227DD" w14:textId="6B531705" w:rsidR="00212901" w:rsidRDefault="0074160E" w:rsidP="00170149">
      <w:pPr>
        <w:pStyle w:val="BodyText"/>
        <w:spacing w:before="56"/>
        <w:ind w:left="107" w:right="352"/>
        <w:rPr>
          <w:u w:val="single"/>
        </w:rPr>
      </w:pPr>
      <w:r>
        <w:t xml:space="preserve">Proposals should be submitted by a principal investigator (PI) or </w:t>
      </w:r>
      <w:r w:rsidR="00AC3B87">
        <w:t xml:space="preserve">an authorized official of the </w:t>
      </w:r>
      <w:r>
        <w:t xml:space="preserve">proposing organization. Any individual business entity or institution capable of executing the proposed research may submit a proposal. </w:t>
      </w:r>
      <w:bookmarkStart w:id="10" w:name="_Hlk113703048"/>
      <w:r>
        <w:rPr>
          <w:u w:val="single"/>
        </w:rPr>
        <w:t xml:space="preserve">However, </w:t>
      </w:r>
      <w:r w:rsidR="0027454D">
        <w:rPr>
          <w:u w:val="single"/>
        </w:rPr>
        <w:t>CASIS</w:t>
      </w:r>
      <w:r w:rsidR="00170149">
        <w:rPr>
          <w:u w:val="single"/>
        </w:rPr>
        <w:t xml:space="preserve"> will </w:t>
      </w:r>
      <w:r w:rsidR="00F255A2">
        <w:rPr>
          <w:b/>
          <w:u w:val="single"/>
        </w:rPr>
        <w:t xml:space="preserve">ONLY </w:t>
      </w:r>
      <w:r w:rsidR="00170149">
        <w:rPr>
          <w:u w:val="single"/>
        </w:rPr>
        <w:t xml:space="preserve">consider proposals </w:t>
      </w:r>
      <w:r w:rsidR="00F255A2">
        <w:rPr>
          <w:u w:val="single"/>
        </w:rPr>
        <w:t>from U.S. persons</w:t>
      </w:r>
      <w:r w:rsidR="00170149">
        <w:rPr>
          <w:u w:val="single"/>
        </w:rPr>
        <w:t xml:space="preserve"> (business </w:t>
      </w:r>
      <w:r w:rsidR="00B24F44">
        <w:rPr>
          <w:u w:val="single"/>
        </w:rPr>
        <w:t>and</w:t>
      </w:r>
      <w:r w:rsidR="00170149">
        <w:rPr>
          <w:u w:val="single"/>
        </w:rPr>
        <w:t xml:space="preserve"> individual)</w:t>
      </w:r>
      <w:r w:rsidR="00DE0D8F">
        <w:rPr>
          <w:u w:val="single"/>
        </w:rPr>
        <w:t>.</w:t>
      </w:r>
    </w:p>
    <w:p w14:paraId="65C26912" w14:textId="29C9D3C4" w:rsidR="00D41076" w:rsidRDefault="0036167C">
      <w:pPr>
        <w:pStyle w:val="Heading2"/>
        <w:numPr>
          <w:ilvl w:val="1"/>
          <w:numId w:val="14"/>
        </w:numPr>
        <w:tabs>
          <w:tab w:val="left" w:pos="573"/>
        </w:tabs>
        <w:spacing w:before="182"/>
      </w:pPr>
      <w:bookmarkStart w:id="11" w:name="2.1_Cover_Sheet_(1_page)"/>
      <w:bookmarkStart w:id="12" w:name="_Ref56682663"/>
      <w:bookmarkStart w:id="13" w:name="_Toc170483674"/>
      <w:bookmarkEnd w:id="10"/>
      <w:bookmarkEnd w:id="11"/>
      <w:r>
        <w:t>Cover Page</w:t>
      </w:r>
      <w:r w:rsidR="0074160E">
        <w:rPr>
          <w:spacing w:val="-21"/>
        </w:rPr>
        <w:t xml:space="preserve"> </w:t>
      </w:r>
      <w:r w:rsidR="0074160E">
        <w:t>(1</w:t>
      </w:r>
      <w:r w:rsidR="0074160E">
        <w:rPr>
          <w:spacing w:val="-28"/>
        </w:rPr>
        <w:t xml:space="preserve"> </w:t>
      </w:r>
      <w:r w:rsidR="0074160E">
        <w:t>page)</w:t>
      </w:r>
      <w:bookmarkEnd w:id="12"/>
      <w:bookmarkEnd w:id="13"/>
    </w:p>
    <w:p w14:paraId="6E45D6B1" w14:textId="77777777" w:rsidR="00D41076" w:rsidRDefault="00D41076">
      <w:pPr>
        <w:pStyle w:val="BodyText"/>
        <w:rPr>
          <w:b/>
          <w:sz w:val="21"/>
        </w:rPr>
      </w:pPr>
    </w:p>
    <w:p w14:paraId="084A2782" w14:textId="1AD214DB" w:rsidR="00D41076" w:rsidRDefault="0074160E">
      <w:pPr>
        <w:pStyle w:val="BodyText"/>
        <w:ind w:left="107" w:right="127"/>
      </w:pPr>
      <w:r>
        <w:t xml:space="preserve">The proposal must </w:t>
      </w:r>
      <w:r w:rsidR="008E36CC">
        <w:t xml:space="preserve">include </w:t>
      </w:r>
      <w:r w:rsidR="00F9559E">
        <w:t xml:space="preserve">the </w:t>
      </w:r>
      <w:r w:rsidR="00DB179C">
        <w:t>provided</w:t>
      </w:r>
      <w:r>
        <w:t xml:space="preserve"> </w:t>
      </w:r>
      <w:r w:rsidR="0036167C">
        <w:t>cover page</w:t>
      </w:r>
      <w:r>
        <w:t xml:space="preserve"> that adheres to the content guidance found in </w:t>
      </w:r>
      <w:r w:rsidR="0081454E">
        <w:fldChar w:fldCharType="begin"/>
      </w:r>
      <w:r w:rsidR="0081454E">
        <w:instrText xml:space="preserve"> REF _Ref56685958 \r \h </w:instrText>
      </w:r>
      <w:r w:rsidR="0081454E">
        <w:fldChar w:fldCharType="separate"/>
      </w:r>
      <w:r w:rsidR="00DC0A3F">
        <w:t>Appendix B</w:t>
      </w:r>
      <w:r w:rsidR="0081454E">
        <w:fldChar w:fldCharType="end"/>
      </w:r>
      <w:r w:rsidR="002C3DF6">
        <w:t xml:space="preserve"> and is</w:t>
      </w:r>
      <w:r>
        <w:t xml:space="preserve"> completed in its entirety. </w:t>
      </w:r>
      <w:r w:rsidR="00876FE6">
        <w:t>The cover page is excluded from the page count.</w:t>
      </w:r>
    </w:p>
    <w:p w14:paraId="59B73004" w14:textId="77777777" w:rsidR="0064096D" w:rsidRDefault="0064096D" w:rsidP="0064096D">
      <w:pPr>
        <w:pStyle w:val="BodyText"/>
        <w:ind w:left="107" w:right="127"/>
      </w:pPr>
    </w:p>
    <w:p w14:paraId="6678DD77" w14:textId="659B0888" w:rsidR="0064096D" w:rsidRDefault="3E461D08" w:rsidP="00D71415">
      <w:pPr>
        <w:pStyle w:val="BodyText"/>
        <w:ind w:left="107" w:right="127"/>
        <w:rPr>
          <w:u w:val="single"/>
        </w:rPr>
      </w:pPr>
      <w:r w:rsidRPr="3E461D08">
        <w:rPr>
          <w:b/>
          <w:bCs/>
        </w:rPr>
        <w:t>Principal Investigator</w:t>
      </w:r>
      <w:r>
        <w:t xml:space="preserve">: Name </w:t>
      </w:r>
      <w:r w:rsidR="004424BC">
        <w:t xml:space="preserve">a single </w:t>
      </w:r>
      <w:r>
        <w:t>PI</w:t>
      </w:r>
      <w:r w:rsidR="3337CF60">
        <w:t xml:space="preserve">, who is a U.S. </w:t>
      </w:r>
      <w:r w:rsidR="001358EB">
        <w:t xml:space="preserve">person </w:t>
      </w:r>
      <w:r w:rsidR="004F2B3D">
        <w:t>that</w:t>
      </w:r>
      <w:r>
        <w:t xml:space="preserve"> </w:t>
      </w:r>
      <w:r w:rsidR="004424BC">
        <w:t xml:space="preserve">will be </w:t>
      </w:r>
      <w:r>
        <w:t xml:space="preserve">responsible to the </w:t>
      </w:r>
      <w:r w:rsidR="001358EB">
        <w:t xml:space="preserve">proposing </w:t>
      </w:r>
      <w:r>
        <w:t xml:space="preserve">organization for the scientific and technical direction of the project. While any publications related to the project may </w:t>
      </w:r>
      <w:r w:rsidR="001D3C3C">
        <w:t xml:space="preserve">credit </w:t>
      </w:r>
      <w:r>
        <w:t xml:space="preserve">as many investigators as </w:t>
      </w:r>
      <w:r w:rsidR="005459EF">
        <w:t>desired</w:t>
      </w:r>
      <w:r>
        <w:t xml:space="preserve">, </w:t>
      </w:r>
      <w:r w:rsidR="00693FA2">
        <w:rPr>
          <w:u w:val="single"/>
        </w:rPr>
        <w:t>a single</w:t>
      </w:r>
      <w:r w:rsidR="00693FA2" w:rsidRPr="006247F8">
        <w:rPr>
          <w:u w:val="single"/>
        </w:rPr>
        <w:t xml:space="preserve"> </w:t>
      </w:r>
      <w:r w:rsidRPr="006247F8">
        <w:rPr>
          <w:u w:val="single"/>
        </w:rPr>
        <w:t xml:space="preserve">PI must be identified for </w:t>
      </w:r>
      <w:r w:rsidR="00BC7A65">
        <w:rPr>
          <w:u w:val="single"/>
        </w:rPr>
        <w:t xml:space="preserve">the purposes </w:t>
      </w:r>
      <w:r w:rsidR="00BC7A65">
        <w:rPr>
          <w:u w:val="single"/>
        </w:rPr>
        <w:lastRenderedPageBreak/>
        <w:t xml:space="preserve">of </w:t>
      </w:r>
      <w:r w:rsidRPr="3E461D08">
        <w:rPr>
          <w:u w:val="single"/>
        </w:rPr>
        <w:t xml:space="preserve">contracting </w:t>
      </w:r>
      <w:r w:rsidR="00BC7A65">
        <w:rPr>
          <w:u w:val="single"/>
        </w:rPr>
        <w:t xml:space="preserve">with </w:t>
      </w:r>
      <w:r w:rsidR="002004C6">
        <w:rPr>
          <w:u w:val="single"/>
        </w:rPr>
        <w:t>CASIS</w:t>
      </w:r>
      <w:r w:rsidR="00E330B2">
        <w:rPr>
          <w:u w:val="single"/>
        </w:rPr>
        <w:t>.</w:t>
      </w:r>
      <w:r w:rsidRPr="006247F8">
        <w:rPr>
          <w:u w:val="single"/>
        </w:rPr>
        <w:t xml:space="preserve"> </w:t>
      </w:r>
      <w:r w:rsidR="007A6812" w:rsidRPr="007A6812">
        <w:rPr>
          <w:u w:val="single"/>
        </w:rPr>
        <w:t>Any identified co-principal investigators must also be U.S. persons.</w:t>
      </w:r>
    </w:p>
    <w:p w14:paraId="30BABE18" w14:textId="77777777" w:rsidR="001832B2" w:rsidRDefault="001832B2" w:rsidP="00D71415">
      <w:pPr>
        <w:pStyle w:val="BodyText"/>
        <w:ind w:left="107" w:right="127"/>
        <w:rPr>
          <w:u w:val="single"/>
        </w:rPr>
      </w:pPr>
    </w:p>
    <w:p w14:paraId="07716988" w14:textId="77777777" w:rsidR="001832B2" w:rsidRPr="00A41D15" w:rsidDel="00FB1B06" w:rsidRDefault="001832B2" w:rsidP="001832B2">
      <w:pPr>
        <w:pStyle w:val="BodyText"/>
        <w:ind w:left="107" w:right="127"/>
      </w:pPr>
      <w:r w:rsidRPr="00332C8C">
        <w:rPr>
          <w:b/>
          <w:bCs/>
        </w:rPr>
        <w:t>Signature:</w:t>
      </w:r>
      <w:r>
        <w:t xml:space="preserve"> The proposal cover page must be signed by an authorized representative of the proposing organization and the PI. In signing, the proposing organization, the authorized representative, and the PI agree that if CASIS accepts the proposal, </w:t>
      </w:r>
      <w:r w:rsidRPr="00925F59">
        <w:t xml:space="preserve">offerors will be required to agree and accept non-negotiable </w:t>
      </w:r>
      <w:r>
        <w:t xml:space="preserve">CASIS </w:t>
      </w:r>
      <w:r w:rsidRPr="00925F59">
        <w:t>terms and conditions</w:t>
      </w:r>
      <w:r>
        <w:t>. See the contracts section (</w:t>
      </w:r>
      <w:hyperlink w:anchor="4._CONTRACTING" w:history="1">
        <w:r>
          <w:rPr>
            <w:rStyle w:val="Hyperlink"/>
          </w:rPr>
          <w:t>Section 4</w:t>
        </w:r>
      </w:hyperlink>
      <w:r>
        <w:t>) of these Proposal Instructions for more information on terms and conditions.</w:t>
      </w:r>
    </w:p>
    <w:p w14:paraId="243A1795" w14:textId="77777777" w:rsidR="00141686" w:rsidRDefault="00141686" w:rsidP="00F51150">
      <w:pPr>
        <w:pStyle w:val="BodyText"/>
      </w:pPr>
    </w:p>
    <w:p w14:paraId="19847F7A" w14:textId="023525B2" w:rsidR="00D41076" w:rsidRDefault="0074160E" w:rsidP="00141686">
      <w:pPr>
        <w:pStyle w:val="BodyText"/>
        <w:ind w:left="107" w:right="127"/>
        <w:rPr>
          <w:b/>
          <w:bCs/>
          <w:i/>
          <w:iCs/>
        </w:rPr>
      </w:pPr>
      <w:r w:rsidRPr="005C690B">
        <w:rPr>
          <w:b/>
          <w:bCs/>
          <w:i/>
          <w:iCs/>
        </w:rPr>
        <w:t xml:space="preserve">Please limit the use of corporate or institutional logos and other identifying marks </w:t>
      </w:r>
      <w:r w:rsidR="00AC3B87">
        <w:rPr>
          <w:b/>
          <w:bCs/>
          <w:i/>
          <w:iCs/>
        </w:rPr>
        <w:t>of the offeror’s</w:t>
      </w:r>
      <w:r w:rsidRPr="005C690B">
        <w:rPr>
          <w:b/>
          <w:bCs/>
          <w:i/>
          <w:iCs/>
        </w:rPr>
        <w:t xml:space="preserve"> organization on the cover page.</w:t>
      </w:r>
    </w:p>
    <w:p w14:paraId="0B1B1BA7" w14:textId="77777777" w:rsidR="00D41076" w:rsidRDefault="00D41076">
      <w:pPr>
        <w:pStyle w:val="BodyText"/>
        <w:spacing w:before="7"/>
        <w:rPr>
          <w:b/>
          <w:i/>
          <w:sz w:val="19"/>
        </w:rPr>
      </w:pPr>
    </w:p>
    <w:p w14:paraId="2A008F37" w14:textId="5FCDDB5D" w:rsidR="00D41076" w:rsidRDefault="00994DF5">
      <w:pPr>
        <w:pStyle w:val="Heading2"/>
        <w:numPr>
          <w:ilvl w:val="1"/>
          <w:numId w:val="14"/>
        </w:numPr>
        <w:tabs>
          <w:tab w:val="left" w:pos="573"/>
        </w:tabs>
      </w:pPr>
      <w:bookmarkStart w:id="14" w:name="2.2_Proposal_Abstract_(1_page)"/>
      <w:bookmarkStart w:id="15" w:name="_Ref56685207"/>
      <w:bookmarkStart w:id="16" w:name="_Toc170483675"/>
      <w:bookmarkEnd w:id="14"/>
      <w:r>
        <w:t xml:space="preserve">Project </w:t>
      </w:r>
      <w:r w:rsidR="0074160E">
        <w:t>Abstract (1</w:t>
      </w:r>
      <w:r w:rsidR="0074160E">
        <w:rPr>
          <w:spacing w:val="-8"/>
        </w:rPr>
        <w:t xml:space="preserve"> </w:t>
      </w:r>
      <w:r w:rsidR="0074160E">
        <w:t>page)</w:t>
      </w:r>
      <w:bookmarkEnd w:id="15"/>
      <w:bookmarkEnd w:id="16"/>
    </w:p>
    <w:p w14:paraId="7282F7A3" w14:textId="77777777" w:rsidR="00D41076" w:rsidRDefault="00D41076">
      <w:pPr>
        <w:pStyle w:val="BodyText"/>
        <w:spacing w:before="9"/>
        <w:rPr>
          <w:b/>
          <w:sz w:val="21"/>
        </w:rPr>
      </w:pPr>
    </w:p>
    <w:p w14:paraId="19A05117" w14:textId="1F49CD8E" w:rsidR="00994DF5" w:rsidRDefault="00994DF5" w:rsidP="00DC68C8">
      <w:pPr>
        <w:pStyle w:val="BodyText"/>
        <w:ind w:left="107" w:right="773"/>
      </w:pPr>
      <w:r w:rsidRPr="00994DF5">
        <w:t>The</w:t>
      </w:r>
      <w:r w:rsidR="009E3919">
        <w:t xml:space="preserve"> p</w:t>
      </w:r>
      <w:r w:rsidRPr="00994DF5">
        <w:t xml:space="preserve">roject </w:t>
      </w:r>
      <w:r w:rsidR="009E3919">
        <w:t>a</w:t>
      </w:r>
      <w:r w:rsidRPr="00994DF5">
        <w:t>bstract must contain a summary of the proposed activity suitable for dissemination to the public</w:t>
      </w:r>
      <w:r w:rsidR="0074160E">
        <w:t xml:space="preserve">. </w:t>
      </w:r>
      <w:r w:rsidRPr="00994DF5">
        <w:t>This document must not include any proprietary or sensitive business information</w:t>
      </w:r>
      <w:r w:rsidR="009C004B">
        <w:t>,</w:t>
      </w:r>
      <w:r w:rsidRPr="00994DF5">
        <w:t xml:space="preserve"> as</w:t>
      </w:r>
      <w:r w:rsidR="009C004B">
        <w:t xml:space="preserve"> it may be used in</w:t>
      </w:r>
      <w:r w:rsidRPr="00994DF5">
        <w:t xml:space="preserve"> </w:t>
      </w:r>
      <w:r>
        <w:t>ISS National Lab</w:t>
      </w:r>
      <w:r w:rsidRPr="00994DF5">
        <w:t xml:space="preserve"> </w:t>
      </w:r>
      <w:r w:rsidR="009C004B">
        <w:t>and NASA external communications with the public and media</w:t>
      </w:r>
      <w:r w:rsidRPr="00994DF5">
        <w:t xml:space="preserve">. The </w:t>
      </w:r>
      <w:r w:rsidR="00E84F05">
        <w:t>p</w:t>
      </w:r>
      <w:r w:rsidRPr="00994DF5">
        <w:t xml:space="preserve">roject </w:t>
      </w:r>
      <w:r w:rsidR="00E84F05">
        <w:t>a</w:t>
      </w:r>
      <w:r w:rsidRPr="00994DF5">
        <w:t>bstract must not exceed 1 page</w:t>
      </w:r>
      <w:r w:rsidR="00C04C56">
        <w:t xml:space="preserve"> or 400 words</w:t>
      </w:r>
      <w:r w:rsidRPr="00994DF5">
        <w:t>.</w:t>
      </w:r>
      <w:r w:rsidR="00DC68C8">
        <w:t xml:space="preserve"> </w:t>
      </w:r>
      <w:r w:rsidR="00645AD0">
        <w:t>It should be written at an 8</w:t>
      </w:r>
      <w:r w:rsidR="00645AD0" w:rsidRPr="006247F8">
        <w:rPr>
          <w:vertAlign w:val="superscript"/>
        </w:rPr>
        <w:t>th</w:t>
      </w:r>
      <w:r w:rsidR="00645AD0">
        <w:t xml:space="preserve"> grade reading level. </w:t>
      </w:r>
      <w:r w:rsidR="00DC68C8">
        <w:t xml:space="preserve">The abstract is not included in the page limitation. </w:t>
      </w:r>
      <w:r w:rsidRPr="00994DF5">
        <w:t xml:space="preserve"> </w:t>
      </w:r>
    </w:p>
    <w:p w14:paraId="031445D6" w14:textId="77777777" w:rsidR="00994DF5" w:rsidRDefault="00994DF5" w:rsidP="00D92321">
      <w:pPr>
        <w:pStyle w:val="BodyText"/>
        <w:ind w:left="107" w:right="773"/>
      </w:pPr>
    </w:p>
    <w:p w14:paraId="5AEA0AB8" w14:textId="5F03BDEB" w:rsidR="00994DF5" w:rsidRDefault="00994DF5" w:rsidP="00D92321">
      <w:pPr>
        <w:pStyle w:val="BodyText"/>
        <w:ind w:left="107" w:right="773"/>
      </w:pPr>
      <w:r w:rsidRPr="00994DF5">
        <w:t xml:space="preserve">The purpose of the </w:t>
      </w:r>
      <w:r w:rsidR="00E84F05">
        <w:t>p</w:t>
      </w:r>
      <w:r w:rsidRPr="00994DF5">
        <w:t xml:space="preserve">roject </w:t>
      </w:r>
      <w:r w:rsidR="00E84F05">
        <w:t>a</w:t>
      </w:r>
      <w:r w:rsidRPr="00994DF5">
        <w:t>bstract is to communicate the overall sense of the project, not every step of the work plan or every accomplishment.</w:t>
      </w:r>
      <w:r>
        <w:t xml:space="preserve"> </w:t>
      </w:r>
    </w:p>
    <w:p w14:paraId="0E22A41C" w14:textId="77777777" w:rsidR="00994DF5" w:rsidRDefault="00994DF5" w:rsidP="00D92321">
      <w:pPr>
        <w:pStyle w:val="BodyText"/>
        <w:ind w:left="107" w:right="773"/>
      </w:pPr>
    </w:p>
    <w:p w14:paraId="25630D12" w14:textId="40D8DB26" w:rsidR="00D41076" w:rsidRDefault="0074160E" w:rsidP="00D92321">
      <w:pPr>
        <w:pStyle w:val="BodyText"/>
        <w:ind w:left="107" w:right="773"/>
      </w:pPr>
      <w:r>
        <w:t xml:space="preserve">The </w:t>
      </w:r>
      <w:r w:rsidR="00E84F05">
        <w:t>p</w:t>
      </w:r>
      <w:r w:rsidR="00994DF5">
        <w:t xml:space="preserve">roject </w:t>
      </w:r>
      <w:r w:rsidR="00E84F05">
        <w:t>a</w:t>
      </w:r>
      <w:r w:rsidR="00994DF5">
        <w:t xml:space="preserve">bstract </w:t>
      </w:r>
      <w:r w:rsidR="009F1B16">
        <w:t>must</w:t>
      </w:r>
      <w:r>
        <w:t xml:space="preserve"> include:</w:t>
      </w:r>
    </w:p>
    <w:p w14:paraId="1A8CBB7B" w14:textId="77777777" w:rsidR="00D92321" w:rsidRDefault="00D92321" w:rsidP="004B09CC">
      <w:pPr>
        <w:pStyle w:val="BodyText"/>
        <w:ind w:left="107" w:right="773"/>
      </w:pPr>
    </w:p>
    <w:p w14:paraId="63F931E5" w14:textId="26F094F0" w:rsidR="00D41076" w:rsidRDefault="00994DF5">
      <w:pPr>
        <w:pStyle w:val="ListParagraph"/>
        <w:numPr>
          <w:ilvl w:val="2"/>
          <w:numId w:val="14"/>
        </w:numPr>
        <w:tabs>
          <w:tab w:val="left" w:pos="827"/>
          <w:tab w:val="left" w:pos="828"/>
        </w:tabs>
        <w:spacing w:line="242" w:lineRule="auto"/>
        <w:ind w:right="114"/>
      </w:pPr>
      <w:r w:rsidRPr="006247F8">
        <w:rPr>
          <w:b/>
          <w:bCs/>
        </w:rPr>
        <w:t xml:space="preserve">Statement of the problem or situation that is being addressed in </w:t>
      </w:r>
      <w:r w:rsidR="004F3F08">
        <w:rPr>
          <w:b/>
          <w:bCs/>
        </w:rPr>
        <w:t>the</w:t>
      </w:r>
      <w:r w:rsidR="00CD643E" w:rsidRPr="006247F8">
        <w:rPr>
          <w:b/>
          <w:bCs/>
        </w:rPr>
        <w:t xml:space="preserve"> </w:t>
      </w:r>
      <w:r w:rsidRPr="006247F8">
        <w:rPr>
          <w:b/>
          <w:bCs/>
        </w:rPr>
        <w:t>application.</w:t>
      </w:r>
      <w:r w:rsidRPr="00994DF5">
        <w:t xml:space="preserve"> Describe the </w:t>
      </w:r>
      <w:r w:rsidR="00343C08">
        <w:t>technology advancement</w:t>
      </w:r>
      <w:r w:rsidRPr="00994DF5">
        <w:t xml:space="preserve"> being addressed—be sure </w:t>
      </w:r>
      <w:r>
        <w:t xml:space="preserve">to address the project </w:t>
      </w:r>
      <w:r w:rsidR="0074160E">
        <w:t>relevancy to the ISS National Lab mission</w:t>
      </w:r>
      <w:r w:rsidR="00FF5FBE">
        <w:t>;</w:t>
      </w:r>
      <w:r w:rsidR="004B4C08">
        <w:t xml:space="preserve"> </w:t>
      </w:r>
      <w:r w:rsidR="0074160E">
        <w:t xml:space="preserve">why </w:t>
      </w:r>
      <w:r w:rsidR="00B25663">
        <w:t xml:space="preserve">the </w:t>
      </w:r>
      <w:r w:rsidR="0074160E">
        <w:t xml:space="preserve">proposed work requires microgravity, the space environment, or the </w:t>
      </w:r>
      <w:r w:rsidR="00344D25">
        <w:t xml:space="preserve">ISS National Lab’s </w:t>
      </w:r>
      <w:r w:rsidR="0074160E">
        <w:t>specific vantage</w:t>
      </w:r>
      <w:r w:rsidR="0074160E">
        <w:rPr>
          <w:spacing w:val="-15"/>
        </w:rPr>
        <w:t xml:space="preserve"> </w:t>
      </w:r>
      <w:r w:rsidR="0074160E">
        <w:t>point</w:t>
      </w:r>
      <w:r w:rsidR="00FF5FBE">
        <w:t>;</w:t>
      </w:r>
      <w:r w:rsidR="00CF4DDC">
        <w:t xml:space="preserve"> and if the project builds on prior ISS research</w:t>
      </w:r>
      <w:r w:rsidR="0074160E">
        <w:t>.</w:t>
      </w:r>
      <w:r w:rsidR="0064096D">
        <w:t xml:space="preserve"> </w:t>
      </w:r>
    </w:p>
    <w:p w14:paraId="69FC0D88" w14:textId="1281E996" w:rsidR="00D41076" w:rsidRDefault="0064096D">
      <w:pPr>
        <w:pStyle w:val="ListParagraph"/>
        <w:numPr>
          <w:ilvl w:val="2"/>
          <w:numId w:val="14"/>
        </w:numPr>
        <w:tabs>
          <w:tab w:val="left" w:pos="827"/>
          <w:tab w:val="left" w:pos="828"/>
        </w:tabs>
        <w:spacing w:before="3"/>
        <w:ind w:right="348"/>
      </w:pPr>
      <w:r w:rsidRPr="006247F8">
        <w:rPr>
          <w:b/>
          <w:bCs/>
        </w:rPr>
        <w:t>Overall project approach</w:t>
      </w:r>
      <w:r>
        <w:t xml:space="preserve">. </w:t>
      </w:r>
      <w:r w:rsidR="0074160E">
        <w:t xml:space="preserve">A concise summary of the technical approach and a brief description of the tasks and methods (e.g., modeling, ground experiments, or ISS </w:t>
      </w:r>
      <w:r w:rsidR="00B25663">
        <w:t>flight</w:t>
      </w:r>
      <w:r w:rsidR="00B25663">
        <w:rPr>
          <w:spacing w:val="-21"/>
        </w:rPr>
        <w:t xml:space="preserve"> </w:t>
      </w:r>
      <w:r w:rsidR="0074160E">
        <w:t>experiments).</w:t>
      </w:r>
    </w:p>
    <w:p w14:paraId="05A01777" w14:textId="2D1ECD2F" w:rsidR="00D41076" w:rsidRDefault="0064096D">
      <w:pPr>
        <w:pStyle w:val="ListParagraph"/>
        <w:numPr>
          <w:ilvl w:val="2"/>
          <w:numId w:val="14"/>
        </w:numPr>
        <w:tabs>
          <w:tab w:val="left" w:pos="827"/>
          <w:tab w:val="left" w:pos="828"/>
        </w:tabs>
        <w:ind w:right="324"/>
      </w:pPr>
      <w:r>
        <w:rPr>
          <w:b/>
          <w:bCs/>
        </w:rPr>
        <w:t>C</w:t>
      </w:r>
      <w:r>
        <w:rPr>
          <w:b/>
          <w:bCs/>
          <w:spacing w:val="-4"/>
        </w:rPr>
        <w:t xml:space="preserve">ommercial applications and other </w:t>
      </w:r>
      <w:r w:rsidR="00F6287E">
        <w:rPr>
          <w:b/>
          <w:bCs/>
        </w:rPr>
        <w:t>b</w:t>
      </w:r>
      <w:r w:rsidR="00DB0D64">
        <w:rPr>
          <w:b/>
          <w:bCs/>
        </w:rPr>
        <w:t>enefits</w:t>
      </w:r>
      <w:r w:rsidR="0074160E">
        <w:t>.</w:t>
      </w:r>
      <w:r w:rsidR="0074160E">
        <w:rPr>
          <w:spacing w:val="-4"/>
        </w:rPr>
        <w:t xml:space="preserve"> </w:t>
      </w:r>
      <w:r w:rsidR="0074160E">
        <w:t>Summarize anticipated</w:t>
      </w:r>
      <w:r w:rsidR="00FF5FBE">
        <w:t xml:space="preserve"> project</w:t>
      </w:r>
      <w:r w:rsidR="0074160E">
        <w:t xml:space="preserve"> outcomes and </w:t>
      </w:r>
      <w:r w:rsidR="00FF5FBE">
        <w:t xml:space="preserve">their value. Describe </w:t>
      </w:r>
      <w:r w:rsidR="0074160E">
        <w:t>how</w:t>
      </w:r>
      <w:r w:rsidR="00FF5FBE">
        <w:t xml:space="preserve"> successful</w:t>
      </w:r>
      <w:r w:rsidR="0074160E">
        <w:t xml:space="preserve"> results </w:t>
      </w:r>
      <w:r w:rsidR="00FF5FBE">
        <w:t xml:space="preserve">would </w:t>
      </w:r>
      <w:r w:rsidR="0074160E">
        <w:t xml:space="preserve">contribute to potential future </w:t>
      </w:r>
      <w:r w:rsidR="00344D25">
        <w:t xml:space="preserve">commercial </w:t>
      </w:r>
      <w:r w:rsidR="0074160E">
        <w:t>applications and/or public benefits</w:t>
      </w:r>
      <w:r w:rsidR="00FF5FBE">
        <w:t>, noting the market size or projected reach</w:t>
      </w:r>
      <w:r w:rsidR="0074160E">
        <w:t>.</w:t>
      </w:r>
      <w:r w:rsidR="00425EAA">
        <w:t xml:space="preserve"> Please cite the sources for any statistics, market size numbers, market value, etc.</w:t>
      </w:r>
    </w:p>
    <w:p w14:paraId="3B267822" w14:textId="77777777" w:rsidR="00D41076" w:rsidRDefault="00D41076">
      <w:pPr>
        <w:pStyle w:val="BodyText"/>
        <w:rPr>
          <w:sz w:val="21"/>
        </w:rPr>
      </w:pPr>
    </w:p>
    <w:p w14:paraId="4DDB768F" w14:textId="236032C6" w:rsidR="00D41076" w:rsidRDefault="0074160E">
      <w:pPr>
        <w:pStyle w:val="Heading2"/>
        <w:numPr>
          <w:ilvl w:val="1"/>
          <w:numId w:val="14"/>
        </w:numPr>
        <w:tabs>
          <w:tab w:val="left" w:pos="573"/>
        </w:tabs>
      </w:pPr>
      <w:bookmarkStart w:id="17" w:name="2.3_Technical_Section_(No_more_than_10_p"/>
      <w:bookmarkStart w:id="18" w:name="_Ref56682391"/>
      <w:bookmarkStart w:id="19" w:name="_Toc170483676"/>
      <w:bookmarkEnd w:id="17"/>
      <w:r>
        <w:t>Technical</w:t>
      </w:r>
      <w:r>
        <w:rPr>
          <w:spacing w:val="-25"/>
        </w:rPr>
        <w:t xml:space="preserve"> </w:t>
      </w:r>
      <w:r>
        <w:t>Section</w:t>
      </w:r>
      <w:r>
        <w:rPr>
          <w:spacing w:val="-27"/>
        </w:rPr>
        <w:t xml:space="preserve"> </w:t>
      </w:r>
      <w:r>
        <w:rPr>
          <w:spacing w:val="-3"/>
        </w:rPr>
        <w:t>(No</w:t>
      </w:r>
      <w:r>
        <w:rPr>
          <w:spacing w:val="-22"/>
        </w:rPr>
        <w:t xml:space="preserve"> </w:t>
      </w:r>
      <w:r>
        <w:t>more</w:t>
      </w:r>
      <w:r>
        <w:rPr>
          <w:spacing w:val="-27"/>
        </w:rPr>
        <w:t xml:space="preserve"> </w:t>
      </w:r>
      <w:r>
        <w:t>than</w:t>
      </w:r>
      <w:r w:rsidRPr="00F51150">
        <w:t xml:space="preserve"> </w:t>
      </w:r>
      <w:r w:rsidR="004A674E" w:rsidRPr="00F51150">
        <w:t>30</w:t>
      </w:r>
      <w:r w:rsidR="00686AC8">
        <w:rPr>
          <w:spacing w:val="-21"/>
        </w:rPr>
        <w:t xml:space="preserve"> </w:t>
      </w:r>
      <w:r>
        <w:t>pages)</w:t>
      </w:r>
      <w:bookmarkEnd w:id="18"/>
      <w:bookmarkEnd w:id="19"/>
    </w:p>
    <w:p w14:paraId="77602D5A" w14:textId="77777777" w:rsidR="00D41076" w:rsidRDefault="00D41076">
      <w:pPr>
        <w:pStyle w:val="BodyText"/>
        <w:spacing w:before="11"/>
        <w:rPr>
          <w:b/>
          <w:sz w:val="20"/>
        </w:rPr>
      </w:pPr>
    </w:p>
    <w:p w14:paraId="4A54CA5C" w14:textId="1FE9831B" w:rsidR="008E1063" w:rsidRDefault="5ED26A88" w:rsidP="00613264">
      <w:pPr>
        <w:pStyle w:val="BodyText"/>
        <w:ind w:left="107" w:right="329"/>
      </w:pPr>
      <w:r>
        <w:t xml:space="preserve">A detailed description of the technology development/demonstration project to be undertaken shall be submitted as part of the proposal’s technical section and </w:t>
      </w:r>
      <w:r w:rsidR="00245166">
        <w:t>contain information addressing</w:t>
      </w:r>
      <w:r>
        <w:t xml:space="preserve"> four technical subsections outlined below: Scientific and Technical Merit, Implementation Feasibility, Operations/ISS Utilization, and Business and Economic Impact. </w:t>
      </w:r>
      <w:del w:id="20" w:author="Brian Greene" w:date="2025-01-29T09:27:00Z" w16du:dateUtc="2025-01-29T14:27:00Z">
        <w:r w:rsidR="00B34984" w:rsidDel="00F43151">
          <w:delText>In addition,</w:delText>
        </w:r>
        <w:r w:rsidR="00B20001" w:rsidDel="00F43151">
          <w:delText xml:space="preserve"> proposal</w:delText>
        </w:r>
        <w:r w:rsidR="00B34984" w:rsidDel="00F43151">
          <w:delText>s</w:delText>
        </w:r>
        <w:r w:rsidR="00B20001" w:rsidDel="00F43151">
          <w:delText xml:space="preserve"> must include a description, not to exceed 250 words, of how the dimensions of </w:delText>
        </w:r>
        <w:r w:rsidR="009D4150" w:rsidDel="00F43151">
          <w:delText>inclusion, diversity, equity, and accessibility (IDEA)</w:delText>
        </w:r>
        <w:r w:rsidR="00063445" w:rsidDel="00F43151">
          <w:delText>—</w:delText>
        </w:r>
        <w:r w:rsidR="00B20001" w:rsidDel="00F43151">
          <w:delText>including outreach, talent development</w:delText>
        </w:r>
        <w:r w:rsidR="002D70AF" w:rsidDel="00F43151">
          <w:delText>,</w:delText>
        </w:r>
        <w:r w:rsidR="00B20001" w:rsidDel="00F43151">
          <w:delText xml:space="preserve"> and workforce diversity</w:delText>
        </w:r>
        <w:r w:rsidR="00063445" w:rsidDel="00F43151">
          <w:delText>—</w:delText>
        </w:r>
        <w:r w:rsidR="00B20001" w:rsidDel="00F43151">
          <w:delText>are to be addressed in the assembly of teams to execute the proposed R&amp;D goals</w:delText>
        </w:r>
        <w:r w:rsidR="00EE6D2B" w:rsidDel="00F43151">
          <w:delText>. Please also address</w:delText>
        </w:r>
        <w:r w:rsidR="00B20001" w:rsidDel="00F43151">
          <w:delText xml:space="preserve"> how the proposed IDEA activities are key for mission success and contribute to workforce development. </w:delText>
        </w:r>
      </w:del>
    </w:p>
    <w:p w14:paraId="097D26EA" w14:textId="77777777" w:rsidR="008E1063" w:rsidRDefault="008E1063" w:rsidP="00613264">
      <w:pPr>
        <w:pStyle w:val="BodyText"/>
        <w:ind w:left="107" w:right="329"/>
      </w:pPr>
    </w:p>
    <w:p w14:paraId="4CFA437E" w14:textId="6A72382C" w:rsidR="00613264" w:rsidRDefault="5ED26A88" w:rsidP="00613264">
      <w:pPr>
        <w:pStyle w:val="BodyText"/>
        <w:ind w:left="107" w:right="329"/>
      </w:pPr>
      <w:r>
        <w:t xml:space="preserve">The technical section of the proposal should be </w:t>
      </w:r>
      <w:r w:rsidRPr="5ED26A88">
        <w:rPr>
          <w:i/>
          <w:iCs/>
        </w:rPr>
        <w:t xml:space="preserve">no more than </w:t>
      </w:r>
      <w:r w:rsidR="00EA3C0C">
        <w:rPr>
          <w:i/>
          <w:iCs/>
        </w:rPr>
        <w:t>30</w:t>
      </w:r>
      <w:r w:rsidR="00EA3C0C" w:rsidRPr="5ED26A88">
        <w:rPr>
          <w:i/>
          <w:iCs/>
        </w:rPr>
        <w:t xml:space="preserve"> </w:t>
      </w:r>
      <w:r w:rsidRPr="5ED26A88">
        <w:rPr>
          <w:i/>
          <w:iCs/>
        </w:rPr>
        <w:t>pages total in length</w:t>
      </w:r>
      <w:r>
        <w:t xml:space="preserve">. </w:t>
      </w:r>
      <w:r w:rsidR="00B24F44">
        <w:t>E</w:t>
      </w:r>
      <w:r>
        <w:t>xceed</w:t>
      </w:r>
      <w:r w:rsidR="00B24F44">
        <w:t>ing</w:t>
      </w:r>
      <w:r>
        <w:t xml:space="preserve"> the page limit</w:t>
      </w:r>
      <w:r w:rsidR="00B24F44">
        <w:t xml:space="preserve"> may result in evaluators not seeing </w:t>
      </w:r>
      <w:r>
        <w:t xml:space="preserve">information on additional pages. </w:t>
      </w:r>
      <w:r w:rsidR="000D149E">
        <w:t>It is recommended that proposals be</w:t>
      </w:r>
      <w:r>
        <w:t xml:space="preserve"> concise and readable</w:t>
      </w:r>
      <w:r w:rsidR="000D149E">
        <w:t>, describing</w:t>
      </w:r>
      <w:r>
        <w:t xml:space="preserve"> the entire technical approach. </w:t>
      </w:r>
      <w:r>
        <w:lastRenderedPageBreak/>
        <w:t>Proposal evaluators will not research specific details</w:t>
      </w:r>
      <w:r w:rsidR="000D149E">
        <w:t>,</w:t>
      </w:r>
      <w:r>
        <w:t xml:space="preserve"> so please be clear and identify any abbreviated terms. In the appendices (not included in the page count), provide literature citations for any material cited in the technical section of the supporting technical data and related financial/operations and business plans.</w:t>
      </w:r>
    </w:p>
    <w:p w14:paraId="3B87BDCB" w14:textId="77777777" w:rsidR="0096683B" w:rsidRDefault="0096683B" w:rsidP="00613264">
      <w:pPr>
        <w:pStyle w:val="BodyText"/>
        <w:ind w:left="107" w:right="329"/>
      </w:pPr>
    </w:p>
    <w:p w14:paraId="7DEADB12" w14:textId="65F2F4CB" w:rsidR="0096683B" w:rsidRPr="006B484D" w:rsidRDefault="0096683B" w:rsidP="00613264">
      <w:pPr>
        <w:pStyle w:val="BodyText"/>
        <w:ind w:left="107" w:right="329"/>
      </w:pPr>
      <w:r>
        <w:t xml:space="preserve">For multiphase </w:t>
      </w:r>
      <w:r w:rsidR="00A35A44">
        <w:t xml:space="preserve">proposals, it is imperative that </w:t>
      </w:r>
      <w:r w:rsidR="009D4150">
        <w:t>the</w:t>
      </w:r>
      <w:r w:rsidR="00A35A44">
        <w:t xml:space="preserve"> technical section and </w:t>
      </w:r>
      <w:r w:rsidR="00206F8F">
        <w:t>T</w:t>
      </w:r>
      <w:r w:rsidR="00A35A44">
        <w:t xml:space="preserve">echnology </w:t>
      </w:r>
      <w:r w:rsidR="00206F8F">
        <w:t>R</w:t>
      </w:r>
      <w:r w:rsidR="00A35A44">
        <w:t xml:space="preserve">oadmap (see </w:t>
      </w:r>
      <w:r w:rsidR="007A3FB0">
        <w:t>Paragraph 2.6 C</w:t>
      </w:r>
      <w:r w:rsidR="00A35A44">
        <w:t xml:space="preserve">) </w:t>
      </w:r>
      <w:r w:rsidR="00311668">
        <w:t>clearly define and differentiate the technical approach</w:t>
      </w:r>
      <w:r w:rsidR="00833D26">
        <w:t xml:space="preserve"> (to include </w:t>
      </w:r>
      <w:r w:rsidR="009D4150">
        <w:t>I</w:t>
      </w:r>
      <w:r w:rsidR="00833D26">
        <w:t xml:space="preserve">mplementation </w:t>
      </w:r>
      <w:r w:rsidR="009D4150">
        <w:t>P</w:t>
      </w:r>
      <w:r w:rsidR="00833D26">
        <w:t>artner support)</w:t>
      </w:r>
      <w:r w:rsidR="00311668">
        <w:t>, research objectives, and success/exit criteria for each phase.</w:t>
      </w:r>
      <w:r w:rsidR="006B5125">
        <w:t xml:space="preserve"> In addition, </w:t>
      </w:r>
      <w:r w:rsidR="009D4150">
        <w:t>the</w:t>
      </w:r>
      <w:r w:rsidR="006B5125">
        <w:t xml:space="preserve"> proposed budget must be </w:t>
      </w:r>
      <w:r w:rsidR="000F00D2">
        <w:t>similarly</w:t>
      </w:r>
      <w:r w:rsidR="006B5125">
        <w:t xml:space="preserve"> delin</w:t>
      </w:r>
      <w:r w:rsidR="000F00D2">
        <w:t xml:space="preserve">eated. While </w:t>
      </w:r>
      <w:r w:rsidR="00EE5C55">
        <w:t>our intent is for</w:t>
      </w:r>
      <w:r w:rsidR="00892FDD">
        <w:t xml:space="preserve"> full</w:t>
      </w:r>
      <w:r w:rsidR="000F00D2">
        <w:t xml:space="preserve"> </w:t>
      </w:r>
      <w:r w:rsidR="007557BA">
        <w:t>proposal</w:t>
      </w:r>
      <w:r w:rsidR="00EE5C55">
        <w:t>s to</w:t>
      </w:r>
      <w:r w:rsidR="000F00D2">
        <w:t xml:space="preserve"> be selected or not selected, only </w:t>
      </w:r>
      <w:r w:rsidR="007557BA">
        <w:t>the first phase</w:t>
      </w:r>
      <w:r w:rsidR="000F00D2">
        <w:t xml:space="preserve"> will be approved</w:t>
      </w:r>
      <w:r w:rsidR="009D4150">
        <w:t xml:space="preserve"> and </w:t>
      </w:r>
      <w:r w:rsidR="008C1481">
        <w:t>funded</w:t>
      </w:r>
      <w:r w:rsidR="000F00D2">
        <w:t xml:space="preserve"> for execution</w:t>
      </w:r>
      <w:r w:rsidR="00EE5C55">
        <w:t xml:space="preserve"> (exceptions to this approach are at the sole discretion of CASIS)</w:t>
      </w:r>
      <w:r w:rsidR="00BC42E2">
        <w:t>. Each subsequent phase will be approved for execution upon successful completion of the prior phase</w:t>
      </w:r>
      <w:r w:rsidR="00EE5C55">
        <w:t xml:space="preserve"> which is verified by CASIS via a gate review</w:t>
      </w:r>
      <w:r w:rsidR="008C5B16">
        <w:t xml:space="preserve">. </w:t>
      </w:r>
      <w:r w:rsidR="007F6DFD">
        <w:t>If necessary, s</w:t>
      </w:r>
      <w:r w:rsidR="008C5B16">
        <w:t xml:space="preserve">ubsequent phases may be revised upon </w:t>
      </w:r>
      <w:r w:rsidR="002953BB">
        <w:t>request or approval</w:t>
      </w:r>
      <w:r w:rsidR="008C5B16">
        <w:t xml:space="preserve"> of the ISS National Lab</w:t>
      </w:r>
      <w:r w:rsidR="00BE7FE6">
        <w:t xml:space="preserve"> to incorporate any rework required </w:t>
      </w:r>
      <w:r w:rsidR="00876BDE">
        <w:t xml:space="preserve">due to </w:t>
      </w:r>
      <w:r w:rsidR="00BE7FE6">
        <w:t xml:space="preserve">incomplete </w:t>
      </w:r>
      <w:r w:rsidR="00833D26">
        <w:t xml:space="preserve">task/milestones from </w:t>
      </w:r>
      <w:r w:rsidR="002F3F44">
        <w:t>prior</w:t>
      </w:r>
      <w:r w:rsidR="00833D26">
        <w:t xml:space="preserve"> phase</w:t>
      </w:r>
      <w:r w:rsidR="002F3F44">
        <w:t>s</w:t>
      </w:r>
      <w:r w:rsidR="00833D26">
        <w:t>.</w:t>
      </w:r>
    </w:p>
    <w:p w14:paraId="27F93A86" w14:textId="1F46DCDB" w:rsidR="00E14011" w:rsidRPr="006B484D" w:rsidRDefault="00E14011">
      <w:pPr>
        <w:pStyle w:val="BodyText"/>
        <w:ind w:left="107" w:right="329"/>
      </w:pPr>
    </w:p>
    <w:p w14:paraId="7C937D8B" w14:textId="38326A8E" w:rsidR="00E14011" w:rsidRDefault="00E14011" w:rsidP="004B09CC">
      <w:pPr>
        <w:pStyle w:val="BodyText"/>
        <w:ind w:left="107" w:right="333"/>
      </w:pPr>
      <w:bookmarkStart w:id="21" w:name="_Hlk55189647"/>
      <w:r>
        <w:t xml:space="preserve">The paragraph numbering for the response elements in the following sections align with the proposal evaluation criteria and scoring rubric in the </w:t>
      </w:r>
      <w:r w:rsidR="00C05E4A">
        <w:t>CASIS</w:t>
      </w:r>
      <w:r>
        <w:t xml:space="preserve"> Proposal Evaluator Instructions and Evaluator Workbook. These documents are available for reference on our website</w:t>
      </w:r>
      <w:r w:rsidR="00E970E2">
        <w:t xml:space="preserve"> at</w:t>
      </w:r>
      <w:r>
        <w:t xml:space="preserve"> </w:t>
      </w:r>
      <w:hyperlink r:id="rId10" w:history="1">
        <w:r w:rsidRPr="00D92321">
          <w:rPr>
            <w:rStyle w:val="Hyperlink"/>
          </w:rPr>
          <w:t>ISSNationalLab.org</w:t>
        </w:r>
      </w:hyperlink>
      <w:r>
        <w:t xml:space="preserve"> or by contacting us </w:t>
      </w:r>
      <w:r w:rsidR="00E970E2">
        <w:t xml:space="preserve">via email </w:t>
      </w:r>
      <w:r>
        <w:t xml:space="preserve">at </w:t>
      </w:r>
      <w:hyperlink r:id="rId11" w:history="1">
        <w:r w:rsidRPr="00E06284">
          <w:rPr>
            <w:rStyle w:val="Hyperlink"/>
          </w:rPr>
          <w:t>PM@issnationallab.org</w:t>
        </w:r>
      </w:hyperlink>
      <w:r>
        <w:t xml:space="preserve">. The response elements can be addressed in any order in </w:t>
      </w:r>
      <w:r w:rsidR="00AC3B87">
        <w:t>the</w:t>
      </w:r>
      <w:r>
        <w:t xml:space="preserve"> final proposal. </w:t>
      </w:r>
    </w:p>
    <w:bookmarkEnd w:id="21"/>
    <w:p w14:paraId="16961423" w14:textId="77777777" w:rsidR="0028201F" w:rsidRDefault="0028201F" w:rsidP="0028201F">
      <w:pPr>
        <w:pStyle w:val="BodyText"/>
        <w:spacing w:before="10"/>
        <w:rPr>
          <w:sz w:val="26"/>
        </w:rPr>
      </w:pPr>
    </w:p>
    <w:p w14:paraId="168F404F" w14:textId="77777777" w:rsidR="0028201F" w:rsidRDefault="0028201F" w:rsidP="0028201F">
      <w:pPr>
        <w:pStyle w:val="Heading4"/>
        <w:numPr>
          <w:ilvl w:val="2"/>
          <w:numId w:val="13"/>
        </w:numPr>
        <w:tabs>
          <w:tab w:val="left" w:pos="608"/>
        </w:tabs>
      </w:pPr>
      <w:r>
        <w:t>Technical Section I: Scientific and Technical Merit</w:t>
      </w:r>
    </w:p>
    <w:p w14:paraId="10A2D604" w14:textId="77777777" w:rsidR="0028201F" w:rsidRPr="006B484D" w:rsidRDefault="0028201F" w:rsidP="0028201F">
      <w:pPr>
        <w:pStyle w:val="BodyText"/>
        <w:spacing w:before="11"/>
        <w:rPr>
          <w:b/>
          <w:i/>
          <w:sz w:val="20"/>
        </w:rPr>
      </w:pPr>
    </w:p>
    <w:p w14:paraId="778966C4" w14:textId="101BEC37" w:rsidR="00613264" w:rsidRPr="006B484D" w:rsidRDefault="00AC3B87" w:rsidP="00613264">
      <w:pPr>
        <w:ind w:left="130"/>
      </w:pPr>
      <w:r>
        <w:t xml:space="preserve">Scientific and technical </w:t>
      </w:r>
      <w:r w:rsidR="002F294A">
        <w:t xml:space="preserve">merit </w:t>
      </w:r>
      <w:r>
        <w:t xml:space="preserve">will be assessed </w:t>
      </w:r>
      <w:r w:rsidR="00613264" w:rsidRPr="006B484D">
        <w:t xml:space="preserve">based on the degree to which </w:t>
      </w:r>
      <w:r w:rsidR="00C05E4A">
        <w:t>the</w:t>
      </w:r>
      <w:r w:rsidR="00C05E4A" w:rsidRPr="006B484D">
        <w:t xml:space="preserve"> </w:t>
      </w:r>
      <w:r w:rsidR="00613264" w:rsidRPr="006B484D">
        <w:t xml:space="preserve">project would promote, enable, and facilitate </w:t>
      </w:r>
      <w:r w:rsidR="00367459">
        <w:t xml:space="preserve">applied </w:t>
      </w:r>
      <w:r w:rsidR="00613264" w:rsidRPr="006B484D">
        <w:t>research and development</w:t>
      </w:r>
      <w:r w:rsidR="00367459">
        <w:t xml:space="preserve">, technology demonstration, and technology readiness level </w:t>
      </w:r>
      <w:r w:rsidR="004338AC">
        <w:t xml:space="preserve">(TRL) </w:t>
      </w:r>
      <w:r w:rsidR="00367459">
        <w:t>maturation to improve products or processes that will generate positive economic impact</w:t>
      </w:r>
      <w:r w:rsidR="00613264" w:rsidRPr="006B484D">
        <w:t xml:space="preserve">. </w:t>
      </w:r>
    </w:p>
    <w:p w14:paraId="5CF0DDEE" w14:textId="07892A60" w:rsidR="0028201F" w:rsidRPr="006B484D" w:rsidRDefault="0028201F" w:rsidP="0028201F">
      <w:pPr>
        <w:pStyle w:val="BodyText"/>
        <w:tabs>
          <w:tab w:val="left" w:pos="6209"/>
        </w:tabs>
        <w:spacing w:before="240" w:after="120"/>
        <w:ind w:left="130"/>
        <w:rPr>
          <w:u w:val="single"/>
        </w:rPr>
      </w:pPr>
      <w:bookmarkStart w:id="22" w:name="_Hlk55237152"/>
      <w:r w:rsidRPr="006B484D">
        <w:rPr>
          <w:u w:val="single"/>
        </w:rPr>
        <w:t>Response Elements:</w:t>
      </w:r>
    </w:p>
    <w:p w14:paraId="05160DB7" w14:textId="504E96F3" w:rsidR="00613264" w:rsidRPr="006B484D" w:rsidRDefault="00DE3273" w:rsidP="00613264">
      <w:pPr>
        <w:pStyle w:val="ListParagraph"/>
        <w:numPr>
          <w:ilvl w:val="0"/>
          <w:numId w:val="12"/>
        </w:numPr>
        <w:tabs>
          <w:tab w:val="left" w:pos="748"/>
        </w:tabs>
        <w:spacing w:before="240"/>
        <w:ind w:left="749" w:right="245"/>
      </w:pPr>
      <w:bookmarkStart w:id="23" w:name="Methodology"/>
      <w:bookmarkEnd w:id="23"/>
      <w:r w:rsidRPr="006B484D">
        <w:rPr>
          <w:i/>
        </w:rPr>
        <w:t>Clearly defined science</w:t>
      </w:r>
      <w:r w:rsidRPr="5FE56FA7">
        <w:rPr>
          <w:i/>
          <w:iCs/>
        </w:rPr>
        <w:t xml:space="preserve"> question or </w:t>
      </w:r>
      <w:r w:rsidRPr="006B484D">
        <w:rPr>
          <w:i/>
        </w:rPr>
        <w:t xml:space="preserve">technology </w:t>
      </w:r>
      <w:r w:rsidRPr="5FE56FA7">
        <w:rPr>
          <w:i/>
          <w:iCs/>
        </w:rPr>
        <w:t>maturation goal</w:t>
      </w:r>
      <w:r w:rsidRPr="006B484D">
        <w:rPr>
          <w:i/>
        </w:rPr>
        <w:t xml:space="preserve"> addressing expected advancement(s): </w:t>
      </w:r>
      <w:r>
        <w:t>What</w:t>
      </w:r>
      <w:r w:rsidRPr="006B484D">
        <w:rPr>
          <w:iCs/>
        </w:rPr>
        <w:t xml:space="preserve"> </w:t>
      </w:r>
      <w:r>
        <w:t xml:space="preserve">science question(s) or </w:t>
      </w:r>
      <w:r w:rsidRPr="006B484D">
        <w:rPr>
          <w:iCs/>
        </w:rPr>
        <w:t xml:space="preserve">technology </w:t>
      </w:r>
      <w:r>
        <w:rPr>
          <w:iCs/>
        </w:rPr>
        <w:t>development</w:t>
      </w:r>
      <w:r w:rsidRPr="006B484D">
        <w:rPr>
          <w:iCs/>
        </w:rPr>
        <w:t xml:space="preserve"> </w:t>
      </w:r>
      <w:r>
        <w:t xml:space="preserve">goal(s) </w:t>
      </w:r>
      <w:r>
        <w:rPr>
          <w:iCs/>
        </w:rPr>
        <w:t>will be addressed</w:t>
      </w:r>
      <w:r w:rsidRPr="006B484D">
        <w:rPr>
          <w:iCs/>
        </w:rPr>
        <w:t xml:space="preserve">? </w:t>
      </w:r>
      <w:r>
        <w:t>Research objectives</w:t>
      </w:r>
      <w:r w:rsidRPr="006B484D">
        <w:t xml:space="preserve"> should be specific</w:t>
      </w:r>
      <w:r w:rsidR="009A2C2B">
        <w:t xml:space="preserve"> and identify </w:t>
      </w:r>
      <w:r w:rsidR="00780C17">
        <w:t xml:space="preserve">outcomes that are </w:t>
      </w:r>
      <w:r w:rsidRPr="006B484D">
        <w:t>measurab</w:t>
      </w:r>
      <w:r w:rsidR="009A2C2B">
        <w:t>le</w:t>
      </w:r>
      <w:r w:rsidR="00780C17">
        <w:t xml:space="preserve"> and</w:t>
      </w:r>
      <w:r w:rsidR="009A2C2B">
        <w:t xml:space="preserve"> </w:t>
      </w:r>
      <w:r w:rsidRPr="006B484D">
        <w:t>achievab</w:t>
      </w:r>
      <w:r w:rsidR="009A2C2B">
        <w:t>le</w:t>
      </w:r>
      <w:r w:rsidRPr="006B484D">
        <w:t>.</w:t>
      </w:r>
      <w:r w:rsidRPr="006B484D">
        <w:rPr>
          <w:iCs/>
        </w:rPr>
        <w:t xml:space="preserve"> </w:t>
      </w:r>
      <w:r>
        <w:t xml:space="preserve">Each stated research objective should include a detailed, quantifiable success criterion. </w:t>
      </w:r>
      <w:r w:rsidRPr="006B484D">
        <w:rPr>
          <w:iCs/>
        </w:rPr>
        <w:t>Summarize the expected relevance of the</w:t>
      </w:r>
      <w:r>
        <w:rPr>
          <w:iCs/>
        </w:rPr>
        <w:t xml:space="preserve"> </w:t>
      </w:r>
      <w:r w:rsidR="00985E45">
        <w:rPr>
          <w:iCs/>
        </w:rPr>
        <w:t>anticipated</w:t>
      </w:r>
      <w:r w:rsidRPr="006B484D">
        <w:rPr>
          <w:iCs/>
        </w:rPr>
        <w:t xml:space="preserve"> </w:t>
      </w:r>
      <w:r>
        <w:t xml:space="preserve">science or </w:t>
      </w:r>
      <w:r w:rsidRPr="006B484D">
        <w:rPr>
          <w:iCs/>
        </w:rPr>
        <w:t xml:space="preserve">technology </w:t>
      </w:r>
      <w:r>
        <w:rPr>
          <w:iCs/>
        </w:rPr>
        <w:t>development</w:t>
      </w:r>
      <w:r w:rsidRPr="006B484D">
        <w:rPr>
          <w:iCs/>
        </w:rPr>
        <w:t xml:space="preserve"> outcomes</w:t>
      </w:r>
      <w:r>
        <w:t xml:space="preserve"> to the long-term goals of the project</w:t>
      </w:r>
      <w:r w:rsidRPr="006B484D">
        <w:rPr>
          <w:iCs/>
        </w:rPr>
        <w:t>,</w:t>
      </w:r>
      <w:r w:rsidRPr="006B484D">
        <w:t xml:space="preserve"> including when </w:t>
      </w:r>
      <w:r>
        <w:t xml:space="preserve">the </w:t>
      </w:r>
      <w:r w:rsidRPr="006B484D">
        <w:t>outcomes may be achieved</w:t>
      </w:r>
      <w:r>
        <w:t>.</w:t>
      </w:r>
      <w:r w:rsidRPr="006B484D">
        <w:t xml:space="preserve"> </w:t>
      </w:r>
      <w:r>
        <w:t xml:space="preserve">Explain </w:t>
      </w:r>
      <w:r w:rsidRPr="006B484D">
        <w:t>how the project will advance the starting TRL</w:t>
      </w:r>
      <w:r>
        <w:t>, provide evidence to substantiate the starting and ending TRL, and i</w:t>
      </w:r>
      <w:r w:rsidRPr="006B484D">
        <w:t xml:space="preserve">dentify </w:t>
      </w:r>
      <w:r>
        <w:t xml:space="preserve">the specific </w:t>
      </w:r>
      <w:r w:rsidRPr="006B484D">
        <w:t>steps needed to affect the envisioned ending TRL</w:t>
      </w:r>
      <w:r w:rsidR="00613264" w:rsidRPr="006B484D">
        <w:t xml:space="preserve">. </w:t>
      </w:r>
      <w:r w:rsidR="00DA76FB">
        <w:t>(weight = 0.2)</w:t>
      </w:r>
    </w:p>
    <w:p w14:paraId="666DD435" w14:textId="3B20504F" w:rsidR="670E7670" w:rsidRDefault="00977097" w:rsidP="00F51150">
      <w:pPr>
        <w:pStyle w:val="ListParagraph"/>
        <w:numPr>
          <w:ilvl w:val="0"/>
          <w:numId w:val="12"/>
        </w:numPr>
        <w:tabs>
          <w:tab w:val="left" w:pos="748"/>
        </w:tabs>
        <w:spacing w:before="240"/>
        <w:ind w:left="749" w:right="245"/>
        <w:rPr>
          <w:color w:val="0E101A"/>
        </w:rPr>
      </w:pPr>
      <w:r w:rsidRPr="006B484D">
        <w:rPr>
          <w:i/>
        </w:rPr>
        <w:t xml:space="preserve">Compelling nature and priority of the science or technology objectives: </w:t>
      </w:r>
      <w:r w:rsidRPr="006B484D">
        <w:rPr>
          <w:iCs/>
        </w:rPr>
        <w:t xml:space="preserve">Why is </w:t>
      </w:r>
      <w:r>
        <w:rPr>
          <w:iCs/>
        </w:rPr>
        <w:t>the</w:t>
      </w:r>
      <w:r w:rsidRPr="006B484D">
        <w:rPr>
          <w:iCs/>
        </w:rPr>
        <w:t xml:space="preserve"> </w:t>
      </w:r>
      <w:r>
        <w:rPr>
          <w:iCs/>
        </w:rPr>
        <w:t>project</w:t>
      </w:r>
      <w:r w:rsidRPr="006B484D">
        <w:rPr>
          <w:iCs/>
        </w:rPr>
        <w:t xml:space="preserve"> of a compelling nature? </w:t>
      </w:r>
      <w:r>
        <w:t>Are</w:t>
      </w:r>
      <w:r>
        <w:rPr>
          <w:iCs/>
        </w:rPr>
        <w:t xml:space="preserve"> the</w:t>
      </w:r>
      <w:r w:rsidRPr="006B484D">
        <w:rPr>
          <w:iCs/>
        </w:rPr>
        <w:t xml:space="preserve"> high-priority </w:t>
      </w:r>
      <w:r>
        <w:t xml:space="preserve">science or </w:t>
      </w:r>
      <w:r w:rsidRPr="006B484D">
        <w:rPr>
          <w:iCs/>
        </w:rPr>
        <w:t xml:space="preserve">technology maturation objectives </w:t>
      </w:r>
      <w:r>
        <w:rPr>
          <w:iCs/>
        </w:rPr>
        <w:t>addressed in</w:t>
      </w:r>
      <w:r w:rsidRPr="006B484D">
        <w:rPr>
          <w:iCs/>
        </w:rPr>
        <w:t xml:space="preserve"> </w:t>
      </w:r>
      <w:r>
        <w:t xml:space="preserve">any industry </w:t>
      </w:r>
      <w:r w:rsidRPr="006B484D">
        <w:rPr>
          <w:iCs/>
        </w:rPr>
        <w:t>strategy (e.g., external industry objectives or internal corporate strategy</w:t>
      </w:r>
      <w:r>
        <w:t xml:space="preserve">) or national strategy (e.g., government R&amp;D priorities, the National Low Earth Orbit Research and Development Strategy) documents? Does the project align with any U.S. government agency </w:t>
      </w:r>
      <w:r w:rsidRPr="009763D0">
        <w:t>priorities</w:t>
      </w:r>
      <w:r>
        <w:t>? Letters of support and/or commercial intent are extremely valuable to the merit of the proposal</w:t>
      </w:r>
      <w:r w:rsidR="00D44179">
        <w:rPr>
          <w:iCs/>
        </w:rPr>
        <w:t>.</w:t>
      </w:r>
      <w:r w:rsidR="00613264" w:rsidRPr="006B484D">
        <w:rPr>
          <w:iCs/>
        </w:rPr>
        <w:t xml:space="preserve"> </w:t>
      </w:r>
      <w:r w:rsidR="00DA76FB">
        <w:t>(weight = 0.1)</w:t>
      </w:r>
    </w:p>
    <w:p w14:paraId="71DC3557" w14:textId="36E9EF72" w:rsidR="670E7670" w:rsidRDefault="670E7670" w:rsidP="670E7670">
      <w:pPr>
        <w:pStyle w:val="ListParagraph"/>
        <w:numPr>
          <w:ilvl w:val="0"/>
          <w:numId w:val="12"/>
        </w:numPr>
        <w:spacing w:before="240"/>
        <w:ind w:left="749" w:right="245"/>
        <w:rPr>
          <w:color w:val="0E101A"/>
        </w:rPr>
      </w:pPr>
      <w:r w:rsidRPr="00F51150">
        <w:rPr>
          <w:i/>
          <w:iCs/>
          <w:color w:val="0E101A"/>
        </w:rPr>
        <w:lastRenderedPageBreak/>
        <w:t>Programmatic value of the proposed project:</w:t>
      </w:r>
      <w:r w:rsidRPr="670E7670">
        <w:rPr>
          <w:color w:val="0E101A"/>
        </w:rPr>
        <w:t xml:space="preserve"> For each phase of the project, describe how the project advances novel science or unique technology within the context of ongoing or planned space station research. Highlight any connections to prior ISS National Lab-sponsored research or extensions of Earth-based technology to the space station that could be leveraged by future efforts. Detail how these activities integrate with the proposed project and outline any planned coordination with external sources such as other relevant funding grants and collaborations with industry, academia, or government agencies. Additionally, emphasize the intention to develop a robust infrastructure and ecosystem to support the next generation of scientists aspiring to excel in space-based biomedical research. This includes the creation of dedicated Ph</w:t>
      </w:r>
      <w:r w:rsidR="00D130AE">
        <w:rPr>
          <w:color w:val="0E101A"/>
        </w:rPr>
        <w:t>.</w:t>
      </w:r>
      <w:r w:rsidRPr="670E7670">
        <w:rPr>
          <w:color w:val="0E101A"/>
        </w:rPr>
        <w:t>D</w:t>
      </w:r>
      <w:r w:rsidR="00D130AE">
        <w:rPr>
          <w:color w:val="0E101A"/>
        </w:rPr>
        <w:t>.</w:t>
      </w:r>
      <w:r w:rsidRPr="670E7670">
        <w:rPr>
          <w:color w:val="0E101A"/>
        </w:rPr>
        <w:t xml:space="preserve"> and postdoctoral programs to be sustained throughout the Igniting Innovation funding. As part of the program, Ph</w:t>
      </w:r>
      <w:r w:rsidR="00D130AE">
        <w:rPr>
          <w:color w:val="0E101A"/>
        </w:rPr>
        <w:t>.</w:t>
      </w:r>
      <w:r w:rsidRPr="670E7670">
        <w:rPr>
          <w:color w:val="0E101A"/>
        </w:rPr>
        <w:t>D</w:t>
      </w:r>
      <w:r w:rsidR="00D130AE">
        <w:rPr>
          <w:color w:val="0E101A"/>
        </w:rPr>
        <w:t>.</w:t>
      </w:r>
      <w:r w:rsidRPr="670E7670">
        <w:rPr>
          <w:color w:val="0E101A"/>
        </w:rPr>
        <w:t xml:space="preserve"> students and postdoctoral trainees must submit progress reports every six months to ensure ongoing evaluation, success, and mentorship of their research. Letters of support are encouraged. (weight = 0.1)</w:t>
      </w:r>
    </w:p>
    <w:p w14:paraId="574762CC" w14:textId="3072EC72" w:rsidR="670E7670" w:rsidRDefault="00F4589A" w:rsidP="670E7670">
      <w:pPr>
        <w:pStyle w:val="ListParagraph"/>
        <w:numPr>
          <w:ilvl w:val="0"/>
          <w:numId w:val="12"/>
        </w:numPr>
        <w:spacing w:before="240"/>
        <w:ind w:left="749" w:right="245"/>
        <w:rPr>
          <w:i/>
          <w:iCs/>
        </w:rPr>
      </w:pPr>
      <w:r w:rsidRPr="670E7670">
        <w:rPr>
          <w:i/>
          <w:iCs/>
        </w:rPr>
        <w:t xml:space="preserve">Innovation, multidisciplinary integration, and novelty of approach: </w:t>
      </w:r>
      <w:r>
        <w:t xml:space="preserve">Explain how the project challenges and seeks to shift current science and technology paradigms. Ensure the overall technical approach and the desired outcomes and timing for each phase are consistent with and defined in the Technology Roadmap. Explain the current state of the art and how the proposed science or technology advances this. Provide evidence and quantify the expected advancement. Include sufficient technical detail and background information that the proposal evaluators can sufficiently understand the proposed science or technology, its current state, and its relevance to the proposed research or demonstration. How innovative is the science or technology being demonstrated, and does it involve new concepts, approaches, or implementations to be developed or used or advantages over existing methods and implementations? Does the approach integrate multiple disciplines in novel ways? What “inherent value” does the project have compared with the existing state of the art? </w:t>
      </w:r>
      <w:del w:id="24" w:author="Brian Greene" w:date="2025-01-29T09:30:00Z" w16du:dateUtc="2025-01-29T14:30:00Z">
        <w:r w:rsidDel="003E2E1E">
          <w:delText>Were inclusion, diversity, equity, and accessibility (IDEA) concepts incorporated in a meaningful way?</w:delText>
        </w:r>
        <w:r w:rsidRPr="670E7670" w:rsidDel="003E2E1E">
          <w:rPr>
            <w:i/>
            <w:iCs/>
          </w:rPr>
          <w:delText xml:space="preserve"> </w:delText>
        </w:r>
      </w:del>
      <w:r>
        <w:t>Alternatively, the offeror may focus the response to this criterion on how the project relates to internal product and business strategy.</w:t>
      </w:r>
      <w:r w:rsidRPr="670E7670">
        <w:rPr>
          <w:i/>
          <w:iCs/>
        </w:rPr>
        <w:t xml:space="preserve">  </w:t>
      </w:r>
      <w:r>
        <w:t>(weight = 0.15)</w:t>
      </w:r>
    </w:p>
    <w:p w14:paraId="3F550195" w14:textId="4B108716" w:rsidR="00613264" w:rsidRPr="006B484D" w:rsidRDefault="670E7670" w:rsidP="00613264">
      <w:pPr>
        <w:pStyle w:val="ListParagraph"/>
        <w:numPr>
          <w:ilvl w:val="0"/>
          <w:numId w:val="12"/>
        </w:numPr>
        <w:tabs>
          <w:tab w:val="left" w:pos="748"/>
        </w:tabs>
        <w:spacing w:before="240"/>
        <w:ind w:left="749" w:right="245"/>
        <w:rPr>
          <w:iCs/>
        </w:rPr>
      </w:pPr>
      <w:r w:rsidRPr="670E7670">
        <w:rPr>
          <w:i/>
          <w:iCs/>
        </w:rPr>
        <w:t xml:space="preserve">Likelihood of science or technology advancement success: </w:t>
      </w:r>
      <w:r>
        <w:t xml:space="preserve">In addition to overall program objectives, each phase of the project must include research objectives, success criteria, and a discussion of overall programmatic risks and mitigation strategies. The Technology Roadmap should assume a success-oriented approach but include sufficient margin (cost and schedule) to account for high-risk outcomes. Provide evidence that the proposed project is likely to meet the technology maturation goals and objectives. Are the proposed mission requirements appropriate for guiding development and ensuring success? Is the technology maturation itself likely to lead to success? </w:t>
      </w:r>
      <w:del w:id="25" w:author="Brian Greene" w:date="2025-01-29T09:46:00Z" w16du:dateUtc="2025-01-29T14:46:00Z">
        <w:r w:rsidDel="00146CE7">
          <w:delText xml:space="preserve">How will the IDEA concepts introduced in the proposal contribute to project success? </w:delText>
        </w:r>
      </w:del>
      <w:r>
        <w:t>(weight = 0.25)</w:t>
      </w:r>
    </w:p>
    <w:p w14:paraId="3B2A97C8" w14:textId="168AB95A" w:rsidR="00613264" w:rsidRPr="006B484D" w:rsidRDefault="670E7670" w:rsidP="00613264">
      <w:pPr>
        <w:pStyle w:val="ListParagraph"/>
        <w:numPr>
          <w:ilvl w:val="0"/>
          <w:numId w:val="12"/>
        </w:numPr>
        <w:tabs>
          <w:tab w:val="left" w:pos="748"/>
        </w:tabs>
        <w:spacing w:before="240"/>
        <w:ind w:left="749" w:right="245"/>
        <w:rPr>
          <w:iCs/>
        </w:rPr>
      </w:pPr>
      <w:r w:rsidRPr="670E7670">
        <w:rPr>
          <w:i/>
          <w:iCs/>
        </w:rPr>
        <w:t>Merit of data results/analysis plan:</w:t>
      </w:r>
      <w:r>
        <w:t xml:space="preserve"> Describe the proposed project’s plan for collecting, analyzing, and interpreting</w:t>
      </w:r>
      <w:r w:rsidR="00D130AE">
        <w:t xml:space="preserve"> </w:t>
      </w:r>
      <w:r>
        <w:t xml:space="preserve">data during the project. Identify what data will be collected and how it will be fully adequate to assess the project’s success as well as the success of each phase. How will the data be analyzed? What characterization or analysis methods will be used? What quantifiable measurements or results are required for project success? Ensure adequate time is provided in the Technology Roadmap to adequately assess results as the program transitions from phase to phase. Does in-process data analysis allow for monitoring during project execution to allow for in-flight adjustments? Does the offeror anticipate publishing and/or presenting project results? Discuss whether project outcomes will be </w:t>
      </w:r>
      <w:r>
        <w:lastRenderedPageBreak/>
        <w:t>public domain or proprietary. (weight = 0.1)</w:t>
      </w:r>
    </w:p>
    <w:p w14:paraId="6C0DB31D" w14:textId="019BAEF8" w:rsidR="00613264" w:rsidRPr="006B484D" w:rsidRDefault="670E7670" w:rsidP="00613264">
      <w:pPr>
        <w:pStyle w:val="ListParagraph"/>
        <w:numPr>
          <w:ilvl w:val="0"/>
          <w:numId w:val="12"/>
        </w:numPr>
        <w:tabs>
          <w:tab w:val="left" w:pos="748"/>
        </w:tabs>
        <w:spacing w:before="240"/>
        <w:ind w:right="245"/>
        <w:rPr>
          <w:iCs/>
        </w:rPr>
      </w:pPr>
      <w:r w:rsidRPr="670E7670">
        <w:rPr>
          <w:i/>
          <w:iCs/>
        </w:rPr>
        <w:t xml:space="preserve">Scientific basis and justification for exploitation of microgravity, the extreme environments of space, or the unique vantage point of the ISS: </w:t>
      </w:r>
      <w:r>
        <w:t xml:space="preserve">Describe the role and necessity of space-based research in general and ISS-based research specifically. Describe how the project will benefit from the space environment, such as: </w:t>
      </w:r>
    </w:p>
    <w:p w14:paraId="649D491B" w14:textId="2939A6EF" w:rsidR="00613264" w:rsidRPr="006B484D" w:rsidRDefault="00613264" w:rsidP="00613264">
      <w:pPr>
        <w:pStyle w:val="ListParagraph"/>
        <w:numPr>
          <w:ilvl w:val="1"/>
          <w:numId w:val="17"/>
        </w:numPr>
        <w:tabs>
          <w:tab w:val="left" w:pos="748"/>
        </w:tabs>
        <w:ind w:left="1714" w:right="245"/>
        <w:rPr>
          <w:iCs/>
        </w:rPr>
      </w:pPr>
      <w:r w:rsidRPr="006B484D">
        <w:rPr>
          <w:iCs/>
        </w:rPr>
        <w:t xml:space="preserve">Persistent exposure to the </w:t>
      </w:r>
      <w:r w:rsidR="000B679C">
        <w:rPr>
          <w:iCs/>
        </w:rPr>
        <w:t>LEO</w:t>
      </w:r>
      <w:r w:rsidRPr="006B484D">
        <w:rPr>
          <w:iCs/>
        </w:rPr>
        <w:t xml:space="preserve"> environment (e.g., vacuum, atomic oxygen, radiation, debris, or hot/cold cycling)</w:t>
      </w:r>
    </w:p>
    <w:p w14:paraId="010A8E78" w14:textId="77777777" w:rsidR="00613264" w:rsidRPr="006B484D" w:rsidRDefault="00613264" w:rsidP="00613264">
      <w:pPr>
        <w:pStyle w:val="ListParagraph"/>
        <w:numPr>
          <w:ilvl w:val="1"/>
          <w:numId w:val="17"/>
        </w:numPr>
        <w:tabs>
          <w:tab w:val="left" w:pos="748"/>
        </w:tabs>
        <w:ind w:left="1714" w:right="245"/>
        <w:rPr>
          <w:iCs/>
        </w:rPr>
      </w:pPr>
      <w:r w:rsidRPr="006B484D">
        <w:rPr>
          <w:iCs/>
        </w:rPr>
        <w:t>Persistent microgravity</w:t>
      </w:r>
    </w:p>
    <w:p w14:paraId="0D08362A" w14:textId="77777777" w:rsidR="00613264" w:rsidRPr="006B484D" w:rsidRDefault="00613264" w:rsidP="00613264">
      <w:pPr>
        <w:pStyle w:val="ListParagraph"/>
        <w:numPr>
          <w:ilvl w:val="1"/>
          <w:numId w:val="17"/>
        </w:numPr>
        <w:tabs>
          <w:tab w:val="left" w:pos="748"/>
        </w:tabs>
        <w:ind w:left="1714" w:right="245"/>
        <w:rPr>
          <w:iCs/>
        </w:rPr>
      </w:pPr>
      <w:r w:rsidRPr="006B484D">
        <w:rPr>
          <w:iCs/>
        </w:rPr>
        <w:t>A specific influence on an organism or material’s behavior</w:t>
      </w:r>
    </w:p>
    <w:p w14:paraId="0F128EF4" w14:textId="46C4E893" w:rsidR="00613264" w:rsidRPr="006B484D" w:rsidRDefault="00613264" w:rsidP="00613264">
      <w:pPr>
        <w:pStyle w:val="ListParagraph"/>
        <w:numPr>
          <w:ilvl w:val="1"/>
          <w:numId w:val="17"/>
        </w:numPr>
        <w:tabs>
          <w:tab w:val="left" w:pos="748"/>
        </w:tabs>
        <w:ind w:left="1714" w:right="245"/>
        <w:rPr>
          <w:iCs/>
        </w:rPr>
      </w:pPr>
      <w:r w:rsidRPr="006B484D">
        <w:rPr>
          <w:iCs/>
        </w:rPr>
        <w:t>Unique ISS vantage point—remote sensing and aerospace test bed/TRL raising applications</w:t>
      </w:r>
    </w:p>
    <w:p w14:paraId="5602CD44" w14:textId="60500E9C" w:rsidR="00613264" w:rsidRPr="006B484D" w:rsidRDefault="00613264" w:rsidP="00613264">
      <w:pPr>
        <w:pStyle w:val="ListParagraph"/>
        <w:tabs>
          <w:tab w:val="left" w:pos="748"/>
        </w:tabs>
        <w:spacing w:before="240"/>
        <w:ind w:left="749" w:right="245" w:firstLine="0"/>
        <w:rPr>
          <w:iCs/>
        </w:rPr>
      </w:pPr>
      <w:r w:rsidRPr="006B484D">
        <w:rPr>
          <w:iCs/>
        </w:rPr>
        <w:t xml:space="preserve">Identify why </w:t>
      </w:r>
      <w:r w:rsidR="000B679C">
        <w:rPr>
          <w:iCs/>
        </w:rPr>
        <w:t>the</w:t>
      </w:r>
      <w:r w:rsidR="000B679C" w:rsidRPr="006B484D">
        <w:rPr>
          <w:iCs/>
        </w:rPr>
        <w:t xml:space="preserve"> </w:t>
      </w:r>
      <w:r w:rsidR="000B679C">
        <w:rPr>
          <w:iCs/>
        </w:rPr>
        <w:t>proposed project</w:t>
      </w:r>
      <w:r w:rsidRPr="006B484D">
        <w:rPr>
          <w:iCs/>
        </w:rPr>
        <w:t xml:space="preserve"> could not achieve substantively the same </w:t>
      </w:r>
      <w:r w:rsidR="009B27D3">
        <w:rPr>
          <w:iCs/>
        </w:rPr>
        <w:t>scientific or technical objectives</w:t>
      </w:r>
      <w:r w:rsidRPr="006B484D">
        <w:rPr>
          <w:iCs/>
        </w:rPr>
        <w:t xml:space="preserve"> on the ground, via sounding rocket, high-altitude balloon, reduced gravity aircraft testing</w:t>
      </w:r>
      <w:r w:rsidR="009B27D3">
        <w:rPr>
          <w:iCs/>
        </w:rPr>
        <w:t>, computer simulation</w:t>
      </w:r>
      <w:r w:rsidRPr="006B484D">
        <w:rPr>
          <w:iCs/>
        </w:rPr>
        <w:t>, or other mechanisms.</w:t>
      </w:r>
      <w:r w:rsidR="00DA76FB">
        <w:rPr>
          <w:iCs/>
        </w:rPr>
        <w:t xml:space="preserve"> </w:t>
      </w:r>
      <w:r w:rsidR="00DA76FB">
        <w:t>(weight = 0.1)</w:t>
      </w:r>
    </w:p>
    <w:bookmarkEnd w:id="22"/>
    <w:p w14:paraId="33304CE6" w14:textId="77777777" w:rsidR="00D41076" w:rsidRPr="006B484D" w:rsidRDefault="00D41076">
      <w:pPr>
        <w:pStyle w:val="BodyText"/>
        <w:spacing w:before="10"/>
        <w:rPr>
          <w:sz w:val="26"/>
        </w:rPr>
      </w:pPr>
    </w:p>
    <w:p w14:paraId="3D4C3A43" w14:textId="79CA0385" w:rsidR="00D41076" w:rsidRPr="006E469A" w:rsidRDefault="0074160E" w:rsidP="00257EA8">
      <w:pPr>
        <w:pStyle w:val="Heading4"/>
        <w:numPr>
          <w:ilvl w:val="2"/>
          <w:numId w:val="13"/>
        </w:numPr>
        <w:tabs>
          <w:tab w:val="left" w:pos="608"/>
        </w:tabs>
        <w:spacing w:before="56"/>
        <w:rPr>
          <w:color w:val="000000" w:themeColor="text1"/>
        </w:rPr>
      </w:pPr>
      <w:bookmarkStart w:id="26" w:name="2.3.1_Technical_Section_I:_Detailed_Proj"/>
      <w:bookmarkEnd w:id="26"/>
      <w:r w:rsidRPr="006E469A">
        <w:rPr>
          <w:color w:val="000000" w:themeColor="text1"/>
        </w:rPr>
        <w:t xml:space="preserve">Technical Section </w:t>
      </w:r>
      <w:r w:rsidR="00D439AE">
        <w:rPr>
          <w:color w:val="000000" w:themeColor="text1"/>
        </w:rPr>
        <w:t>I</w:t>
      </w:r>
      <w:r w:rsidRPr="006E469A">
        <w:rPr>
          <w:color w:val="000000" w:themeColor="text1"/>
        </w:rPr>
        <w:t xml:space="preserve">I: </w:t>
      </w:r>
      <w:r w:rsidR="004548CF" w:rsidRPr="006E469A">
        <w:rPr>
          <w:color w:val="000000" w:themeColor="text1"/>
        </w:rPr>
        <w:t>Implementation</w:t>
      </w:r>
      <w:r w:rsidRPr="006E469A">
        <w:rPr>
          <w:color w:val="000000" w:themeColor="text1"/>
        </w:rPr>
        <w:t xml:space="preserve"> Feasibility </w:t>
      </w:r>
    </w:p>
    <w:p w14:paraId="3063DE21" w14:textId="77777777" w:rsidR="00D41076" w:rsidRPr="006E469A" w:rsidRDefault="00D41076">
      <w:pPr>
        <w:pStyle w:val="BodyText"/>
        <w:spacing w:before="11"/>
        <w:rPr>
          <w:bCs/>
          <w:iCs/>
          <w:color w:val="000000" w:themeColor="text1"/>
          <w:sz w:val="20"/>
        </w:rPr>
      </w:pPr>
    </w:p>
    <w:p w14:paraId="024D5DE7" w14:textId="3D5F52DE" w:rsidR="00D41076" w:rsidRPr="006E469A" w:rsidRDefault="00AC3B87">
      <w:pPr>
        <w:pStyle w:val="BodyText"/>
        <w:spacing w:before="1"/>
        <w:ind w:left="107" w:right="137"/>
        <w:rPr>
          <w:color w:val="000000" w:themeColor="text1"/>
        </w:rPr>
      </w:pPr>
      <w:r>
        <w:rPr>
          <w:color w:val="000000" w:themeColor="text1"/>
        </w:rPr>
        <w:t>Implementation feasibility</w:t>
      </w:r>
      <w:r w:rsidR="0074160E" w:rsidRPr="006E469A">
        <w:rPr>
          <w:color w:val="000000" w:themeColor="text1"/>
        </w:rPr>
        <w:t xml:space="preserve"> will </w:t>
      </w:r>
      <w:r>
        <w:rPr>
          <w:color w:val="000000" w:themeColor="text1"/>
        </w:rPr>
        <w:t xml:space="preserve">be assessed </w:t>
      </w:r>
      <w:r w:rsidR="0074160E" w:rsidRPr="006E469A">
        <w:rPr>
          <w:color w:val="000000" w:themeColor="text1"/>
        </w:rPr>
        <w:t xml:space="preserve">based </w:t>
      </w:r>
      <w:r w:rsidR="00721DB8">
        <w:rPr>
          <w:color w:val="000000" w:themeColor="text1"/>
        </w:rPr>
        <w:t>up</w:t>
      </w:r>
      <w:r w:rsidR="00F56895">
        <w:rPr>
          <w:color w:val="000000" w:themeColor="text1"/>
        </w:rPr>
        <w:t xml:space="preserve">on </w:t>
      </w:r>
      <w:r w:rsidR="00162332" w:rsidRPr="006E469A">
        <w:rPr>
          <w:color w:val="000000" w:themeColor="text1"/>
        </w:rPr>
        <w:t>the quality and feasibility of the implementation approach</w:t>
      </w:r>
      <w:r w:rsidR="00635174">
        <w:rPr>
          <w:color w:val="000000" w:themeColor="text1"/>
        </w:rPr>
        <w:t>,</w:t>
      </w:r>
      <w:r w:rsidR="00162332" w:rsidRPr="006E469A">
        <w:rPr>
          <w:color w:val="000000" w:themeColor="text1"/>
        </w:rPr>
        <w:t xml:space="preserve"> including design and plan for operations, suitability for addressing objectives, management approach, schedule, cost, </w:t>
      </w:r>
      <w:r w:rsidR="003A241D">
        <w:rPr>
          <w:color w:val="000000" w:themeColor="text1"/>
        </w:rPr>
        <w:t>offeror</w:t>
      </w:r>
      <w:r w:rsidR="003A241D" w:rsidRPr="006E469A">
        <w:rPr>
          <w:color w:val="000000" w:themeColor="text1"/>
        </w:rPr>
        <w:t xml:space="preserve"> </w:t>
      </w:r>
      <w:r w:rsidR="00162332" w:rsidRPr="006E469A">
        <w:rPr>
          <w:color w:val="000000" w:themeColor="text1"/>
        </w:rPr>
        <w:t xml:space="preserve">expertise and prior performance, risk, and whether the implementation would overcome strategic and operational barriers to increase the </w:t>
      </w:r>
      <w:r w:rsidR="00635174">
        <w:rPr>
          <w:color w:val="000000" w:themeColor="text1"/>
        </w:rPr>
        <w:t>offeror’s</w:t>
      </w:r>
      <w:r w:rsidR="00635174" w:rsidRPr="006E469A">
        <w:rPr>
          <w:color w:val="000000" w:themeColor="text1"/>
        </w:rPr>
        <w:t xml:space="preserve"> </w:t>
      </w:r>
      <w:r w:rsidR="00162332" w:rsidRPr="006E469A">
        <w:rPr>
          <w:color w:val="000000" w:themeColor="text1"/>
        </w:rPr>
        <w:t>access to space-based facilities.</w:t>
      </w:r>
    </w:p>
    <w:p w14:paraId="56E63F6F" w14:textId="77DC4068" w:rsidR="00162332" w:rsidRPr="006E469A" w:rsidRDefault="00E74D36" w:rsidP="00162332">
      <w:pPr>
        <w:pStyle w:val="BodyText"/>
        <w:tabs>
          <w:tab w:val="left" w:pos="6209"/>
        </w:tabs>
        <w:spacing w:before="240" w:after="120"/>
        <w:ind w:left="130"/>
        <w:rPr>
          <w:color w:val="000000" w:themeColor="text1"/>
          <w:u w:val="single"/>
        </w:rPr>
      </w:pPr>
      <w:r w:rsidRPr="006E469A">
        <w:rPr>
          <w:color w:val="000000" w:themeColor="text1"/>
          <w:u w:val="single"/>
        </w:rPr>
        <w:t>Response Elements</w:t>
      </w:r>
      <w:r w:rsidR="00162332" w:rsidRPr="006E469A">
        <w:rPr>
          <w:color w:val="000000" w:themeColor="text1"/>
          <w:u w:val="single"/>
        </w:rPr>
        <w:t>:</w:t>
      </w:r>
    </w:p>
    <w:p w14:paraId="1057BD20" w14:textId="541110DE" w:rsidR="00162332" w:rsidRPr="001E704C" w:rsidRDefault="00162332" w:rsidP="00162332">
      <w:pPr>
        <w:pStyle w:val="ListParagraph"/>
        <w:numPr>
          <w:ilvl w:val="0"/>
          <w:numId w:val="18"/>
        </w:numPr>
        <w:tabs>
          <w:tab w:val="left" w:pos="748"/>
        </w:tabs>
        <w:spacing w:before="240"/>
        <w:ind w:left="749" w:right="245"/>
        <w:rPr>
          <w:i/>
        </w:rPr>
      </w:pPr>
      <w:r w:rsidRPr="006E469A">
        <w:rPr>
          <w:i/>
          <w:color w:val="000000" w:themeColor="text1"/>
        </w:rPr>
        <w:t xml:space="preserve">Adequacy and robustness of the investigation design and </w:t>
      </w:r>
      <w:r w:rsidRPr="001E704C">
        <w:rPr>
          <w:i/>
        </w:rPr>
        <w:t xml:space="preserve">plan for operations: </w:t>
      </w:r>
      <w:r w:rsidRPr="001E704C">
        <w:rPr>
          <w:iCs/>
        </w:rPr>
        <w:t xml:space="preserve">Describe how the proposed implementation design of the </w:t>
      </w:r>
      <w:r w:rsidR="007B28C4">
        <w:rPr>
          <w:iCs/>
        </w:rPr>
        <w:t>project</w:t>
      </w:r>
      <w:r w:rsidR="008B00C6" w:rsidRPr="001E704C">
        <w:rPr>
          <w:iCs/>
        </w:rPr>
        <w:t xml:space="preserve"> </w:t>
      </w:r>
      <w:r w:rsidRPr="001E704C">
        <w:rPr>
          <w:iCs/>
        </w:rPr>
        <w:t xml:space="preserve">addresses </w:t>
      </w:r>
      <w:r w:rsidR="007B28C4">
        <w:rPr>
          <w:iCs/>
        </w:rPr>
        <w:t>the</w:t>
      </w:r>
      <w:r w:rsidR="007B28C4" w:rsidRPr="001E704C">
        <w:rPr>
          <w:iCs/>
        </w:rPr>
        <w:t xml:space="preserve"> </w:t>
      </w:r>
      <w:r w:rsidRPr="001E704C">
        <w:rPr>
          <w:iCs/>
        </w:rPr>
        <w:t xml:space="preserve">experiment goals and science objectives. How does </w:t>
      </w:r>
      <w:r w:rsidR="007B28C4">
        <w:rPr>
          <w:iCs/>
        </w:rPr>
        <w:t>the</w:t>
      </w:r>
      <w:r w:rsidR="007B28C4" w:rsidRPr="001E704C">
        <w:rPr>
          <w:i/>
        </w:rPr>
        <w:t xml:space="preserve"> </w:t>
      </w:r>
      <w:r w:rsidRPr="001E704C">
        <w:rPr>
          <w:iCs/>
        </w:rPr>
        <w:t>project’s success criteria for experiment</w:t>
      </w:r>
      <w:r w:rsidR="00B670B9" w:rsidRPr="001E704C">
        <w:rPr>
          <w:iCs/>
        </w:rPr>
        <w:t>al</w:t>
      </w:r>
      <w:r w:rsidRPr="001E704C">
        <w:rPr>
          <w:iCs/>
        </w:rPr>
        <w:t xml:space="preserve"> conduct and operation demonstrate the necessary and sufficient evidence to complete the </w:t>
      </w:r>
      <w:r w:rsidR="007B28C4">
        <w:rPr>
          <w:iCs/>
        </w:rPr>
        <w:t>project</w:t>
      </w:r>
      <w:r w:rsidRPr="001E704C">
        <w:rPr>
          <w:iCs/>
        </w:rPr>
        <w:t>?</w:t>
      </w:r>
      <w:r w:rsidR="00113546" w:rsidRPr="001E704C">
        <w:rPr>
          <w:iCs/>
        </w:rPr>
        <w:t xml:space="preserve"> </w:t>
      </w:r>
      <w:r w:rsidR="00CE5AAF">
        <w:rPr>
          <w:iCs/>
        </w:rPr>
        <w:t xml:space="preserve">Does the </w:t>
      </w:r>
      <w:r w:rsidR="00163CC4">
        <w:rPr>
          <w:iCs/>
        </w:rPr>
        <w:t>T</w:t>
      </w:r>
      <w:r w:rsidR="00CE5AAF">
        <w:rPr>
          <w:iCs/>
        </w:rPr>
        <w:t xml:space="preserve">echnology </w:t>
      </w:r>
      <w:r w:rsidR="00163CC4">
        <w:rPr>
          <w:iCs/>
        </w:rPr>
        <w:t>R</w:t>
      </w:r>
      <w:r w:rsidR="00CE5AAF">
        <w:rPr>
          <w:iCs/>
        </w:rPr>
        <w:t xml:space="preserve">oadmap </w:t>
      </w:r>
      <w:r w:rsidR="00E209F9">
        <w:rPr>
          <w:iCs/>
        </w:rPr>
        <w:t>align with and/or define the plan</w:t>
      </w:r>
      <w:r w:rsidR="000B5776">
        <w:rPr>
          <w:iCs/>
        </w:rPr>
        <w:t>?</w:t>
      </w:r>
      <w:r w:rsidR="00E209F9">
        <w:rPr>
          <w:iCs/>
        </w:rPr>
        <w:t xml:space="preserve"> </w:t>
      </w:r>
      <w:r w:rsidR="00DA76FB">
        <w:t>(weight = 0.2)</w:t>
      </w:r>
    </w:p>
    <w:p w14:paraId="2FD1A84C" w14:textId="0985477B" w:rsidR="00113546" w:rsidRPr="001E704C" w:rsidRDefault="00162332" w:rsidP="00113546">
      <w:pPr>
        <w:pStyle w:val="ListParagraph"/>
        <w:numPr>
          <w:ilvl w:val="0"/>
          <w:numId w:val="18"/>
        </w:numPr>
        <w:tabs>
          <w:tab w:val="left" w:pos="748"/>
        </w:tabs>
        <w:spacing w:before="240"/>
        <w:ind w:right="245"/>
        <w:rPr>
          <w:iCs/>
        </w:rPr>
      </w:pPr>
      <w:r w:rsidRPr="001E704C">
        <w:rPr>
          <w:i/>
        </w:rPr>
        <w:t>Suitability of proposed hardware, software, and facilities to address objectives</w:t>
      </w:r>
      <w:r w:rsidR="00113546" w:rsidRPr="001E704C">
        <w:rPr>
          <w:i/>
        </w:rPr>
        <w:t xml:space="preserve">: </w:t>
      </w:r>
      <w:r w:rsidR="00113546" w:rsidRPr="001E704C">
        <w:rPr>
          <w:iCs/>
        </w:rPr>
        <w:t xml:space="preserve">Describe </w:t>
      </w:r>
      <w:r w:rsidR="007B28C4">
        <w:rPr>
          <w:iCs/>
        </w:rPr>
        <w:t>the</w:t>
      </w:r>
      <w:r w:rsidR="007B28C4" w:rsidRPr="001E704C">
        <w:rPr>
          <w:iCs/>
        </w:rPr>
        <w:t xml:space="preserve"> </w:t>
      </w:r>
      <w:r w:rsidR="00113546" w:rsidRPr="001E704C">
        <w:rPr>
          <w:iCs/>
        </w:rPr>
        <w:t xml:space="preserve">flight </w:t>
      </w:r>
      <w:r w:rsidRPr="001E704C">
        <w:rPr>
          <w:iCs/>
        </w:rPr>
        <w:t>hardware, software</w:t>
      </w:r>
      <w:r w:rsidR="007B28C4">
        <w:rPr>
          <w:iCs/>
        </w:rPr>
        <w:t>,</w:t>
      </w:r>
      <w:r w:rsidRPr="001E704C">
        <w:rPr>
          <w:iCs/>
        </w:rPr>
        <w:t xml:space="preserve"> and facilities</w:t>
      </w:r>
      <w:r w:rsidR="00113546" w:rsidRPr="001E704C">
        <w:rPr>
          <w:iCs/>
        </w:rPr>
        <w:t>, clearly stating</w:t>
      </w:r>
      <w:r w:rsidR="007B28C4">
        <w:rPr>
          <w:iCs/>
        </w:rPr>
        <w:t xml:space="preserve"> the</w:t>
      </w:r>
      <w:r w:rsidR="00113546" w:rsidRPr="001E704C">
        <w:rPr>
          <w:iCs/>
        </w:rPr>
        <w:t xml:space="preserve"> design requirements, critical components, requisites, and verification approach for each. </w:t>
      </w:r>
      <w:r w:rsidR="007612CA">
        <w:rPr>
          <w:iCs/>
        </w:rPr>
        <w:t xml:space="preserve">Differentiate between new or existing hardware and clearly define the </w:t>
      </w:r>
      <w:r w:rsidR="00577442">
        <w:rPr>
          <w:iCs/>
        </w:rPr>
        <w:t>design, testing, and integration planned for any new</w:t>
      </w:r>
      <w:r w:rsidR="0077115D">
        <w:rPr>
          <w:iCs/>
        </w:rPr>
        <w:t xml:space="preserve"> or modified</w:t>
      </w:r>
      <w:r w:rsidR="00577442">
        <w:rPr>
          <w:iCs/>
        </w:rPr>
        <w:t xml:space="preserve"> hardware</w:t>
      </w:r>
      <w:r w:rsidR="0077115D">
        <w:rPr>
          <w:iCs/>
        </w:rPr>
        <w:t xml:space="preserve"> required including the project phase(s) </w:t>
      </w:r>
      <w:r w:rsidR="00991165">
        <w:rPr>
          <w:iCs/>
        </w:rPr>
        <w:t xml:space="preserve">in which it will occur. </w:t>
      </w:r>
      <w:r w:rsidR="00113546" w:rsidRPr="001E704C">
        <w:rPr>
          <w:iCs/>
        </w:rPr>
        <w:t xml:space="preserve">Outline product development </w:t>
      </w:r>
      <w:r w:rsidR="000D593C">
        <w:rPr>
          <w:iCs/>
        </w:rPr>
        <w:t>tasks/milestones</w:t>
      </w:r>
      <w:r w:rsidR="00113546" w:rsidRPr="001E704C">
        <w:rPr>
          <w:iCs/>
        </w:rPr>
        <w:t xml:space="preserve">, including manufacturing </w:t>
      </w:r>
      <w:r w:rsidR="000D593C">
        <w:rPr>
          <w:iCs/>
        </w:rPr>
        <w:t>requirements</w:t>
      </w:r>
      <w:r w:rsidR="00113546" w:rsidRPr="001E704C">
        <w:rPr>
          <w:iCs/>
        </w:rPr>
        <w:t xml:space="preserve">. List hardware and </w:t>
      </w:r>
      <w:r w:rsidR="00070510" w:rsidRPr="001E704C">
        <w:rPr>
          <w:iCs/>
        </w:rPr>
        <w:t>software</w:t>
      </w:r>
      <w:r w:rsidR="00113546" w:rsidRPr="001E704C">
        <w:rPr>
          <w:iCs/>
        </w:rPr>
        <w:t xml:space="preserve"> alternatives</w:t>
      </w:r>
      <w:r w:rsidR="00CF0571">
        <w:rPr>
          <w:iCs/>
        </w:rPr>
        <w:t xml:space="preserve"> for each project phase</w:t>
      </w:r>
      <w:r w:rsidR="007B28C4">
        <w:rPr>
          <w:iCs/>
        </w:rPr>
        <w:t>,</w:t>
      </w:r>
      <w:r w:rsidR="00113546" w:rsidRPr="001E704C">
        <w:rPr>
          <w:iCs/>
        </w:rPr>
        <w:t xml:space="preserve"> where applicable</w:t>
      </w:r>
      <w:r w:rsidR="007B28C4">
        <w:rPr>
          <w:iCs/>
        </w:rPr>
        <w:t>,</w:t>
      </w:r>
      <w:r w:rsidR="00113546" w:rsidRPr="001E704C">
        <w:rPr>
          <w:iCs/>
        </w:rPr>
        <w:t xml:space="preserve"> and relate selection criteria </w:t>
      </w:r>
      <w:r w:rsidR="00CF0571">
        <w:rPr>
          <w:iCs/>
        </w:rPr>
        <w:t xml:space="preserve">and phase transition </w:t>
      </w:r>
      <w:r w:rsidR="00113546" w:rsidRPr="001E704C">
        <w:rPr>
          <w:iCs/>
        </w:rPr>
        <w:t xml:space="preserve">to impact on experiment </w:t>
      </w:r>
      <w:r w:rsidR="00680B2B" w:rsidRPr="001E704C">
        <w:rPr>
          <w:iCs/>
        </w:rPr>
        <w:t xml:space="preserve">or technology maturation </w:t>
      </w:r>
      <w:r w:rsidR="00113546" w:rsidRPr="001E704C">
        <w:rPr>
          <w:iCs/>
        </w:rPr>
        <w:t>success.</w:t>
      </w:r>
      <w:r w:rsidR="00DA76FB">
        <w:rPr>
          <w:iCs/>
        </w:rPr>
        <w:t xml:space="preserve"> </w:t>
      </w:r>
      <w:r w:rsidR="00DA76FB">
        <w:t>(weight = 0.15)</w:t>
      </w:r>
    </w:p>
    <w:p w14:paraId="3A8EDAA2" w14:textId="05C72527" w:rsidR="00162332" w:rsidRPr="001E704C" w:rsidRDefault="00162332" w:rsidP="004B09CC">
      <w:pPr>
        <w:pStyle w:val="ListParagraph"/>
        <w:numPr>
          <w:ilvl w:val="0"/>
          <w:numId w:val="18"/>
        </w:numPr>
        <w:tabs>
          <w:tab w:val="left" w:pos="748"/>
        </w:tabs>
        <w:spacing w:before="240"/>
        <w:ind w:right="245"/>
        <w:rPr>
          <w:iCs/>
        </w:rPr>
      </w:pPr>
      <w:r w:rsidRPr="001E704C">
        <w:rPr>
          <w:i/>
        </w:rPr>
        <w:t>Adequacy and robustness of the management approach and schedule</w:t>
      </w:r>
      <w:r w:rsidR="00113546" w:rsidRPr="001E704C">
        <w:rPr>
          <w:i/>
        </w:rPr>
        <w:t xml:space="preserve">:  </w:t>
      </w:r>
      <w:r w:rsidR="00113546" w:rsidRPr="001E704C">
        <w:rPr>
          <w:iCs/>
        </w:rPr>
        <w:t>I</w:t>
      </w:r>
      <w:r w:rsidRPr="001E704C">
        <w:rPr>
          <w:iCs/>
        </w:rPr>
        <w:t>dentif</w:t>
      </w:r>
      <w:r w:rsidR="00113546" w:rsidRPr="001E704C">
        <w:rPr>
          <w:iCs/>
        </w:rPr>
        <w:t xml:space="preserve">y </w:t>
      </w:r>
      <w:r w:rsidR="007B28C4">
        <w:rPr>
          <w:iCs/>
        </w:rPr>
        <w:t>the proposed</w:t>
      </w:r>
      <w:r w:rsidR="007B28C4" w:rsidRPr="001E704C">
        <w:rPr>
          <w:iCs/>
        </w:rPr>
        <w:t xml:space="preserve"> </w:t>
      </w:r>
      <w:r w:rsidR="00113546" w:rsidRPr="001E704C">
        <w:rPr>
          <w:iCs/>
        </w:rPr>
        <w:t xml:space="preserve">project’s </w:t>
      </w:r>
      <w:r w:rsidRPr="001E704C">
        <w:rPr>
          <w:iCs/>
        </w:rPr>
        <w:t xml:space="preserve">key personnel, </w:t>
      </w:r>
      <w:r w:rsidR="00B670B9" w:rsidRPr="001E704C">
        <w:rPr>
          <w:iCs/>
        </w:rPr>
        <w:t>such as</w:t>
      </w:r>
      <w:r w:rsidRPr="001E704C">
        <w:rPr>
          <w:iCs/>
        </w:rPr>
        <w:t xml:space="preserve"> a </w:t>
      </w:r>
      <w:r w:rsidR="007B28C4">
        <w:rPr>
          <w:iCs/>
        </w:rPr>
        <w:t>p</w:t>
      </w:r>
      <w:r w:rsidRPr="001E704C">
        <w:rPr>
          <w:iCs/>
        </w:rPr>
        <w:t xml:space="preserve">rincipal </w:t>
      </w:r>
      <w:r w:rsidR="007B28C4">
        <w:rPr>
          <w:iCs/>
        </w:rPr>
        <w:t>i</w:t>
      </w:r>
      <w:r w:rsidRPr="001E704C">
        <w:rPr>
          <w:iCs/>
        </w:rPr>
        <w:t>nvestigator (PI)</w:t>
      </w:r>
      <w:r w:rsidR="00B670B9" w:rsidRPr="001E704C">
        <w:rPr>
          <w:iCs/>
        </w:rPr>
        <w:t xml:space="preserve"> or a</w:t>
      </w:r>
      <w:r w:rsidRPr="001E704C">
        <w:rPr>
          <w:iCs/>
        </w:rPr>
        <w:t xml:space="preserve"> </w:t>
      </w:r>
      <w:r w:rsidR="007B28C4">
        <w:rPr>
          <w:iCs/>
        </w:rPr>
        <w:t>p</w:t>
      </w:r>
      <w:r w:rsidRPr="001E704C">
        <w:rPr>
          <w:iCs/>
        </w:rPr>
        <w:t xml:space="preserve">roject </w:t>
      </w:r>
      <w:r w:rsidR="007B28C4">
        <w:rPr>
          <w:iCs/>
        </w:rPr>
        <w:t>m</w:t>
      </w:r>
      <w:r w:rsidRPr="001E704C">
        <w:rPr>
          <w:iCs/>
        </w:rPr>
        <w:t xml:space="preserve">anager (PM). </w:t>
      </w:r>
      <w:r w:rsidR="00480CAF" w:rsidRPr="001E704C">
        <w:rPr>
          <w:iCs/>
        </w:rPr>
        <w:t xml:space="preserve">Describe </w:t>
      </w:r>
      <w:r w:rsidR="007B28C4">
        <w:rPr>
          <w:iCs/>
        </w:rPr>
        <w:t>the</w:t>
      </w:r>
      <w:r w:rsidR="007B28C4" w:rsidRPr="001E704C">
        <w:rPr>
          <w:iCs/>
        </w:rPr>
        <w:t xml:space="preserve"> </w:t>
      </w:r>
      <w:r w:rsidR="00480CAF" w:rsidRPr="001E704C">
        <w:rPr>
          <w:iCs/>
        </w:rPr>
        <w:t>project’s</w:t>
      </w:r>
      <w:r w:rsidRPr="001E704C">
        <w:rPr>
          <w:iCs/>
        </w:rPr>
        <w:t xml:space="preserve"> organizational structure. </w:t>
      </w:r>
      <w:r w:rsidR="00480CAF" w:rsidRPr="001E704C">
        <w:rPr>
          <w:iCs/>
        </w:rPr>
        <w:t xml:space="preserve">If multiple co-performers are proposed, describe their responsibilities within the project and provide the management plan for coordinating all performers. </w:t>
      </w:r>
      <w:r w:rsidR="00901B2F" w:rsidRPr="001E704C">
        <w:rPr>
          <w:iCs/>
        </w:rPr>
        <w:t xml:space="preserve">Provide a timeline of activities (Gantt chart, flow chart, diagrams, </w:t>
      </w:r>
      <w:r w:rsidR="00901B2F" w:rsidRPr="001E704C">
        <w:rPr>
          <w:iCs/>
        </w:rPr>
        <w:lastRenderedPageBreak/>
        <w:t xml:space="preserve">etc.) </w:t>
      </w:r>
      <w:r w:rsidR="00841799">
        <w:rPr>
          <w:iCs/>
        </w:rPr>
        <w:t xml:space="preserve">in the </w:t>
      </w:r>
      <w:r w:rsidR="00206F8F">
        <w:rPr>
          <w:iCs/>
        </w:rPr>
        <w:t>T</w:t>
      </w:r>
      <w:r w:rsidR="00841799">
        <w:rPr>
          <w:iCs/>
        </w:rPr>
        <w:t xml:space="preserve">echnology </w:t>
      </w:r>
      <w:r w:rsidR="00206F8F">
        <w:rPr>
          <w:iCs/>
        </w:rPr>
        <w:t>R</w:t>
      </w:r>
      <w:r w:rsidR="00841799">
        <w:rPr>
          <w:iCs/>
        </w:rPr>
        <w:t xml:space="preserve">oadmap that describes the plan </w:t>
      </w:r>
      <w:r w:rsidR="00901B2F" w:rsidRPr="001E704C">
        <w:rPr>
          <w:iCs/>
        </w:rPr>
        <w:t xml:space="preserve">to successfully execute the preflight, flight, and postflight </w:t>
      </w:r>
      <w:r w:rsidR="00841799">
        <w:rPr>
          <w:iCs/>
        </w:rPr>
        <w:t>segments of each phase</w:t>
      </w:r>
      <w:r w:rsidR="00841799" w:rsidRPr="001E704C">
        <w:rPr>
          <w:iCs/>
        </w:rPr>
        <w:t xml:space="preserve"> </w:t>
      </w:r>
      <w:r w:rsidR="00901B2F" w:rsidRPr="001E704C">
        <w:rPr>
          <w:iCs/>
        </w:rPr>
        <w:t xml:space="preserve">of the </w:t>
      </w:r>
      <w:r w:rsidR="00680B2B" w:rsidRPr="001E704C">
        <w:rPr>
          <w:iCs/>
        </w:rPr>
        <w:t>project</w:t>
      </w:r>
      <w:r w:rsidR="00901B2F" w:rsidRPr="001E704C">
        <w:rPr>
          <w:iCs/>
        </w:rPr>
        <w:t>.</w:t>
      </w:r>
      <w:r w:rsidR="00DA76FB">
        <w:rPr>
          <w:iCs/>
        </w:rPr>
        <w:t xml:space="preserve"> </w:t>
      </w:r>
      <w:r w:rsidR="00DA76FB">
        <w:t>(weight = 0.15)</w:t>
      </w:r>
    </w:p>
    <w:p w14:paraId="1298D54D" w14:textId="52CE5020" w:rsidR="00162332" w:rsidRPr="001E704C" w:rsidRDefault="00162332" w:rsidP="00480CAF">
      <w:pPr>
        <w:pStyle w:val="ListParagraph"/>
        <w:numPr>
          <w:ilvl w:val="0"/>
          <w:numId w:val="18"/>
        </w:numPr>
        <w:tabs>
          <w:tab w:val="left" w:pos="748"/>
        </w:tabs>
        <w:spacing w:before="240"/>
        <w:ind w:left="749" w:right="245"/>
        <w:rPr>
          <w:i/>
        </w:rPr>
      </w:pPr>
      <w:r w:rsidRPr="001E704C">
        <w:rPr>
          <w:i/>
        </w:rPr>
        <w:t>Well</w:t>
      </w:r>
      <w:r w:rsidR="007B28C4">
        <w:rPr>
          <w:i/>
        </w:rPr>
        <w:t>-</w:t>
      </w:r>
      <w:r w:rsidRPr="001E704C">
        <w:rPr>
          <w:i/>
        </w:rPr>
        <w:t>defined and credible cost of the investigation</w:t>
      </w:r>
      <w:r w:rsidR="00480CAF" w:rsidRPr="001E704C">
        <w:rPr>
          <w:i/>
        </w:rPr>
        <w:t xml:space="preserve">: </w:t>
      </w:r>
      <w:r w:rsidR="00480CAF" w:rsidRPr="001E704C">
        <w:rPr>
          <w:iCs/>
        </w:rPr>
        <w:t xml:space="preserve">Discuss </w:t>
      </w:r>
      <w:r w:rsidR="007B28C4">
        <w:rPr>
          <w:iCs/>
        </w:rPr>
        <w:t>the</w:t>
      </w:r>
      <w:r w:rsidR="007B28C4" w:rsidRPr="001E704C">
        <w:rPr>
          <w:iCs/>
        </w:rPr>
        <w:t xml:space="preserve"> </w:t>
      </w:r>
      <w:r w:rsidR="00480CAF" w:rsidRPr="001E704C">
        <w:rPr>
          <w:iCs/>
        </w:rPr>
        <w:t xml:space="preserve">basis of estimate for </w:t>
      </w:r>
      <w:r w:rsidR="007B28C4">
        <w:rPr>
          <w:iCs/>
        </w:rPr>
        <w:t>the</w:t>
      </w:r>
      <w:r w:rsidR="007B28C4" w:rsidRPr="001E704C">
        <w:rPr>
          <w:iCs/>
        </w:rPr>
        <w:t xml:space="preserve"> </w:t>
      </w:r>
      <w:r w:rsidR="007B28C4">
        <w:rPr>
          <w:iCs/>
        </w:rPr>
        <w:t>proposed project’s</w:t>
      </w:r>
      <w:r w:rsidR="007B28C4" w:rsidRPr="001E704C">
        <w:rPr>
          <w:iCs/>
        </w:rPr>
        <w:t xml:space="preserve"> </w:t>
      </w:r>
      <w:r w:rsidRPr="001E704C">
        <w:rPr>
          <w:iCs/>
        </w:rPr>
        <w:t>costs</w:t>
      </w:r>
      <w:r w:rsidR="00480CAF" w:rsidRPr="001E704C">
        <w:rPr>
          <w:iCs/>
        </w:rPr>
        <w:t xml:space="preserve"> (Note</w:t>
      </w:r>
      <w:r w:rsidR="008500D4" w:rsidRPr="001E704C">
        <w:rPr>
          <w:iCs/>
        </w:rPr>
        <w:t>:</w:t>
      </w:r>
      <w:r w:rsidR="00480CAF" w:rsidRPr="001E704C">
        <w:rPr>
          <w:iCs/>
        </w:rPr>
        <w:t xml:space="preserve"> </w:t>
      </w:r>
      <w:r w:rsidR="007B28C4">
        <w:rPr>
          <w:iCs/>
        </w:rPr>
        <w:t>T</w:t>
      </w:r>
      <w:r w:rsidR="00480CAF" w:rsidRPr="001E704C">
        <w:rPr>
          <w:iCs/>
        </w:rPr>
        <w:t xml:space="preserve">he budget itself is to be placed </w:t>
      </w:r>
      <w:r w:rsidR="00480CAF" w:rsidRPr="00E11394">
        <w:rPr>
          <w:iCs/>
        </w:rPr>
        <w:t xml:space="preserve">in </w:t>
      </w:r>
      <w:r w:rsidR="00E11394">
        <w:rPr>
          <w:iCs/>
        </w:rPr>
        <w:t>S</w:t>
      </w:r>
      <w:r w:rsidR="00480CAF" w:rsidRPr="00E11394">
        <w:rPr>
          <w:iCs/>
        </w:rPr>
        <w:t xml:space="preserve">ection </w:t>
      </w:r>
      <w:r w:rsidR="00E11394">
        <w:rPr>
          <w:iCs/>
        </w:rPr>
        <w:fldChar w:fldCharType="begin"/>
      </w:r>
      <w:r w:rsidR="00E11394">
        <w:rPr>
          <w:iCs/>
        </w:rPr>
        <w:instrText xml:space="preserve"> REF _Ref56682406 \r \h </w:instrText>
      </w:r>
      <w:r w:rsidR="00E11394">
        <w:rPr>
          <w:iCs/>
        </w:rPr>
      </w:r>
      <w:r w:rsidR="00E11394">
        <w:rPr>
          <w:iCs/>
        </w:rPr>
        <w:fldChar w:fldCharType="separate"/>
      </w:r>
      <w:r w:rsidR="00DC0A3F">
        <w:rPr>
          <w:iCs/>
        </w:rPr>
        <w:t>2.4</w:t>
      </w:r>
      <w:r w:rsidR="00E11394">
        <w:rPr>
          <w:iCs/>
        </w:rPr>
        <w:fldChar w:fldCharType="end"/>
      </w:r>
      <w:r w:rsidR="00480CAF" w:rsidRPr="00E11394">
        <w:rPr>
          <w:iCs/>
        </w:rPr>
        <w:t>).</w:t>
      </w:r>
      <w:r w:rsidRPr="00E11394">
        <w:rPr>
          <w:iCs/>
        </w:rPr>
        <w:t xml:space="preserve"> </w:t>
      </w:r>
      <w:r w:rsidR="00480CAF" w:rsidRPr="00E11394">
        <w:rPr>
          <w:iCs/>
        </w:rPr>
        <w:t>I</w:t>
      </w:r>
      <w:r w:rsidRPr="00E11394">
        <w:rPr>
          <w:iCs/>
        </w:rPr>
        <w:t>dentify</w:t>
      </w:r>
      <w:r w:rsidRPr="001E704C">
        <w:rPr>
          <w:iCs/>
        </w:rPr>
        <w:t xml:space="preserve"> management reserves</w:t>
      </w:r>
      <w:r w:rsidR="00480CAF" w:rsidRPr="001E704C">
        <w:rPr>
          <w:iCs/>
        </w:rPr>
        <w:t xml:space="preserve">, and </w:t>
      </w:r>
      <w:r w:rsidR="007B28C4">
        <w:rPr>
          <w:iCs/>
        </w:rPr>
        <w:t>the</w:t>
      </w:r>
      <w:r w:rsidR="007B28C4" w:rsidRPr="001E704C">
        <w:rPr>
          <w:iCs/>
        </w:rPr>
        <w:t xml:space="preserve"> </w:t>
      </w:r>
      <w:r w:rsidR="00480CAF" w:rsidRPr="001E704C">
        <w:rPr>
          <w:iCs/>
        </w:rPr>
        <w:t>philosophy for releasing them. Describe sources of funds to cover those</w:t>
      </w:r>
      <w:r w:rsidR="008500D4" w:rsidRPr="001E704C">
        <w:rPr>
          <w:iCs/>
        </w:rPr>
        <w:t xml:space="preserve"> costs</w:t>
      </w:r>
      <w:r w:rsidR="00480CAF" w:rsidRPr="001E704C">
        <w:rPr>
          <w:iCs/>
        </w:rPr>
        <w:t xml:space="preserve">. If applicable, include sponsorship or commitment letter(s) supporting the project as an appendix to the proposal. </w:t>
      </w:r>
      <w:r w:rsidR="00DA76FB">
        <w:t>(weight = 0.15)</w:t>
      </w:r>
    </w:p>
    <w:p w14:paraId="68E0D4ED" w14:textId="08BDAEE7" w:rsidR="00162332" w:rsidRPr="001E704C" w:rsidRDefault="007B28C4">
      <w:pPr>
        <w:pStyle w:val="ListParagraph"/>
        <w:numPr>
          <w:ilvl w:val="0"/>
          <w:numId w:val="18"/>
        </w:numPr>
        <w:tabs>
          <w:tab w:val="left" w:pos="748"/>
        </w:tabs>
        <w:spacing w:before="240"/>
        <w:ind w:left="749" w:right="245"/>
        <w:rPr>
          <w:iCs/>
        </w:rPr>
      </w:pPr>
      <w:r>
        <w:rPr>
          <w:i/>
        </w:rPr>
        <w:t>Offeror</w:t>
      </w:r>
      <w:r w:rsidR="001B4F13">
        <w:rPr>
          <w:i/>
        </w:rPr>
        <w:t xml:space="preserve"> and Implementation Partner</w:t>
      </w:r>
      <w:r>
        <w:rPr>
          <w:i/>
        </w:rPr>
        <w:t>’s</w:t>
      </w:r>
      <w:r w:rsidRPr="001E704C">
        <w:rPr>
          <w:i/>
        </w:rPr>
        <w:t xml:space="preserve"> </w:t>
      </w:r>
      <w:r w:rsidR="00162332" w:rsidRPr="001E704C">
        <w:rPr>
          <w:i/>
        </w:rPr>
        <w:t>experience, expertise, and record of performance</w:t>
      </w:r>
      <w:r w:rsidR="00480CAF" w:rsidRPr="001E704C">
        <w:rPr>
          <w:i/>
        </w:rPr>
        <w:t xml:space="preserve">: </w:t>
      </w:r>
      <w:r w:rsidR="008500D4" w:rsidRPr="001E704C">
        <w:rPr>
          <w:iCs/>
        </w:rPr>
        <w:t xml:space="preserve">Describe </w:t>
      </w:r>
      <w:r>
        <w:rPr>
          <w:iCs/>
        </w:rPr>
        <w:t>the proposed</w:t>
      </w:r>
      <w:r w:rsidRPr="001E704C">
        <w:rPr>
          <w:iCs/>
        </w:rPr>
        <w:t xml:space="preserve"> </w:t>
      </w:r>
      <w:r w:rsidR="008500D4" w:rsidRPr="001E704C">
        <w:rPr>
          <w:iCs/>
        </w:rPr>
        <w:t>project team’s</w:t>
      </w:r>
      <w:r w:rsidR="00162332" w:rsidRPr="001E704C">
        <w:rPr>
          <w:iCs/>
        </w:rPr>
        <w:t xml:space="preserve"> experience, expertise, and history</w:t>
      </w:r>
      <w:r w:rsidR="008500D4" w:rsidRPr="001E704C">
        <w:rPr>
          <w:iCs/>
        </w:rPr>
        <w:t>,</w:t>
      </w:r>
      <w:r w:rsidR="00162332" w:rsidRPr="001E704C">
        <w:rPr>
          <w:iCs/>
        </w:rPr>
        <w:t xml:space="preserve"> including </w:t>
      </w:r>
      <w:r>
        <w:rPr>
          <w:iCs/>
        </w:rPr>
        <w:t>the</w:t>
      </w:r>
      <w:r w:rsidRPr="001E704C">
        <w:rPr>
          <w:iCs/>
        </w:rPr>
        <w:t xml:space="preserve"> </w:t>
      </w:r>
      <w:r w:rsidR="00162332" w:rsidRPr="001E704C">
        <w:rPr>
          <w:iCs/>
        </w:rPr>
        <w:t xml:space="preserve">Implementation Partner. </w:t>
      </w:r>
      <w:r w:rsidR="008500D4" w:rsidRPr="001E704C">
        <w:rPr>
          <w:iCs/>
        </w:rPr>
        <w:t xml:space="preserve">How is </w:t>
      </w:r>
      <w:r>
        <w:rPr>
          <w:iCs/>
        </w:rPr>
        <w:t>the offeror’s</w:t>
      </w:r>
      <w:r w:rsidRPr="001E704C">
        <w:rPr>
          <w:iCs/>
        </w:rPr>
        <w:t xml:space="preserve"> </w:t>
      </w:r>
      <w:r w:rsidR="00162332" w:rsidRPr="001E704C">
        <w:rPr>
          <w:iCs/>
        </w:rPr>
        <w:t xml:space="preserve">past performance </w:t>
      </w:r>
      <w:r w:rsidR="008500D4" w:rsidRPr="001E704C">
        <w:rPr>
          <w:iCs/>
        </w:rPr>
        <w:t xml:space="preserve">relevant </w:t>
      </w:r>
      <w:r w:rsidR="00162332" w:rsidRPr="001E704C">
        <w:rPr>
          <w:iCs/>
        </w:rPr>
        <w:t xml:space="preserve">to the </w:t>
      </w:r>
      <w:r w:rsidR="008500D4" w:rsidRPr="001E704C">
        <w:rPr>
          <w:iCs/>
        </w:rPr>
        <w:t>project</w:t>
      </w:r>
      <w:r w:rsidR="00070510" w:rsidRPr="001E704C">
        <w:rPr>
          <w:iCs/>
        </w:rPr>
        <w:t>’</w:t>
      </w:r>
      <w:r w:rsidR="008500D4" w:rsidRPr="001E704C">
        <w:rPr>
          <w:iCs/>
        </w:rPr>
        <w:t xml:space="preserve">s </w:t>
      </w:r>
      <w:r w:rsidR="00162332" w:rsidRPr="001E704C">
        <w:rPr>
          <w:iCs/>
        </w:rPr>
        <w:t>proposed science investigatio</w:t>
      </w:r>
      <w:r w:rsidR="00070510" w:rsidRPr="001E704C">
        <w:rPr>
          <w:iCs/>
        </w:rPr>
        <w:t>n</w:t>
      </w:r>
      <w:r w:rsidR="00680B2B" w:rsidRPr="001E704C">
        <w:rPr>
          <w:iCs/>
        </w:rPr>
        <w:t xml:space="preserve"> or technology maturation</w:t>
      </w:r>
      <w:r w:rsidR="00162332" w:rsidRPr="001E704C">
        <w:rPr>
          <w:iCs/>
        </w:rPr>
        <w:t>? Does the Implementation Partner (if applicable) have experience with similar ISS flight projects</w:t>
      </w:r>
      <w:r w:rsidR="00C51086">
        <w:rPr>
          <w:iCs/>
        </w:rPr>
        <w:t>,</w:t>
      </w:r>
      <w:r w:rsidR="001B4F13">
        <w:rPr>
          <w:iCs/>
        </w:rPr>
        <w:t xml:space="preserve"> and does that experience suggest a high likelihood of successful implementation</w:t>
      </w:r>
      <w:r w:rsidR="00162332" w:rsidRPr="001E704C">
        <w:rPr>
          <w:iCs/>
        </w:rPr>
        <w:t xml:space="preserve">? </w:t>
      </w:r>
      <w:r w:rsidR="008500D4" w:rsidRPr="001E704C">
        <w:rPr>
          <w:iCs/>
        </w:rPr>
        <w:t>D</w:t>
      </w:r>
      <w:r w:rsidR="00162332" w:rsidRPr="001E704C">
        <w:rPr>
          <w:iCs/>
        </w:rPr>
        <w:t>efine roles and responsibilities of key performers and/or collaborators</w:t>
      </w:r>
      <w:r w:rsidR="008500D4" w:rsidRPr="001E704C">
        <w:rPr>
          <w:iCs/>
        </w:rPr>
        <w:t>.</w:t>
      </w:r>
      <w:r w:rsidR="002D15E6" w:rsidRPr="001E704C">
        <w:rPr>
          <w:iCs/>
        </w:rPr>
        <w:t xml:space="preserve"> In an appendix to the proposal, provide a biographical sketch for each PI or co-investigator (Co-I) and other key personnel, along with their citizenship status.</w:t>
      </w:r>
      <w:r w:rsidR="00DA76FB">
        <w:rPr>
          <w:iCs/>
        </w:rPr>
        <w:t xml:space="preserve"> </w:t>
      </w:r>
      <w:r w:rsidR="00DA76FB">
        <w:t>(weight = 0.1)</w:t>
      </w:r>
    </w:p>
    <w:p w14:paraId="2E441BB3" w14:textId="427C32E8" w:rsidR="00162332" w:rsidRPr="00B87418" w:rsidRDefault="00162332" w:rsidP="00B87418">
      <w:pPr>
        <w:pStyle w:val="ListParagraph"/>
        <w:numPr>
          <w:ilvl w:val="0"/>
          <w:numId w:val="18"/>
        </w:numPr>
        <w:tabs>
          <w:tab w:val="left" w:pos="748"/>
        </w:tabs>
        <w:spacing w:before="240"/>
        <w:ind w:left="749" w:right="245"/>
        <w:rPr>
          <w:iCs/>
        </w:rPr>
      </w:pPr>
      <w:r w:rsidRPr="001E704C">
        <w:rPr>
          <w:i/>
        </w:rPr>
        <w:t xml:space="preserve">Uniqueness of implementation </w:t>
      </w:r>
      <w:r w:rsidR="009B27D3">
        <w:rPr>
          <w:i/>
        </w:rPr>
        <w:t>relative to ISS</w:t>
      </w:r>
      <w:r w:rsidRPr="001E704C">
        <w:rPr>
          <w:i/>
        </w:rPr>
        <w:t xml:space="preserve"> R&amp;D tools available to </w:t>
      </w:r>
      <w:r w:rsidR="007B28C4">
        <w:rPr>
          <w:i/>
        </w:rPr>
        <w:t>offeror</w:t>
      </w:r>
      <w:r w:rsidR="008500D4" w:rsidRPr="001E704C">
        <w:rPr>
          <w:i/>
        </w:rPr>
        <w:t xml:space="preserve">: </w:t>
      </w:r>
      <w:r w:rsidR="007B0DC5" w:rsidRPr="007E6422">
        <w:rPr>
          <w:iCs/>
        </w:rPr>
        <w:t>For each phase</w:t>
      </w:r>
      <w:r w:rsidR="00A33503" w:rsidRPr="007E6422">
        <w:rPr>
          <w:iCs/>
        </w:rPr>
        <w:t>,</w:t>
      </w:r>
      <w:r w:rsidR="00A33503">
        <w:rPr>
          <w:i/>
        </w:rPr>
        <w:t xml:space="preserve"> </w:t>
      </w:r>
      <w:r w:rsidR="000B5776">
        <w:rPr>
          <w:iCs/>
        </w:rPr>
        <w:t>i</w:t>
      </w:r>
      <w:r w:rsidR="008500D4" w:rsidRPr="001E704C">
        <w:rPr>
          <w:iCs/>
        </w:rPr>
        <w:t>dentify h</w:t>
      </w:r>
      <w:r w:rsidRPr="001E704C">
        <w:rPr>
          <w:iCs/>
        </w:rPr>
        <w:t xml:space="preserve">ow </w:t>
      </w:r>
      <w:r w:rsidR="007B28C4">
        <w:rPr>
          <w:iCs/>
        </w:rPr>
        <w:t>the</w:t>
      </w:r>
      <w:r w:rsidR="007B28C4" w:rsidRPr="001E704C">
        <w:rPr>
          <w:iCs/>
        </w:rPr>
        <w:t xml:space="preserve"> </w:t>
      </w:r>
      <w:r w:rsidRPr="001E704C">
        <w:rPr>
          <w:iCs/>
        </w:rPr>
        <w:t xml:space="preserve">selected </w:t>
      </w:r>
      <w:r w:rsidR="008500D4" w:rsidRPr="001E704C">
        <w:rPr>
          <w:iCs/>
        </w:rPr>
        <w:t xml:space="preserve">research </w:t>
      </w:r>
      <w:r w:rsidRPr="001E704C">
        <w:rPr>
          <w:iCs/>
        </w:rPr>
        <w:t>tools are uniquely capable of achieving the science investigation</w:t>
      </w:r>
      <w:r w:rsidR="00680B2B" w:rsidRPr="001E704C">
        <w:rPr>
          <w:iCs/>
        </w:rPr>
        <w:t xml:space="preserve"> or technology maturation goals</w:t>
      </w:r>
      <w:r w:rsidRPr="001E704C">
        <w:rPr>
          <w:iCs/>
        </w:rPr>
        <w:t xml:space="preserve">. </w:t>
      </w:r>
      <w:r w:rsidR="0085064E" w:rsidRPr="0085064E">
        <w:rPr>
          <w:iCs/>
        </w:rPr>
        <w:t>For example, explain the limitations of currently available ISS solutions and how the proposed implementation hardware uniquely addresses the investigation goals</w:t>
      </w:r>
      <w:r w:rsidR="008567ED">
        <w:rPr>
          <w:iCs/>
        </w:rPr>
        <w:t>.</w:t>
      </w:r>
      <w:r w:rsidRPr="001E704C">
        <w:rPr>
          <w:iCs/>
        </w:rPr>
        <w:t xml:space="preserve"> </w:t>
      </w:r>
      <w:r w:rsidR="00B87418" w:rsidRPr="001A6A3F">
        <w:rPr>
          <w:iCs/>
        </w:rPr>
        <w:t xml:space="preserve">Note that tool selection (this criterion) is different from justification for use of the ISS (criterion A-7). </w:t>
      </w:r>
      <w:r w:rsidR="00DA76FB">
        <w:t>(weight = 0.15)</w:t>
      </w:r>
    </w:p>
    <w:p w14:paraId="6D180616" w14:textId="297A9BF5" w:rsidR="00D41076" w:rsidRPr="001E704C" w:rsidRDefault="469BB662" w:rsidP="36677308">
      <w:pPr>
        <w:pStyle w:val="ListParagraph"/>
        <w:numPr>
          <w:ilvl w:val="0"/>
          <w:numId w:val="18"/>
        </w:numPr>
        <w:tabs>
          <w:tab w:val="left" w:pos="748"/>
        </w:tabs>
        <w:spacing w:before="240"/>
        <w:ind w:right="245"/>
        <w:rPr>
          <w:rFonts w:asciiTheme="minorHAnsi" w:eastAsiaTheme="minorEastAsia" w:hAnsiTheme="minorHAnsi" w:cstheme="minorBidi"/>
        </w:rPr>
      </w:pPr>
      <w:r w:rsidRPr="469BB662">
        <w:rPr>
          <w:i/>
          <w:iCs/>
        </w:rPr>
        <w:t>Implementation risk assessment and mitigation</w:t>
      </w:r>
      <w:r w:rsidR="008423ED">
        <w:rPr>
          <w:i/>
          <w:iCs/>
        </w:rPr>
        <w:t xml:space="preserve"> and quality assurance</w:t>
      </w:r>
      <w:r w:rsidRPr="469BB662">
        <w:rPr>
          <w:i/>
          <w:iCs/>
        </w:rPr>
        <w:t xml:space="preserve">: </w:t>
      </w:r>
      <w:r w:rsidR="002352AD">
        <w:t>Discuss approach to risk management</w:t>
      </w:r>
      <w:r w:rsidR="008423ED">
        <w:t xml:space="preserve"> and quality assurance</w:t>
      </w:r>
      <w:r w:rsidR="002352AD">
        <w:t xml:space="preserve">. </w:t>
      </w:r>
      <w:r>
        <w:t xml:space="preserve">Identify anticipated implementation risks associated with </w:t>
      </w:r>
      <w:r w:rsidR="00FA1C76">
        <w:t xml:space="preserve">all relevant </w:t>
      </w:r>
      <w:r>
        <w:t>project milestones</w:t>
      </w:r>
      <w:r w:rsidR="00FA1C76">
        <w:t xml:space="preserve"> </w:t>
      </w:r>
      <w:r w:rsidR="006C528E">
        <w:t>to include project phase transition risks</w:t>
      </w:r>
      <w:r>
        <w:t xml:space="preserve">. Based on the offeror’s knowledge and experience, describe possible mitigations relative to the project’s planned procedures, situations, new/untested hardware and materials. </w:t>
      </w:r>
      <w:r w:rsidR="001524CB">
        <w:t xml:space="preserve">Risks and mitigations can be documented in the </w:t>
      </w:r>
      <w:r w:rsidR="00206F8F">
        <w:t>T</w:t>
      </w:r>
      <w:r w:rsidR="001524CB">
        <w:t xml:space="preserve">echnology </w:t>
      </w:r>
      <w:r w:rsidR="00206F8F">
        <w:t>R</w:t>
      </w:r>
      <w:r w:rsidR="001524CB">
        <w:t xml:space="preserve">oadmap. </w:t>
      </w:r>
      <w:r w:rsidR="0048152A">
        <w:t>Address</w:t>
      </w:r>
      <w:r w:rsidR="00AB2D83">
        <w:t xml:space="preserve"> quality assurance in the </w:t>
      </w:r>
      <w:r w:rsidR="00A25A70">
        <w:t>I</w:t>
      </w:r>
      <w:r w:rsidR="00AB2D83">
        <w:t xml:space="preserve">mplementation </w:t>
      </w:r>
      <w:r w:rsidR="00A25A70">
        <w:t>P</w:t>
      </w:r>
      <w:r w:rsidR="00AB2D83">
        <w:t xml:space="preserve">artner’s </w:t>
      </w:r>
      <w:r w:rsidR="009379DB">
        <w:t>Statement of Work and in the PI’s data management plan</w:t>
      </w:r>
      <w:r w:rsidR="00A25A70">
        <w:t>,</w:t>
      </w:r>
      <w:r w:rsidR="009379DB">
        <w:t xml:space="preserve"> where appropriate</w:t>
      </w:r>
      <w:r w:rsidR="00AB2D83">
        <w:t xml:space="preserve">. </w:t>
      </w:r>
      <w:r>
        <w:t>(weight = 0.1)</w:t>
      </w:r>
    </w:p>
    <w:p w14:paraId="51E2DC69" w14:textId="77777777" w:rsidR="00D41076" w:rsidRPr="006E469A" w:rsidRDefault="00D41076">
      <w:pPr>
        <w:pStyle w:val="BodyText"/>
        <w:spacing w:before="2"/>
        <w:rPr>
          <w:color w:val="000000" w:themeColor="text1"/>
          <w:sz w:val="27"/>
        </w:rPr>
      </w:pPr>
    </w:p>
    <w:p w14:paraId="072E844F" w14:textId="477658DF" w:rsidR="00D41076" w:rsidRPr="006E469A" w:rsidRDefault="0074160E">
      <w:pPr>
        <w:pStyle w:val="Heading4"/>
        <w:numPr>
          <w:ilvl w:val="2"/>
          <w:numId w:val="13"/>
        </w:numPr>
        <w:tabs>
          <w:tab w:val="left" w:pos="608"/>
        </w:tabs>
        <w:rPr>
          <w:color w:val="000000" w:themeColor="text1"/>
        </w:rPr>
      </w:pPr>
      <w:bookmarkStart w:id="27" w:name="2.3.3_Technical_Section_III:_Milestones"/>
      <w:bookmarkStart w:id="28" w:name="_Ref56686063"/>
      <w:bookmarkEnd w:id="27"/>
      <w:r w:rsidRPr="006E469A">
        <w:rPr>
          <w:color w:val="000000" w:themeColor="text1"/>
        </w:rPr>
        <w:t>Technical Section III:</w:t>
      </w:r>
      <w:r w:rsidRPr="006E469A">
        <w:rPr>
          <w:color w:val="000000" w:themeColor="text1"/>
          <w:spacing w:val="-7"/>
        </w:rPr>
        <w:t xml:space="preserve"> </w:t>
      </w:r>
      <w:r w:rsidR="00FE427F" w:rsidRPr="006E469A">
        <w:rPr>
          <w:color w:val="000000" w:themeColor="text1"/>
        </w:rPr>
        <w:t>Operations and ISS Utilization</w:t>
      </w:r>
      <w:bookmarkEnd w:id="28"/>
    </w:p>
    <w:p w14:paraId="725D1774" w14:textId="77777777" w:rsidR="00E74D36" w:rsidRPr="006E469A" w:rsidRDefault="00E74D36" w:rsidP="004B09CC">
      <w:pPr>
        <w:pStyle w:val="BodyText"/>
        <w:spacing w:before="11"/>
        <w:ind w:left="108"/>
        <w:rPr>
          <w:bCs/>
          <w:iCs/>
          <w:color w:val="000000" w:themeColor="text1"/>
          <w:sz w:val="20"/>
        </w:rPr>
      </w:pPr>
      <w:bookmarkStart w:id="29" w:name="_Hlk55189433"/>
    </w:p>
    <w:p w14:paraId="7859A570" w14:textId="1DDA902D" w:rsidR="00E74D36" w:rsidRDefault="00AC3B87" w:rsidP="004B09CC">
      <w:pPr>
        <w:pStyle w:val="BodyText"/>
        <w:spacing w:before="1"/>
        <w:ind w:left="108" w:right="137"/>
        <w:rPr>
          <w:color w:val="000000" w:themeColor="text1"/>
        </w:rPr>
      </w:pPr>
      <w:r>
        <w:rPr>
          <w:color w:val="000000" w:themeColor="text1"/>
        </w:rPr>
        <w:t>Operations and ISS utilization</w:t>
      </w:r>
      <w:r w:rsidR="00E74D36" w:rsidRPr="006E469A">
        <w:rPr>
          <w:color w:val="000000" w:themeColor="text1"/>
        </w:rPr>
        <w:t xml:space="preserve"> will </w:t>
      </w:r>
      <w:r>
        <w:rPr>
          <w:color w:val="000000" w:themeColor="text1"/>
        </w:rPr>
        <w:t>be assessed</w:t>
      </w:r>
      <w:r w:rsidR="007E234C" w:rsidRPr="006E469A">
        <w:rPr>
          <w:color w:val="000000" w:themeColor="text1"/>
        </w:rPr>
        <w:t xml:space="preserve"> </w:t>
      </w:r>
      <w:r w:rsidR="00E74D36" w:rsidRPr="006E469A">
        <w:rPr>
          <w:color w:val="000000" w:themeColor="text1"/>
        </w:rPr>
        <w:t xml:space="preserve">based on </w:t>
      </w:r>
      <w:r>
        <w:rPr>
          <w:color w:val="000000" w:themeColor="text1"/>
        </w:rPr>
        <w:t>the project’s</w:t>
      </w:r>
      <w:r w:rsidR="00E74D36" w:rsidRPr="006E469A">
        <w:rPr>
          <w:color w:val="000000" w:themeColor="text1"/>
        </w:rPr>
        <w:t xml:space="preserve"> </w:t>
      </w:r>
      <w:r w:rsidR="00B26C32">
        <w:rPr>
          <w:color w:val="000000" w:themeColor="text1"/>
        </w:rPr>
        <w:t xml:space="preserve">detailed description of the facility, flight hardware, and other resources required to execute the defined concept of operations to meet defined science requirements for the payload. The details required to assess </w:t>
      </w:r>
      <w:r w:rsidR="00B26C32" w:rsidRPr="006E469A">
        <w:rPr>
          <w:color w:val="000000" w:themeColor="text1"/>
        </w:rPr>
        <w:t>readiness for</w:t>
      </w:r>
      <w:r w:rsidR="00B26C32">
        <w:rPr>
          <w:color w:val="000000" w:themeColor="text1"/>
        </w:rPr>
        <w:t xml:space="preserve"> </w:t>
      </w:r>
      <w:r w:rsidR="00B26C32" w:rsidRPr="006E469A">
        <w:rPr>
          <w:color w:val="000000" w:themeColor="text1"/>
        </w:rPr>
        <w:t>operations and appropriate utilization of scarce ISS resources includ</w:t>
      </w:r>
      <w:r w:rsidR="00B26C32">
        <w:rPr>
          <w:color w:val="000000" w:themeColor="text1"/>
        </w:rPr>
        <w:t>e</w:t>
      </w:r>
      <w:r w:rsidR="00B26C32" w:rsidRPr="006E469A">
        <w:rPr>
          <w:color w:val="000000" w:themeColor="text1"/>
        </w:rPr>
        <w:t xml:space="preserve"> power, mass, volume, and interface requirements; installation and operations impact on ISS crew time; hazards; regulatory compliance; data collection and downlink needs; and whether the project offramp or completion criteria are defined and consistent with ISS </w:t>
      </w:r>
      <w:r w:rsidR="00B26C32">
        <w:rPr>
          <w:color w:val="000000" w:themeColor="text1"/>
        </w:rPr>
        <w:t>o</w:t>
      </w:r>
      <w:r w:rsidR="00B26C32" w:rsidRPr="006E469A">
        <w:rPr>
          <w:color w:val="000000" w:themeColor="text1"/>
        </w:rPr>
        <w:t>perations sustainability</w:t>
      </w:r>
      <w:r w:rsidR="00E74D36" w:rsidRPr="006E469A">
        <w:rPr>
          <w:color w:val="000000" w:themeColor="text1"/>
        </w:rPr>
        <w:t xml:space="preserve">. </w:t>
      </w:r>
      <w:r w:rsidR="00F00C62">
        <w:rPr>
          <w:color w:val="000000" w:themeColor="text1"/>
        </w:rPr>
        <w:t>The project will be evaluated based on resource utilization for each flight as well as the program as a whole</w:t>
      </w:r>
      <w:r w:rsidR="009B004A">
        <w:rPr>
          <w:color w:val="000000" w:themeColor="text1"/>
        </w:rPr>
        <w:t>.</w:t>
      </w:r>
    </w:p>
    <w:p w14:paraId="5CE9641A" w14:textId="77777777" w:rsidR="00DF1CDE" w:rsidRDefault="00DF1CDE" w:rsidP="00DF1CDE">
      <w:pPr>
        <w:pStyle w:val="BodyText"/>
        <w:spacing w:before="1"/>
        <w:ind w:left="108" w:right="137"/>
        <w:rPr>
          <w:color w:val="000000" w:themeColor="text1"/>
        </w:rPr>
      </w:pPr>
    </w:p>
    <w:p w14:paraId="654B445D" w14:textId="448D81C4" w:rsidR="009546CA" w:rsidRDefault="005908F6" w:rsidP="007E6422">
      <w:pPr>
        <w:pStyle w:val="BodyText"/>
        <w:spacing w:before="1"/>
        <w:ind w:left="108" w:right="137"/>
        <w:rPr>
          <w:color w:val="000000" w:themeColor="text1"/>
          <w:u w:val="single"/>
        </w:rPr>
      </w:pPr>
      <w:r>
        <w:rPr>
          <w:color w:val="000000" w:themeColor="text1"/>
        </w:rPr>
        <w:t xml:space="preserve">Unless </w:t>
      </w:r>
      <w:r w:rsidR="00F00C62">
        <w:rPr>
          <w:color w:val="000000" w:themeColor="text1"/>
        </w:rPr>
        <w:t>offeror</w:t>
      </w:r>
      <w:r w:rsidR="0040579B">
        <w:rPr>
          <w:color w:val="000000" w:themeColor="text1"/>
        </w:rPr>
        <w:t>s</w:t>
      </w:r>
      <w:r>
        <w:rPr>
          <w:color w:val="000000" w:themeColor="text1"/>
        </w:rPr>
        <w:t xml:space="preserve"> </w:t>
      </w:r>
      <w:r w:rsidR="0040579B">
        <w:rPr>
          <w:color w:val="000000" w:themeColor="text1"/>
        </w:rPr>
        <w:t>are</w:t>
      </w:r>
      <w:r>
        <w:rPr>
          <w:color w:val="000000" w:themeColor="text1"/>
        </w:rPr>
        <w:t xml:space="preserve"> serving as their own </w:t>
      </w:r>
      <w:r w:rsidR="0040579B">
        <w:rPr>
          <w:color w:val="000000" w:themeColor="text1"/>
        </w:rPr>
        <w:t>I</w:t>
      </w:r>
      <w:r>
        <w:rPr>
          <w:color w:val="000000" w:themeColor="text1"/>
        </w:rPr>
        <w:t xml:space="preserve">mplementation </w:t>
      </w:r>
      <w:r w:rsidR="0040579B">
        <w:rPr>
          <w:color w:val="000000" w:themeColor="text1"/>
        </w:rPr>
        <w:t>P</w:t>
      </w:r>
      <w:r>
        <w:rPr>
          <w:color w:val="000000" w:themeColor="text1"/>
        </w:rPr>
        <w:t>artner, they must</w:t>
      </w:r>
      <w:r w:rsidRPr="3482177E">
        <w:rPr>
          <w:color w:val="000000" w:themeColor="text1"/>
        </w:rPr>
        <w:t xml:space="preserve"> discuss </w:t>
      </w:r>
      <w:r>
        <w:rPr>
          <w:color w:val="000000" w:themeColor="text1"/>
        </w:rPr>
        <w:t>all</w:t>
      </w:r>
      <w:r w:rsidRPr="3482177E">
        <w:rPr>
          <w:color w:val="000000" w:themeColor="text1"/>
        </w:rPr>
        <w:t xml:space="preserve"> aspects of the experiment with their Implementation Partner. </w:t>
      </w:r>
      <w:r w:rsidR="3482177E" w:rsidRPr="3482177E">
        <w:rPr>
          <w:color w:val="000000" w:themeColor="text1"/>
        </w:rPr>
        <w:t xml:space="preserve">Consider the resources and support requirements for </w:t>
      </w:r>
      <w:r w:rsidR="3482177E" w:rsidRPr="3482177E">
        <w:rPr>
          <w:color w:val="000000" w:themeColor="text1"/>
        </w:rPr>
        <w:lastRenderedPageBreak/>
        <w:t xml:space="preserve">proper execution, the time required to operate the experiment, and the overall duration of the experiment in space </w:t>
      </w:r>
      <w:r w:rsidR="00F06251">
        <w:rPr>
          <w:color w:val="000000" w:themeColor="text1"/>
        </w:rPr>
        <w:t>necessary</w:t>
      </w:r>
      <w:r w:rsidR="3482177E" w:rsidRPr="3482177E">
        <w:rPr>
          <w:color w:val="000000" w:themeColor="text1"/>
        </w:rPr>
        <w:t xml:space="preserve"> to meet each of the defined science requirements. Provide details unique to the experimental design that someone unfamiliar with the science or the experimental design will need to know to be able to operate or troubleshoot it should the PI not be immediately able to help. </w:t>
      </w:r>
      <w:bookmarkStart w:id="30" w:name="_Hlk113704101"/>
      <w:r w:rsidR="000D149E">
        <w:rPr>
          <w:color w:val="000000" w:themeColor="text1"/>
        </w:rPr>
        <w:t>Offerors</w:t>
      </w:r>
      <w:r w:rsidR="002352AD">
        <w:rPr>
          <w:color w:val="000000" w:themeColor="text1"/>
        </w:rPr>
        <w:t xml:space="preserve"> </w:t>
      </w:r>
      <w:r w:rsidR="003F3C4B">
        <w:rPr>
          <w:color w:val="000000" w:themeColor="text1"/>
        </w:rPr>
        <w:t xml:space="preserve">shall </w:t>
      </w:r>
      <w:r w:rsidR="00704A06">
        <w:rPr>
          <w:color w:val="000000" w:themeColor="text1"/>
        </w:rPr>
        <w:t>submit a</w:t>
      </w:r>
      <w:r w:rsidR="002352AD">
        <w:rPr>
          <w:color w:val="000000" w:themeColor="text1"/>
        </w:rPr>
        <w:t xml:space="preserve"> Preliminary Experiment Requirements Document (P-ERD) </w:t>
      </w:r>
      <w:r w:rsidR="00704A06">
        <w:rPr>
          <w:color w:val="000000" w:themeColor="text1"/>
        </w:rPr>
        <w:t>(</w:t>
      </w:r>
      <w:r w:rsidR="00DA21E1">
        <w:rPr>
          <w:color w:val="000000" w:themeColor="text1"/>
        </w:rPr>
        <w:t xml:space="preserve">example </w:t>
      </w:r>
      <w:r w:rsidR="00704A06">
        <w:rPr>
          <w:color w:val="000000" w:themeColor="text1"/>
        </w:rPr>
        <w:t xml:space="preserve">format provided in </w:t>
      </w:r>
      <w:r w:rsidR="00D721E8">
        <w:rPr>
          <w:color w:val="000000" w:themeColor="text1"/>
        </w:rPr>
        <w:t>A</w:t>
      </w:r>
      <w:r w:rsidR="002352AD">
        <w:rPr>
          <w:color w:val="000000" w:themeColor="text1"/>
        </w:rPr>
        <w:t>ppendix</w:t>
      </w:r>
      <w:r w:rsidR="00D721E8">
        <w:rPr>
          <w:color w:val="000000" w:themeColor="text1"/>
        </w:rPr>
        <w:t xml:space="preserve"> </w:t>
      </w:r>
      <w:r w:rsidR="0083112B">
        <w:rPr>
          <w:color w:val="000000" w:themeColor="text1"/>
        </w:rPr>
        <w:t>C</w:t>
      </w:r>
      <w:r w:rsidR="00704A06">
        <w:rPr>
          <w:color w:val="000000" w:themeColor="text1"/>
        </w:rPr>
        <w:t>, offerors</w:t>
      </w:r>
      <w:r w:rsidR="0040579B">
        <w:rPr>
          <w:color w:val="000000" w:themeColor="text1"/>
        </w:rPr>
        <w:t>’</w:t>
      </w:r>
      <w:r w:rsidR="00704A06">
        <w:rPr>
          <w:color w:val="000000" w:themeColor="text1"/>
        </w:rPr>
        <w:t xml:space="preserve"> format is acceptable)</w:t>
      </w:r>
      <w:r w:rsidR="002352AD">
        <w:rPr>
          <w:color w:val="000000" w:themeColor="text1"/>
        </w:rPr>
        <w:t xml:space="preserve"> </w:t>
      </w:r>
      <w:r w:rsidR="00542394">
        <w:rPr>
          <w:color w:val="000000" w:themeColor="text1"/>
        </w:rPr>
        <w:t xml:space="preserve">for </w:t>
      </w:r>
      <w:r w:rsidR="003E0BD7">
        <w:rPr>
          <w:color w:val="000000" w:themeColor="text1"/>
        </w:rPr>
        <w:t>P</w:t>
      </w:r>
      <w:r w:rsidR="00542394">
        <w:rPr>
          <w:color w:val="000000" w:themeColor="text1"/>
        </w:rPr>
        <w:t xml:space="preserve">hase </w:t>
      </w:r>
      <w:r w:rsidR="003E0BD7">
        <w:rPr>
          <w:color w:val="000000" w:themeColor="text1"/>
        </w:rPr>
        <w:t>1</w:t>
      </w:r>
      <w:r w:rsidR="00542394">
        <w:rPr>
          <w:color w:val="000000" w:themeColor="text1"/>
        </w:rPr>
        <w:t xml:space="preserve"> at a minimum</w:t>
      </w:r>
      <w:r w:rsidR="007A4056">
        <w:rPr>
          <w:color w:val="000000" w:themeColor="text1"/>
        </w:rPr>
        <w:t>,</w:t>
      </w:r>
      <w:r w:rsidR="00542394">
        <w:rPr>
          <w:color w:val="000000" w:themeColor="text1"/>
        </w:rPr>
        <w:t xml:space="preserve"> </w:t>
      </w:r>
      <w:r w:rsidR="002352AD">
        <w:rPr>
          <w:color w:val="000000" w:themeColor="text1"/>
        </w:rPr>
        <w:t xml:space="preserve">to provide additional details related to this section. </w:t>
      </w:r>
      <w:bookmarkEnd w:id="30"/>
      <w:r w:rsidR="00B3605C">
        <w:rPr>
          <w:color w:val="000000" w:themeColor="text1"/>
        </w:rPr>
        <w:t xml:space="preserve">Provide known requirements for subsequent phases if known. </w:t>
      </w:r>
      <w:r w:rsidR="3482177E" w:rsidRPr="3482177E">
        <w:rPr>
          <w:i/>
          <w:iCs/>
          <w:color w:val="000000" w:themeColor="text1"/>
        </w:rPr>
        <w:t>Failure to adequately address the operations and utilization response elements below may result in a non</w:t>
      </w:r>
      <w:r w:rsidR="00C002FE">
        <w:rPr>
          <w:i/>
          <w:iCs/>
          <w:color w:val="000000" w:themeColor="text1"/>
        </w:rPr>
        <w:t>-</w:t>
      </w:r>
      <w:r w:rsidR="3482177E" w:rsidRPr="3482177E">
        <w:rPr>
          <w:i/>
          <w:iCs/>
          <w:color w:val="000000" w:themeColor="text1"/>
        </w:rPr>
        <w:t>selectable proposal.</w:t>
      </w:r>
      <w:bookmarkStart w:id="31" w:name="_Hlk55843316"/>
    </w:p>
    <w:p w14:paraId="5E72BA2C" w14:textId="63B9ADBE" w:rsidR="00E74D36" w:rsidRPr="006E469A" w:rsidRDefault="00E74D36" w:rsidP="004B09CC">
      <w:pPr>
        <w:pStyle w:val="BodyText"/>
        <w:tabs>
          <w:tab w:val="left" w:pos="6209"/>
        </w:tabs>
        <w:spacing w:before="240" w:after="120"/>
        <w:ind w:left="108"/>
        <w:rPr>
          <w:iCs/>
          <w:color w:val="000000" w:themeColor="text1"/>
        </w:rPr>
      </w:pPr>
      <w:r w:rsidRPr="006E469A">
        <w:rPr>
          <w:color w:val="000000" w:themeColor="text1"/>
          <w:u w:val="single"/>
        </w:rPr>
        <w:t>Response Elements:</w:t>
      </w:r>
    </w:p>
    <w:bookmarkEnd w:id="29"/>
    <w:p w14:paraId="323416FC" w14:textId="37DF4E99" w:rsidR="00FE427F" w:rsidRPr="006E469A" w:rsidRDefault="00E36383" w:rsidP="004B09CC">
      <w:pPr>
        <w:pStyle w:val="ListParagraph"/>
        <w:numPr>
          <w:ilvl w:val="0"/>
          <w:numId w:val="19"/>
        </w:numPr>
        <w:tabs>
          <w:tab w:val="left" w:pos="748"/>
        </w:tabs>
        <w:spacing w:before="240"/>
        <w:ind w:left="749" w:right="245"/>
        <w:rPr>
          <w:color w:val="000000" w:themeColor="text1"/>
        </w:rPr>
      </w:pPr>
      <w:r w:rsidRPr="006E469A">
        <w:rPr>
          <w:i/>
          <w:color w:val="000000" w:themeColor="text1"/>
        </w:rPr>
        <w:t xml:space="preserve">Potential </w:t>
      </w:r>
      <w:r w:rsidR="00FE427F" w:rsidRPr="006E469A">
        <w:rPr>
          <w:i/>
          <w:color w:val="000000" w:themeColor="text1"/>
        </w:rPr>
        <w:t>ISS hazards are identified</w:t>
      </w:r>
      <w:r w:rsidR="00D71FDE">
        <w:rPr>
          <w:i/>
          <w:color w:val="000000" w:themeColor="text1"/>
        </w:rPr>
        <w:t>,</w:t>
      </w:r>
      <w:r w:rsidR="00FE427F" w:rsidRPr="006E469A">
        <w:rPr>
          <w:i/>
          <w:color w:val="000000" w:themeColor="text1"/>
        </w:rPr>
        <w:t xml:space="preserve"> and </w:t>
      </w:r>
      <w:r w:rsidR="008669A8">
        <w:rPr>
          <w:i/>
          <w:color w:val="000000" w:themeColor="text1"/>
        </w:rPr>
        <w:t xml:space="preserve">approaches to mitigate </w:t>
      </w:r>
      <w:r w:rsidR="004C1E76">
        <w:rPr>
          <w:i/>
          <w:color w:val="000000" w:themeColor="text1"/>
        </w:rPr>
        <w:t xml:space="preserve">risk </w:t>
      </w:r>
      <w:r w:rsidR="008669A8">
        <w:rPr>
          <w:i/>
          <w:color w:val="000000" w:themeColor="text1"/>
        </w:rPr>
        <w:t>or remove hazard</w:t>
      </w:r>
      <w:r w:rsidR="00A536EB">
        <w:rPr>
          <w:i/>
          <w:color w:val="000000" w:themeColor="text1"/>
        </w:rPr>
        <w:t xml:space="preserve"> are </w:t>
      </w:r>
      <w:r w:rsidR="00301EAE">
        <w:rPr>
          <w:i/>
          <w:color w:val="000000" w:themeColor="text1"/>
        </w:rPr>
        <w:t>provided</w:t>
      </w:r>
      <w:r w:rsidR="00FE427F" w:rsidRPr="006E469A">
        <w:rPr>
          <w:i/>
          <w:color w:val="000000" w:themeColor="text1"/>
        </w:rPr>
        <w:t xml:space="preserve">: </w:t>
      </w:r>
      <w:r w:rsidRPr="006E469A">
        <w:rPr>
          <w:iCs/>
          <w:color w:val="000000" w:themeColor="text1"/>
        </w:rPr>
        <w:t xml:space="preserve">Clearly </w:t>
      </w:r>
      <w:r w:rsidRPr="006E469A">
        <w:rPr>
          <w:color w:val="000000" w:themeColor="text1"/>
        </w:rPr>
        <w:t>i</w:t>
      </w:r>
      <w:r w:rsidR="00FE427F" w:rsidRPr="006E469A">
        <w:rPr>
          <w:color w:val="000000" w:themeColor="text1"/>
        </w:rPr>
        <w:t>dentif</w:t>
      </w:r>
      <w:r w:rsidRPr="006E469A">
        <w:rPr>
          <w:color w:val="000000" w:themeColor="text1"/>
        </w:rPr>
        <w:t>y</w:t>
      </w:r>
      <w:r w:rsidR="00FE427F" w:rsidRPr="006E469A">
        <w:rPr>
          <w:color w:val="000000" w:themeColor="text1"/>
        </w:rPr>
        <w:t xml:space="preserve"> potential ISS </w:t>
      </w:r>
      <w:r w:rsidRPr="006E469A">
        <w:rPr>
          <w:color w:val="000000" w:themeColor="text1"/>
        </w:rPr>
        <w:t>h</w:t>
      </w:r>
      <w:r w:rsidR="00FE427F" w:rsidRPr="006E469A">
        <w:rPr>
          <w:color w:val="000000" w:themeColor="text1"/>
        </w:rPr>
        <w:t>azards</w:t>
      </w:r>
      <w:r w:rsidRPr="006E469A">
        <w:rPr>
          <w:color w:val="000000" w:themeColor="text1"/>
        </w:rPr>
        <w:t xml:space="preserve"> along with </w:t>
      </w:r>
      <w:r w:rsidR="00FE427F" w:rsidRPr="006E469A">
        <w:rPr>
          <w:color w:val="000000" w:themeColor="text1"/>
        </w:rPr>
        <w:t>a relevant basis</w:t>
      </w:r>
      <w:r w:rsidRPr="006E469A">
        <w:rPr>
          <w:color w:val="000000" w:themeColor="text1"/>
        </w:rPr>
        <w:t xml:space="preserve"> for identification</w:t>
      </w:r>
      <w:r w:rsidR="00A349CD">
        <w:rPr>
          <w:color w:val="000000" w:themeColor="text1"/>
        </w:rPr>
        <w:t xml:space="preserve"> for each </w:t>
      </w:r>
      <w:r w:rsidR="00B73B3E">
        <w:rPr>
          <w:color w:val="000000" w:themeColor="text1"/>
        </w:rPr>
        <w:t>phase</w:t>
      </w:r>
      <w:r w:rsidR="00FE427F" w:rsidRPr="006E469A">
        <w:rPr>
          <w:color w:val="000000" w:themeColor="text1"/>
        </w:rPr>
        <w:t>. This criteri</w:t>
      </w:r>
      <w:r w:rsidRPr="006E469A">
        <w:rPr>
          <w:color w:val="000000" w:themeColor="text1"/>
        </w:rPr>
        <w:t>on</w:t>
      </w:r>
      <w:r w:rsidR="00FE427F" w:rsidRPr="006E469A">
        <w:rPr>
          <w:color w:val="000000" w:themeColor="text1"/>
        </w:rPr>
        <w:t xml:space="preserve"> includes contribution by the Implementation Partner. Provide potential </w:t>
      </w:r>
      <w:r w:rsidRPr="006E469A">
        <w:rPr>
          <w:color w:val="000000" w:themeColor="text1"/>
        </w:rPr>
        <w:t>h</w:t>
      </w:r>
      <w:r w:rsidR="00FE427F" w:rsidRPr="006E469A">
        <w:rPr>
          <w:color w:val="000000" w:themeColor="text1"/>
        </w:rPr>
        <w:t xml:space="preserve">azard </w:t>
      </w:r>
      <w:r w:rsidR="00A536EB">
        <w:rPr>
          <w:color w:val="000000" w:themeColor="text1"/>
        </w:rPr>
        <w:t xml:space="preserve">control </w:t>
      </w:r>
      <w:r w:rsidR="00FE427F" w:rsidRPr="006E469A">
        <w:rPr>
          <w:color w:val="000000" w:themeColor="text1"/>
        </w:rPr>
        <w:t xml:space="preserve">activities with </w:t>
      </w:r>
      <w:r w:rsidRPr="006E469A">
        <w:rPr>
          <w:color w:val="000000" w:themeColor="text1"/>
        </w:rPr>
        <w:t xml:space="preserve">known </w:t>
      </w:r>
      <w:r w:rsidR="00FE427F" w:rsidRPr="006E469A">
        <w:rPr>
          <w:color w:val="000000" w:themeColor="text1"/>
        </w:rPr>
        <w:t>schedule and cost impacts.</w:t>
      </w:r>
      <w:r w:rsidR="00DA76FB">
        <w:rPr>
          <w:color w:val="000000" w:themeColor="text1"/>
        </w:rPr>
        <w:t xml:space="preserve"> </w:t>
      </w:r>
      <w:r w:rsidR="00DA76FB">
        <w:t>(weight = 0.1)</w:t>
      </w:r>
    </w:p>
    <w:p w14:paraId="45527748" w14:textId="174E42A9" w:rsidR="00FE427F" w:rsidRPr="00D261E0" w:rsidRDefault="00FE427F" w:rsidP="00D261E0">
      <w:pPr>
        <w:pStyle w:val="ListParagraph"/>
        <w:numPr>
          <w:ilvl w:val="0"/>
          <w:numId w:val="19"/>
        </w:numPr>
        <w:tabs>
          <w:tab w:val="left" w:pos="748"/>
        </w:tabs>
        <w:spacing w:before="240"/>
        <w:ind w:left="749" w:right="245"/>
        <w:rPr>
          <w:color w:val="000000" w:themeColor="text1"/>
        </w:rPr>
      </w:pPr>
      <w:bookmarkStart w:id="32" w:name="_Ref56686134"/>
      <w:bookmarkStart w:id="33" w:name="_Hlk55843109"/>
      <w:r w:rsidRPr="00D261E0">
        <w:rPr>
          <w:i/>
          <w:color w:val="000000" w:themeColor="text1"/>
        </w:rPr>
        <w:t xml:space="preserve">Installation and operations </w:t>
      </w:r>
      <w:r w:rsidR="00C351FA" w:rsidRPr="00D261E0">
        <w:rPr>
          <w:i/>
          <w:color w:val="000000" w:themeColor="text1"/>
        </w:rPr>
        <w:t>impact</w:t>
      </w:r>
      <w:r w:rsidRPr="00D261E0">
        <w:rPr>
          <w:i/>
          <w:color w:val="000000" w:themeColor="text1"/>
        </w:rPr>
        <w:t xml:space="preserve"> on ISS crew time are defined and sustainable</w:t>
      </w:r>
      <w:r w:rsidR="00804413" w:rsidRPr="00D261E0">
        <w:rPr>
          <w:i/>
          <w:color w:val="000000" w:themeColor="text1"/>
        </w:rPr>
        <w:t>:</w:t>
      </w:r>
      <w:r w:rsidRPr="00D261E0">
        <w:rPr>
          <w:i/>
          <w:color w:val="000000" w:themeColor="text1"/>
        </w:rPr>
        <w:t xml:space="preserve"> </w:t>
      </w:r>
      <w:r w:rsidRPr="00D261E0">
        <w:rPr>
          <w:color w:val="000000" w:themeColor="text1"/>
        </w:rPr>
        <w:t>Working with</w:t>
      </w:r>
      <w:r w:rsidR="00D94DD9">
        <w:rPr>
          <w:color w:val="000000" w:themeColor="text1"/>
        </w:rPr>
        <w:t xml:space="preserve"> the</w:t>
      </w:r>
      <w:r w:rsidRPr="00D261E0">
        <w:rPr>
          <w:color w:val="000000" w:themeColor="text1"/>
        </w:rPr>
        <w:t xml:space="preserve"> Implementation Partner </w:t>
      </w:r>
      <w:r w:rsidR="00A226F8" w:rsidRPr="00D261E0">
        <w:rPr>
          <w:color w:val="000000" w:themeColor="text1"/>
        </w:rPr>
        <w:t>(</w:t>
      </w:r>
      <w:r w:rsidRPr="00D261E0">
        <w:rPr>
          <w:color w:val="000000" w:themeColor="text1"/>
        </w:rPr>
        <w:t>where applicable</w:t>
      </w:r>
      <w:r w:rsidR="00A226F8" w:rsidRPr="00D261E0">
        <w:rPr>
          <w:color w:val="000000" w:themeColor="text1"/>
        </w:rPr>
        <w:t>)</w:t>
      </w:r>
      <w:r w:rsidRPr="00D261E0">
        <w:rPr>
          <w:color w:val="000000" w:themeColor="text1"/>
        </w:rPr>
        <w:t>, estimate</w:t>
      </w:r>
      <w:r w:rsidR="000E5A5B">
        <w:rPr>
          <w:color w:val="000000" w:themeColor="text1"/>
        </w:rPr>
        <w:t>,</w:t>
      </w:r>
      <w:r w:rsidR="00F16684">
        <w:rPr>
          <w:color w:val="000000" w:themeColor="text1"/>
        </w:rPr>
        <w:t xml:space="preserve"> for each </w:t>
      </w:r>
      <w:r w:rsidR="00B73B3E">
        <w:rPr>
          <w:color w:val="000000" w:themeColor="text1"/>
        </w:rPr>
        <w:t>phase</w:t>
      </w:r>
      <w:r w:rsidR="000E5A5B">
        <w:rPr>
          <w:color w:val="000000" w:themeColor="text1"/>
        </w:rPr>
        <w:t>,</w:t>
      </w:r>
      <w:r w:rsidRPr="00D261E0">
        <w:rPr>
          <w:color w:val="000000" w:themeColor="text1"/>
        </w:rPr>
        <w:t xml:space="preserve"> </w:t>
      </w:r>
      <w:r w:rsidR="00D94DD9">
        <w:rPr>
          <w:color w:val="000000" w:themeColor="text1"/>
        </w:rPr>
        <w:t xml:space="preserve">the </w:t>
      </w:r>
      <w:r w:rsidR="00E36383" w:rsidRPr="00D261E0">
        <w:rPr>
          <w:color w:val="000000" w:themeColor="text1"/>
        </w:rPr>
        <w:t>c</w:t>
      </w:r>
      <w:r w:rsidRPr="00D261E0">
        <w:rPr>
          <w:color w:val="000000" w:themeColor="text1"/>
        </w:rPr>
        <w:t xml:space="preserve">rew time </w:t>
      </w:r>
      <w:r w:rsidR="00A226F8" w:rsidRPr="00D261E0">
        <w:rPr>
          <w:color w:val="000000" w:themeColor="text1"/>
        </w:rPr>
        <w:t>required</w:t>
      </w:r>
      <w:r w:rsidRPr="00D261E0">
        <w:rPr>
          <w:color w:val="000000" w:themeColor="text1"/>
        </w:rPr>
        <w:t xml:space="preserve"> for installation and</w:t>
      </w:r>
      <w:r w:rsidR="00A226F8" w:rsidRPr="00D261E0">
        <w:rPr>
          <w:color w:val="000000" w:themeColor="text1"/>
        </w:rPr>
        <w:t xml:space="preserve"> operation</w:t>
      </w:r>
      <w:r w:rsidRPr="00D261E0">
        <w:rPr>
          <w:color w:val="000000" w:themeColor="text1"/>
        </w:rPr>
        <w:t xml:space="preserve">. </w:t>
      </w:r>
      <w:r w:rsidR="00A226F8" w:rsidRPr="00D261E0">
        <w:rPr>
          <w:color w:val="000000" w:themeColor="text1"/>
        </w:rPr>
        <w:t>Provide</w:t>
      </w:r>
      <w:r w:rsidRPr="00D261E0">
        <w:rPr>
          <w:color w:val="000000" w:themeColor="text1"/>
        </w:rPr>
        <w:t xml:space="preserve"> </w:t>
      </w:r>
      <w:r w:rsidR="00D261E0">
        <w:rPr>
          <w:color w:val="000000" w:themeColor="text1"/>
        </w:rPr>
        <w:t>estimates</w:t>
      </w:r>
      <w:r w:rsidR="00D261E0" w:rsidRPr="00D261E0">
        <w:rPr>
          <w:color w:val="000000" w:themeColor="text1"/>
        </w:rPr>
        <w:t xml:space="preserve"> </w:t>
      </w:r>
      <w:r w:rsidRPr="00D261E0">
        <w:rPr>
          <w:color w:val="000000" w:themeColor="text1"/>
        </w:rPr>
        <w:t>of these times, substantiated by a basis of estimate</w:t>
      </w:r>
      <w:r w:rsidR="00A226F8" w:rsidRPr="00D261E0">
        <w:rPr>
          <w:color w:val="000000" w:themeColor="text1"/>
        </w:rPr>
        <w:t xml:space="preserve"> where possible</w:t>
      </w:r>
      <w:r w:rsidRPr="00D261E0">
        <w:rPr>
          <w:color w:val="000000" w:themeColor="text1"/>
        </w:rPr>
        <w:t>.</w:t>
      </w:r>
      <w:r w:rsidR="006B484D">
        <w:rPr>
          <w:color w:val="000000" w:themeColor="text1"/>
        </w:rPr>
        <w:t xml:space="preserve"> </w:t>
      </w:r>
      <w:r w:rsidR="00D261E0" w:rsidRPr="00D261E0">
        <w:rPr>
          <w:color w:val="000000" w:themeColor="text1"/>
        </w:rPr>
        <w:t>Crew</w:t>
      </w:r>
      <w:r w:rsidR="00CC3F7F">
        <w:rPr>
          <w:color w:val="000000" w:themeColor="text1"/>
        </w:rPr>
        <w:t xml:space="preserve"> </w:t>
      </w:r>
      <w:r w:rsidR="00D261E0" w:rsidRPr="00D261E0">
        <w:rPr>
          <w:color w:val="000000" w:themeColor="text1"/>
        </w:rPr>
        <w:t>time estimates can</w:t>
      </w:r>
      <w:r w:rsidR="00567F73" w:rsidRPr="00D261E0">
        <w:rPr>
          <w:color w:val="000000" w:themeColor="text1"/>
        </w:rPr>
        <w:t xml:space="preserve"> be addressed in</w:t>
      </w:r>
      <w:r w:rsidR="00D261E0" w:rsidRPr="00D261E0">
        <w:rPr>
          <w:color w:val="000000" w:themeColor="text1"/>
        </w:rPr>
        <w:t xml:space="preserve"> a</w:t>
      </w:r>
      <w:r w:rsidR="00567F73" w:rsidRPr="00D261E0">
        <w:rPr>
          <w:color w:val="000000" w:themeColor="text1"/>
        </w:rPr>
        <w:t xml:space="preserve"> Preliminary Experiment Requirements Document (P-ERD)</w:t>
      </w:r>
      <w:r w:rsidR="00D261E0" w:rsidRPr="00D261E0">
        <w:rPr>
          <w:color w:val="000000" w:themeColor="text1"/>
        </w:rPr>
        <w:t xml:space="preserve"> appendix (</w:t>
      </w:r>
      <w:r w:rsidR="0081454E">
        <w:rPr>
          <w:color w:val="000000" w:themeColor="text1"/>
        </w:rPr>
        <w:t>s</w:t>
      </w:r>
      <w:r w:rsidR="00D261E0" w:rsidRPr="00D261E0">
        <w:rPr>
          <w:color w:val="000000" w:themeColor="text1"/>
        </w:rPr>
        <w:t>ee</w:t>
      </w:r>
      <w:r w:rsidR="0081454E">
        <w:rPr>
          <w:color w:val="000000" w:themeColor="text1"/>
        </w:rPr>
        <w:t xml:space="preserve"> </w:t>
      </w:r>
      <w:r w:rsidR="0081454E">
        <w:rPr>
          <w:color w:val="000000" w:themeColor="text1"/>
        </w:rPr>
        <w:fldChar w:fldCharType="begin"/>
      </w:r>
      <w:r w:rsidR="0081454E">
        <w:rPr>
          <w:color w:val="000000" w:themeColor="text1"/>
        </w:rPr>
        <w:instrText xml:space="preserve"> REF _Ref56686009 \r \h </w:instrText>
      </w:r>
      <w:r w:rsidR="0081454E">
        <w:rPr>
          <w:color w:val="000000" w:themeColor="text1"/>
        </w:rPr>
      </w:r>
      <w:r w:rsidR="0081454E">
        <w:rPr>
          <w:color w:val="000000" w:themeColor="text1"/>
        </w:rPr>
        <w:fldChar w:fldCharType="separate"/>
      </w:r>
      <w:r w:rsidR="00DC0A3F">
        <w:rPr>
          <w:color w:val="000000" w:themeColor="text1"/>
        </w:rPr>
        <w:t>Appendix C</w:t>
      </w:r>
      <w:r w:rsidR="0081454E">
        <w:rPr>
          <w:color w:val="000000" w:themeColor="text1"/>
        </w:rPr>
        <w:fldChar w:fldCharType="end"/>
      </w:r>
      <w:r w:rsidR="00D261E0" w:rsidRPr="00D261E0">
        <w:rPr>
          <w:color w:val="000000" w:themeColor="text1"/>
        </w:rPr>
        <w:t>).</w:t>
      </w:r>
      <w:bookmarkEnd w:id="32"/>
      <w:r w:rsidR="00D261E0" w:rsidRPr="00D261E0">
        <w:rPr>
          <w:color w:val="000000" w:themeColor="text1"/>
        </w:rPr>
        <w:t xml:space="preserve"> </w:t>
      </w:r>
      <w:r w:rsidR="00DA76FB">
        <w:t>(weight = 0.25)</w:t>
      </w:r>
    </w:p>
    <w:p w14:paraId="0F8CB7AE" w14:textId="4BF49ACE" w:rsidR="00FE427F" w:rsidRPr="006E469A" w:rsidRDefault="00FE427F" w:rsidP="004B09CC">
      <w:pPr>
        <w:pStyle w:val="ListParagraph"/>
        <w:numPr>
          <w:ilvl w:val="0"/>
          <w:numId w:val="19"/>
        </w:numPr>
        <w:tabs>
          <w:tab w:val="left" w:pos="748"/>
        </w:tabs>
        <w:spacing w:before="240"/>
        <w:ind w:left="749" w:right="245"/>
        <w:rPr>
          <w:color w:val="000000" w:themeColor="text1"/>
        </w:rPr>
      </w:pPr>
      <w:r w:rsidRPr="006E469A">
        <w:rPr>
          <w:i/>
          <w:color w:val="000000" w:themeColor="text1"/>
        </w:rPr>
        <w:t>Operational status and suitability of support equipment, logistics, and consumables</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w:t>
      </w:r>
      <w:r w:rsidRPr="006E469A">
        <w:rPr>
          <w:color w:val="000000" w:themeColor="text1"/>
        </w:rPr>
        <w:t>dentif</w:t>
      </w:r>
      <w:r w:rsidR="00E36383" w:rsidRPr="006E469A">
        <w:rPr>
          <w:color w:val="000000" w:themeColor="text1"/>
        </w:rPr>
        <w:t>y</w:t>
      </w:r>
      <w:r w:rsidRPr="006E469A">
        <w:rPr>
          <w:color w:val="000000" w:themeColor="text1"/>
        </w:rPr>
        <w:t xml:space="preserve"> </w:t>
      </w:r>
      <w:r w:rsidR="00A226F8" w:rsidRPr="006E469A">
        <w:rPr>
          <w:color w:val="000000" w:themeColor="text1"/>
        </w:rPr>
        <w:t>needed</w:t>
      </w:r>
      <w:r w:rsidRPr="006E469A">
        <w:rPr>
          <w:color w:val="000000" w:themeColor="text1"/>
        </w:rPr>
        <w:t xml:space="preserve"> </w:t>
      </w:r>
      <w:r w:rsidR="00813830">
        <w:rPr>
          <w:color w:val="000000" w:themeColor="text1"/>
        </w:rPr>
        <w:t xml:space="preserve">space station </w:t>
      </w:r>
      <w:r w:rsidRPr="006E469A">
        <w:rPr>
          <w:color w:val="000000" w:themeColor="text1"/>
        </w:rPr>
        <w:t>support equipment,</w:t>
      </w:r>
      <w:r w:rsidR="00FB3A9E">
        <w:rPr>
          <w:color w:val="000000" w:themeColor="text1"/>
        </w:rPr>
        <w:t xml:space="preserve"> ground support equipment</w:t>
      </w:r>
      <w:r w:rsidR="00C54743">
        <w:rPr>
          <w:color w:val="000000" w:themeColor="text1"/>
        </w:rPr>
        <w:t xml:space="preserve"> (laborator</w:t>
      </w:r>
      <w:r w:rsidR="00B706E8">
        <w:rPr>
          <w:color w:val="000000" w:themeColor="text1"/>
        </w:rPr>
        <w:t>ies</w:t>
      </w:r>
      <w:r w:rsidR="00815BA5">
        <w:rPr>
          <w:color w:val="000000" w:themeColor="text1"/>
        </w:rPr>
        <w:t>, test facilities, analysis tools)</w:t>
      </w:r>
      <w:r w:rsidR="006166D7">
        <w:rPr>
          <w:color w:val="000000" w:themeColor="text1"/>
        </w:rPr>
        <w:t>,</w:t>
      </w:r>
      <w:r w:rsidRPr="006E469A">
        <w:rPr>
          <w:color w:val="000000" w:themeColor="text1"/>
        </w:rPr>
        <w:t xml:space="preserve"> logistics</w:t>
      </w:r>
      <w:r w:rsidR="006166D7">
        <w:rPr>
          <w:color w:val="000000" w:themeColor="text1"/>
        </w:rPr>
        <w:t xml:space="preserve"> leading up to flight</w:t>
      </w:r>
      <w:r w:rsidRPr="006E469A">
        <w:rPr>
          <w:color w:val="000000" w:themeColor="text1"/>
        </w:rPr>
        <w:t>, and consumable</w:t>
      </w:r>
      <w:r w:rsidR="00A226F8" w:rsidRPr="006E469A">
        <w:rPr>
          <w:color w:val="000000" w:themeColor="text1"/>
        </w:rPr>
        <w:t>s</w:t>
      </w:r>
      <w:r w:rsidRPr="006E469A">
        <w:rPr>
          <w:color w:val="000000" w:themeColor="text1"/>
        </w:rPr>
        <w:t xml:space="preserve"> (if relevant). </w:t>
      </w:r>
      <w:r w:rsidR="00A226F8" w:rsidRPr="006E469A">
        <w:rPr>
          <w:color w:val="000000" w:themeColor="text1"/>
        </w:rPr>
        <w:t xml:space="preserve">Identify why each item is necessary, particularly if </w:t>
      </w:r>
      <w:r w:rsidRPr="006E469A">
        <w:rPr>
          <w:color w:val="000000" w:themeColor="text1"/>
        </w:rPr>
        <w:t>return samples</w:t>
      </w:r>
      <w:r w:rsidR="00A226F8" w:rsidRPr="006E469A">
        <w:rPr>
          <w:color w:val="000000" w:themeColor="text1"/>
        </w:rPr>
        <w:t xml:space="preserve"> require ground analysis</w:t>
      </w:r>
      <w:r w:rsidRPr="006E469A">
        <w:rPr>
          <w:color w:val="000000" w:themeColor="text1"/>
        </w:rPr>
        <w:t xml:space="preserve">. </w:t>
      </w:r>
      <w:r w:rsidR="00DA76FB">
        <w:t>(weight = 0.15)</w:t>
      </w:r>
    </w:p>
    <w:p w14:paraId="5C4EA210" w14:textId="6E58F952" w:rsidR="00FE427F" w:rsidRPr="00830C15" w:rsidRDefault="00FE427F" w:rsidP="004B09CC">
      <w:pPr>
        <w:pStyle w:val="ListParagraph"/>
        <w:numPr>
          <w:ilvl w:val="0"/>
          <w:numId w:val="19"/>
        </w:numPr>
        <w:tabs>
          <w:tab w:val="left" w:pos="748"/>
        </w:tabs>
        <w:spacing w:before="240"/>
        <w:ind w:left="749" w:right="245"/>
        <w:rPr>
          <w:color w:val="000000" w:themeColor="text1"/>
        </w:rPr>
      </w:pPr>
      <w:r w:rsidRPr="006E469A">
        <w:rPr>
          <w:i/>
          <w:color w:val="000000" w:themeColor="text1"/>
        </w:rPr>
        <w:t xml:space="preserve">Mass, volume, power, </w:t>
      </w:r>
      <w:r w:rsidR="00D94DD9">
        <w:rPr>
          <w:i/>
          <w:color w:val="000000" w:themeColor="text1"/>
        </w:rPr>
        <w:t xml:space="preserve">and </w:t>
      </w:r>
      <w:r w:rsidRPr="006E469A">
        <w:rPr>
          <w:i/>
          <w:color w:val="000000" w:themeColor="text1"/>
        </w:rPr>
        <w:t>interface requirements are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 and substantiate</w:t>
      </w:r>
      <w:r w:rsidRPr="006E469A">
        <w:rPr>
          <w:color w:val="000000" w:themeColor="text1"/>
        </w:rPr>
        <w:t xml:space="preserve"> </w:t>
      </w:r>
      <w:r w:rsidR="006166D7">
        <w:rPr>
          <w:color w:val="000000" w:themeColor="text1"/>
        </w:rPr>
        <w:t>launch and return</w:t>
      </w:r>
      <w:r w:rsidRPr="006E469A">
        <w:rPr>
          <w:color w:val="000000" w:themeColor="text1"/>
        </w:rPr>
        <w:t xml:space="preserve"> mass</w:t>
      </w:r>
      <w:r w:rsidR="00FA07F4">
        <w:rPr>
          <w:color w:val="000000" w:themeColor="text1"/>
        </w:rPr>
        <w:t xml:space="preserve"> and</w:t>
      </w:r>
      <w:r w:rsidRPr="006E469A">
        <w:rPr>
          <w:color w:val="000000" w:themeColor="text1"/>
        </w:rPr>
        <w:t xml:space="preserve"> volume, power</w:t>
      </w:r>
      <w:r w:rsidR="006166D7">
        <w:rPr>
          <w:color w:val="000000" w:themeColor="text1"/>
        </w:rPr>
        <w:t xml:space="preserve"> (ascent, </w:t>
      </w:r>
      <w:r w:rsidR="00337EE2">
        <w:rPr>
          <w:color w:val="000000" w:themeColor="text1"/>
        </w:rPr>
        <w:t>i</w:t>
      </w:r>
      <w:r w:rsidR="006166D7">
        <w:rPr>
          <w:color w:val="000000" w:themeColor="text1"/>
        </w:rPr>
        <w:t>n</w:t>
      </w:r>
      <w:r w:rsidR="00337EE2">
        <w:rPr>
          <w:color w:val="000000" w:themeColor="text1"/>
        </w:rPr>
        <w:t xml:space="preserve"> </w:t>
      </w:r>
      <w:r w:rsidR="006166D7">
        <w:rPr>
          <w:color w:val="000000" w:themeColor="text1"/>
        </w:rPr>
        <w:t>orbit, descent)</w:t>
      </w:r>
      <w:r w:rsidRPr="006E469A">
        <w:rPr>
          <w:color w:val="000000" w:themeColor="text1"/>
        </w:rPr>
        <w:t xml:space="preserve">, and interface requirements. </w:t>
      </w:r>
      <w:r w:rsidR="00D261E0">
        <w:rPr>
          <w:color w:val="000000" w:themeColor="text1"/>
        </w:rPr>
        <w:t>Requirements should be</w:t>
      </w:r>
      <w:r w:rsidRPr="006E469A">
        <w:rPr>
          <w:color w:val="000000" w:themeColor="text1"/>
        </w:rPr>
        <w:t xml:space="preserve"> supported by specific basis of estimates</w:t>
      </w:r>
      <w:r w:rsidR="00D261E0">
        <w:rPr>
          <w:color w:val="000000" w:themeColor="text1"/>
        </w:rPr>
        <w:t xml:space="preserve"> where possible</w:t>
      </w:r>
      <w:r w:rsidRPr="006E469A">
        <w:rPr>
          <w:color w:val="000000" w:themeColor="text1"/>
        </w:rPr>
        <w:t>.</w:t>
      </w:r>
      <w:r w:rsidR="0053140D" w:rsidRPr="006E469A">
        <w:rPr>
          <w:color w:val="000000" w:themeColor="text1"/>
        </w:rPr>
        <w:t xml:space="preserve"> </w:t>
      </w:r>
      <w:bookmarkStart w:id="34" w:name="_Hlk55199336"/>
      <w:r w:rsidR="00D261E0">
        <w:rPr>
          <w:color w:val="000000" w:themeColor="text1"/>
        </w:rPr>
        <w:t>T</w:t>
      </w:r>
      <w:r w:rsidR="0053140D" w:rsidRPr="006E469A">
        <w:rPr>
          <w:color w:val="000000" w:themeColor="text1"/>
        </w:rPr>
        <w:t xml:space="preserve">hese </w:t>
      </w:r>
      <w:r w:rsidR="0022361F" w:rsidRPr="006E469A">
        <w:rPr>
          <w:color w:val="000000" w:themeColor="text1"/>
        </w:rPr>
        <w:t xml:space="preserve">implementation </w:t>
      </w:r>
      <w:r w:rsidR="0053140D" w:rsidRPr="006E469A">
        <w:rPr>
          <w:color w:val="000000" w:themeColor="text1"/>
        </w:rPr>
        <w:t>requirements</w:t>
      </w:r>
      <w:r w:rsidR="0022361F" w:rsidRPr="006E469A">
        <w:rPr>
          <w:color w:val="000000" w:themeColor="text1"/>
        </w:rPr>
        <w:t xml:space="preserve"> </w:t>
      </w:r>
      <w:r w:rsidR="00D261E0">
        <w:rPr>
          <w:color w:val="000000" w:themeColor="text1"/>
        </w:rPr>
        <w:t>can be documented in the</w:t>
      </w:r>
      <w:r w:rsidR="0053140D" w:rsidRPr="006E469A">
        <w:rPr>
          <w:color w:val="000000" w:themeColor="text1"/>
        </w:rPr>
        <w:t xml:space="preserve"> </w:t>
      </w:r>
      <w:r w:rsidR="0053140D" w:rsidRPr="003A2694">
        <w:rPr>
          <w:color w:val="000000" w:themeColor="text1"/>
        </w:rPr>
        <w:t xml:space="preserve">Preliminary Experiment Requirements Document (P-ERD) </w:t>
      </w:r>
      <w:r w:rsidR="003A2694" w:rsidRPr="003A2694">
        <w:rPr>
          <w:color w:val="000000" w:themeColor="text1"/>
        </w:rPr>
        <w:t>(see</w:t>
      </w:r>
      <w:r w:rsidR="0053140D" w:rsidRPr="003A2694">
        <w:rPr>
          <w:color w:val="000000" w:themeColor="text1"/>
        </w:rPr>
        <w:t xml:space="preserve"> </w:t>
      </w:r>
      <w:r w:rsidR="003A2694" w:rsidRPr="00830C15">
        <w:rPr>
          <w:color w:val="000000" w:themeColor="text1"/>
        </w:rPr>
        <w:fldChar w:fldCharType="begin"/>
      </w:r>
      <w:r w:rsidR="003A2694" w:rsidRPr="005C690B">
        <w:rPr>
          <w:color w:val="000000" w:themeColor="text1"/>
        </w:rPr>
        <w:instrText xml:space="preserve"> REF _Ref56686030 \r \h </w:instrText>
      </w:r>
      <w:r w:rsidR="003A2694">
        <w:rPr>
          <w:color w:val="000000" w:themeColor="text1"/>
        </w:rPr>
        <w:instrText xml:space="preserve"> \* MERGEFORMAT </w:instrText>
      </w:r>
      <w:r w:rsidR="003A2694" w:rsidRPr="00830C15">
        <w:rPr>
          <w:color w:val="000000" w:themeColor="text1"/>
        </w:rPr>
      </w:r>
      <w:r w:rsidR="003A2694" w:rsidRPr="00830C15">
        <w:rPr>
          <w:color w:val="000000" w:themeColor="text1"/>
        </w:rPr>
        <w:fldChar w:fldCharType="separate"/>
      </w:r>
      <w:r w:rsidR="00DC0A3F">
        <w:rPr>
          <w:color w:val="000000" w:themeColor="text1"/>
        </w:rPr>
        <w:t>Appendix C</w:t>
      </w:r>
      <w:r w:rsidR="003A2694" w:rsidRPr="00830C15">
        <w:rPr>
          <w:color w:val="000000" w:themeColor="text1"/>
        </w:rPr>
        <w:fldChar w:fldCharType="end"/>
      </w:r>
      <w:r w:rsidR="0053140D" w:rsidRPr="003A2694">
        <w:rPr>
          <w:color w:val="000000" w:themeColor="text1"/>
        </w:rPr>
        <w:t>).</w:t>
      </w:r>
      <w:r w:rsidR="0022361F" w:rsidRPr="00830C15">
        <w:rPr>
          <w:color w:val="000000" w:themeColor="text1"/>
        </w:rPr>
        <w:t xml:space="preserve"> </w:t>
      </w:r>
      <w:bookmarkEnd w:id="34"/>
      <w:r w:rsidR="00DA76FB">
        <w:t>(weight = 0.2)</w:t>
      </w:r>
    </w:p>
    <w:p w14:paraId="1BA567B5" w14:textId="1FBCCB3F" w:rsidR="00FE427F" w:rsidRPr="006E469A" w:rsidRDefault="001B4F13" w:rsidP="004B09CC">
      <w:pPr>
        <w:pStyle w:val="ListParagraph"/>
        <w:numPr>
          <w:ilvl w:val="0"/>
          <w:numId w:val="19"/>
        </w:numPr>
        <w:tabs>
          <w:tab w:val="left" w:pos="748"/>
        </w:tabs>
        <w:spacing w:before="240"/>
        <w:ind w:left="749" w:right="245"/>
        <w:rPr>
          <w:color w:val="000000" w:themeColor="text1"/>
        </w:rPr>
      </w:pPr>
      <w:r>
        <w:rPr>
          <w:i/>
          <w:color w:val="000000" w:themeColor="text1"/>
        </w:rPr>
        <w:t>External r</w:t>
      </w:r>
      <w:r w:rsidRPr="00830C15">
        <w:rPr>
          <w:i/>
          <w:color w:val="000000" w:themeColor="text1"/>
        </w:rPr>
        <w:t xml:space="preserve">egulatory </w:t>
      </w:r>
      <w:r w:rsidR="00FE427F" w:rsidRPr="00830C15">
        <w:rPr>
          <w:i/>
          <w:color w:val="000000" w:themeColor="text1"/>
        </w:rPr>
        <w:t>polic</w:t>
      </w:r>
      <w:r w:rsidR="007D011C">
        <w:rPr>
          <w:i/>
          <w:color w:val="000000" w:themeColor="text1"/>
        </w:rPr>
        <w:t>i</w:t>
      </w:r>
      <w:r w:rsidR="00FE427F" w:rsidRPr="00830C15">
        <w:rPr>
          <w:i/>
          <w:color w:val="000000" w:themeColor="text1"/>
        </w:rPr>
        <w:t xml:space="preserve">es </w:t>
      </w:r>
      <w:r w:rsidR="00F5545B" w:rsidRPr="003A2694">
        <w:rPr>
          <w:i/>
          <w:color w:val="000000" w:themeColor="text1"/>
        </w:rPr>
        <w:t xml:space="preserve">are </w:t>
      </w:r>
      <w:r w:rsidR="00FE427F" w:rsidRPr="003A2694">
        <w:rPr>
          <w:i/>
          <w:color w:val="000000" w:themeColor="text1"/>
        </w:rPr>
        <w:t>identified and addressed</w:t>
      </w:r>
      <w:r w:rsidR="00804413" w:rsidRPr="003A2694">
        <w:rPr>
          <w:i/>
          <w:color w:val="000000" w:themeColor="text1"/>
        </w:rPr>
        <w:t>:</w:t>
      </w:r>
      <w:r w:rsidR="00A226F8" w:rsidRPr="003A2694">
        <w:rPr>
          <w:i/>
          <w:color w:val="000000" w:themeColor="text1"/>
        </w:rPr>
        <w:t xml:space="preserve"> </w:t>
      </w:r>
      <w:r w:rsidR="00A226F8" w:rsidRPr="003A2694">
        <w:rPr>
          <w:color w:val="000000" w:themeColor="text1"/>
        </w:rPr>
        <w:t>I</w:t>
      </w:r>
      <w:r w:rsidR="00FE427F" w:rsidRPr="003A2694">
        <w:rPr>
          <w:color w:val="000000" w:themeColor="text1"/>
        </w:rPr>
        <w:t>dentif</w:t>
      </w:r>
      <w:r w:rsidR="00E36383" w:rsidRPr="003A2694">
        <w:rPr>
          <w:color w:val="000000" w:themeColor="text1"/>
        </w:rPr>
        <w:t>y</w:t>
      </w:r>
      <w:r w:rsidR="00FE427F" w:rsidRPr="003A2694">
        <w:rPr>
          <w:color w:val="000000" w:themeColor="text1"/>
        </w:rPr>
        <w:t xml:space="preserve"> ne</w:t>
      </w:r>
      <w:r w:rsidR="00FE427F" w:rsidRPr="006E469A">
        <w:rPr>
          <w:color w:val="000000" w:themeColor="text1"/>
        </w:rPr>
        <w:t>cessary regulatory polices (e.g.</w:t>
      </w:r>
      <w:r w:rsidR="00D94DD9">
        <w:rPr>
          <w:color w:val="000000" w:themeColor="text1"/>
        </w:rPr>
        <w:t>,</w:t>
      </w:r>
      <w:r w:rsidR="00FE427F" w:rsidRPr="006E469A">
        <w:rPr>
          <w:color w:val="000000" w:themeColor="text1"/>
        </w:rPr>
        <w:t xml:space="preserve"> biomedical, human tissue, </w:t>
      </w:r>
      <w:r w:rsidR="00D94DD9">
        <w:rPr>
          <w:color w:val="000000" w:themeColor="text1"/>
        </w:rPr>
        <w:t>E</w:t>
      </w:r>
      <w:r w:rsidR="00FE427F" w:rsidRPr="006E469A">
        <w:rPr>
          <w:color w:val="000000" w:themeColor="text1"/>
        </w:rPr>
        <w:t>arth observation</w:t>
      </w:r>
      <w:r w:rsidR="00D94DD9">
        <w:rPr>
          <w:color w:val="000000" w:themeColor="text1"/>
        </w:rPr>
        <w:t>,</w:t>
      </w:r>
      <w:r w:rsidR="00FE427F" w:rsidRPr="006E469A">
        <w:rPr>
          <w:color w:val="000000" w:themeColor="text1"/>
        </w:rPr>
        <w:t xml:space="preserve"> etc.) </w:t>
      </w:r>
      <w:r>
        <w:rPr>
          <w:color w:val="000000" w:themeColor="text1"/>
        </w:rPr>
        <w:t>exclusive of NASA policies</w:t>
      </w:r>
      <w:r w:rsidRPr="006E469A">
        <w:rPr>
          <w:color w:val="000000" w:themeColor="text1"/>
        </w:rPr>
        <w:t xml:space="preserve"> </w:t>
      </w:r>
      <w:r w:rsidR="00A226F8" w:rsidRPr="006E469A">
        <w:rPr>
          <w:color w:val="000000" w:themeColor="text1"/>
        </w:rPr>
        <w:t xml:space="preserve">and provide </w:t>
      </w:r>
      <w:r w:rsidR="00FE427F" w:rsidRPr="006E469A">
        <w:rPr>
          <w:color w:val="000000" w:themeColor="text1"/>
        </w:rPr>
        <w:t>plans for regulatory approval</w:t>
      </w:r>
      <w:r w:rsidR="00337EE2">
        <w:rPr>
          <w:color w:val="000000" w:themeColor="text1"/>
        </w:rPr>
        <w:t>.</w:t>
      </w:r>
      <w:r w:rsidR="00FA07F4">
        <w:rPr>
          <w:color w:val="000000" w:themeColor="text1"/>
        </w:rPr>
        <w:t xml:space="preserve"> </w:t>
      </w:r>
      <w:r w:rsidR="00337EE2">
        <w:rPr>
          <w:color w:val="000000" w:themeColor="text1"/>
        </w:rPr>
        <w:t>I</w:t>
      </w:r>
      <w:r w:rsidR="00FA07F4">
        <w:rPr>
          <w:color w:val="000000" w:themeColor="text1"/>
        </w:rPr>
        <w:t>f non</w:t>
      </w:r>
      <w:r w:rsidR="00A93E04">
        <w:rPr>
          <w:color w:val="000000" w:themeColor="text1"/>
        </w:rPr>
        <w:t>e apply</w:t>
      </w:r>
      <w:r w:rsidR="00337EE2">
        <w:rPr>
          <w:color w:val="000000" w:themeColor="text1"/>
        </w:rPr>
        <w:t>,</w:t>
      </w:r>
      <w:r w:rsidR="00A93E04">
        <w:rPr>
          <w:color w:val="000000" w:themeColor="text1"/>
        </w:rPr>
        <w:t xml:space="preserve"> provide</w:t>
      </w:r>
      <w:r w:rsidR="00337EE2">
        <w:rPr>
          <w:color w:val="000000" w:themeColor="text1"/>
        </w:rPr>
        <w:t xml:space="preserve"> the</w:t>
      </w:r>
      <w:r w:rsidR="00A93E04">
        <w:rPr>
          <w:color w:val="000000" w:themeColor="text1"/>
        </w:rPr>
        <w:t xml:space="preserve"> rationale</w:t>
      </w:r>
      <w:r w:rsidR="00FE427F" w:rsidRPr="006E469A">
        <w:rPr>
          <w:color w:val="000000" w:themeColor="text1"/>
        </w:rPr>
        <w:t>.</w:t>
      </w:r>
      <w:r w:rsidR="00DA76FB">
        <w:rPr>
          <w:color w:val="000000" w:themeColor="text1"/>
        </w:rPr>
        <w:t xml:space="preserve"> </w:t>
      </w:r>
      <w:r w:rsidR="00DA76FB">
        <w:t>(weight = 0.1)</w:t>
      </w:r>
    </w:p>
    <w:p w14:paraId="10F85EDF" w14:textId="3A026900" w:rsidR="00FE427F" w:rsidRPr="006E469A" w:rsidRDefault="00FE427F" w:rsidP="004B09CC">
      <w:pPr>
        <w:pStyle w:val="ListParagraph"/>
        <w:numPr>
          <w:ilvl w:val="0"/>
          <w:numId w:val="19"/>
        </w:numPr>
        <w:tabs>
          <w:tab w:val="left" w:pos="748"/>
        </w:tabs>
        <w:spacing w:before="240"/>
        <w:ind w:left="749" w:right="245"/>
        <w:rPr>
          <w:color w:val="000000" w:themeColor="text1"/>
        </w:rPr>
      </w:pPr>
      <w:r w:rsidRPr="006E469A">
        <w:rPr>
          <w:i/>
          <w:color w:val="000000" w:themeColor="text1"/>
        </w:rPr>
        <w:t>Data collection/downlink plan is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w:t>
      </w:r>
      <w:r w:rsidRPr="006E469A">
        <w:rPr>
          <w:color w:val="000000" w:themeColor="text1"/>
        </w:rPr>
        <w:t xml:space="preserve"> data collection</w:t>
      </w:r>
      <w:r w:rsidR="005D78B3">
        <w:rPr>
          <w:color w:val="000000" w:themeColor="text1"/>
        </w:rPr>
        <w:t>, storage</w:t>
      </w:r>
      <w:r w:rsidR="003417EB">
        <w:rPr>
          <w:color w:val="000000" w:themeColor="text1"/>
        </w:rPr>
        <w:t xml:space="preserve">, </w:t>
      </w:r>
      <w:r w:rsidRPr="006E469A">
        <w:rPr>
          <w:color w:val="000000" w:themeColor="text1"/>
        </w:rPr>
        <w:t xml:space="preserve">and </w:t>
      </w:r>
      <w:r w:rsidR="00A226F8" w:rsidRPr="006E469A">
        <w:rPr>
          <w:color w:val="000000" w:themeColor="text1"/>
        </w:rPr>
        <w:t xml:space="preserve">data </w:t>
      </w:r>
      <w:r w:rsidRPr="006E469A">
        <w:rPr>
          <w:color w:val="000000" w:themeColor="text1"/>
        </w:rPr>
        <w:t>downlink plans</w:t>
      </w:r>
      <w:r w:rsidR="00A226F8" w:rsidRPr="006E469A">
        <w:rPr>
          <w:color w:val="000000" w:themeColor="text1"/>
        </w:rPr>
        <w:t>, including data volumes and frequency of collection</w:t>
      </w:r>
      <w:r w:rsidRPr="006E469A">
        <w:rPr>
          <w:color w:val="000000" w:themeColor="text1"/>
        </w:rPr>
        <w:t xml:space="preserve">. </w:t>
      </w:r>
      <w:r w:rsidR="00A226F8" w:rsidRPr="006E469A">
        <w:rPr>
          <w:color w:val="000000" w:themeColor="text1"/>
        </w:rPr>
        <w:t>Describe how they support the</w:t>
      </w:r>
      <w:r w:rsidRPr="006E469A">
        <w:rPr>
          <w:color w:val="000000" w:themeColor="text1"/>
        </w:rPr>
        <w:t xml:space="preserve"> science investigation</w:t>
      </w:r>
      <w:r w:rsidR="00A226F8" w:rsidRPr="006E469A">
        <w:rPr>
          <w:color w:val="000000" w:themeColor="text1"/>
        </w:rPr>
        <w:t xml:space="preserve"> objectives.</w:t>
      </w:r>
      <w:r w:rsidR="003417EB">
        <w:rPr>
          <w:color w:val="000000" w:themeColor="text1"/>
        </w:rPr>
        <w:t xml:space="preserve"> </w:t>
      </w:r>
      <w:r w:rsidR="00D5769B">
        <w:rPr>
          <w:color w:val="000000" w:themeColor="text1"/>
        </w:rPr>
        <w:t xml:space="preserve">Information can be documented in the Data Management Plan </w:t>
      </w:r>
      <w:r w:rsidR="008C2E37">
        <w:rPr>
          <w:color w:val="000000" w:themeColor="text1"/>
        </w:rPr>
        <w:t>(Section 2.6 Proposal Attachments Item F)</w:t>
      </w:r>
      <w:r w:rsidR="00002B3C">
        <w:rPr>
          <w:color w:val="000000" w:themeColor="text1"/>
        </w:rPr>
        <w:t>.</w:t>
      </w:r>
      <w:r w:rsidR="00DA76FB" w:rsidRPr="00DA76FB">
        <w:t xml:space="preserve"> </w:t>
      </w:r>
      <w:r w:rsidR="00DA76FB">
        <w:t>(weight = 0.1)</w:t>
      </w:r>
    </w:p>
    <w:p w14:paraId="61DF9B3E" w14:textId="2395130B" w:rsidR="008E44DB" w:rsidRPr="007E6422" w:rsidRDefault="001B4F13" w:rsidP="008E44DB">
      <w:pPr>
        <w:pStyle w:val="ListParagraph"/>
        <w:numPr>
          <w:ilvl w:val="0"/>
          <w:numId w:val="19"/>
        </w:numPr>
        <w:tabs>
          <w:tab w:val="left" w:pos="748"/>
        </w:tabs>
        <w:spacing w:before="240"/>
        <w:ind w:left="749" w:right="245"/>
        <w:rPr>
          <w:color w:val="000000" w:themeColor="text1"/>
        </w:rPr>
      </w:pPr>
      <w:r>
        <w:rPr>
          <w:i/>
          <w:color w:val="000000" w:themeColor="text1"/>
        </w:rPr>
        <w:t>C</w:t>
      </w:r>
      <w:r w:rsidR="00FE427F" w:rsidRPr="006E469A">
        <w:rPr>
          <w:i/>
          <w:color w:val="000000" w:themeColor="text1"/>
        </w:rPr>
        <w:t xml:space="preserve">ompletion criteria are defined and consistent with ISS </w:t>
      </w:r>
      <w:r w:rsidR="00830C15">
        <w:rPr>
          <w:i/>
          <w:color w:val="000000" w:themeColor="text1"/>
        </w:rPr>
        <w:t>o</w:t>
      </w:r>
      <w:r w:rsidR="00FE427F" w:rsidRPr="006E469A">
        <w:rPr>
          <w:i/>
          <w:color w:val="000000" w:themeColor="text1"/>
        </w:rPr>
        <w:t>p</w:t>
      </w:r>
      <w:r w:rsidR="00E36383" w:rsidRPr="006E469A">
        <w:rPr>
          <w:i/>
          <w:color w:val="000000" w:themeColor="text1"/>
        </w:rPr>
        <w:t>eration</w:t>
      </w:r>
      <w:r w:rsidR="00FE427F" w:rsidRPr="006E469A">
        <w:rPr>
          <w:i/>
          <w:color w:val="000000" w:themeColor="text1"/>
        </w:rPr>
        <w:t>s</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w:t>
      </w:r>
      <w:r w:rsidR="00FE427F" w:rsidRPr="006E469A">
        <w:rPr>
          <w:color w:val="000000" w:themeColor="text1"/>
        </w:rPr>
        <w:t xml:space="preserve"> </w:t>
      </w:r>
      <w:r w:rsidR="003779B8">
        <w:rPr>
          <w:color w:val="000000" w:themeColor="text1"/>
        </w:rPr>
        <w:t xml:space="preserve">entry and exit criteria </w:t>
      </w:r>
      <w:r w:rsidR="00E75126">
        <w:rPr>
          <w:color w:val="000000" w:themeColor="text1"/>
        </w:rPr>
        <w:t xml:space="preserve">that align with the research objectives </w:t>
      </w:r>
      <w:r w:rsidR="0005099C">
        <w:rPr>
          <w:color w:val="000000" w:themeColor="text1"/>
        </w:rPr>
        <w:t xml:space="preserve">for each project </w:t>
      </w:r>
      <w:r w:rsidR="00834312">
        <w:rPr>
          <w:color w:val="000000" w:themeColor="text1"/>
        </w:rPr>
        <w:t>p</w:t>
      </w:r>
      <w:r w:rsidR="0005099C">
        <w:rPr>
          <w:color w:val="000000" w:themeColor="text1"/>
        </w:rPr>
        <w:t xml:space="preserve">hase and </w:t>
      </w:r>
      <w:r w:rsidR="00FE427F" w:rsidRPr="006E469A">
        <w:rPr>
          <w:color w:val="000000" w:themeColor="text1"/>
        </w:rPr>
        <w:t>for project completio</w:t>
      </w:r>
      <w:r w:rsidR="0005099C">
        <w:rPr>
          <w:color w:val="000000" w:themeColor="text1"/>
        </w:rPr>
        <w:t xml:space="preserve">n. </w:t>
      </w:r>
      <w:r w:rsidR="004953CE">
        <w:rPr>
          <w:color w:val="000000" w:themeColor="text1"/>
        </w:rPr>
        <w:t>What are the minimum success criteria</w:t>
      </w:r>
      <w:r w:rsidR="00583C77">
        <w:rPr>
          <w:color w:val="000000" w:themeColor="text1"/>
        </w:rPr>
        <w:t xml:space="preserve"> for each phase</w:t>
      </w:r>
      <w:r w:rsidR="004953CE">
        <w:rPr>
          <w:color w:val="000000" w:themeColor="text1"/>
        </w:rPr>
        <w:t>?</w:t>
      </w:r>
      <w:r w:rsidR="00FE427F" w:rsidRPr="006E469A">
        <w:rPr>
          <w:color w:val="000000" w:themeColor="text1"/>
        </w:rPr>
        <w:t xml:space="preserve"> </w:t>
      </w:r>
      <w:r w:rsidR="00DF1CDE">
        <w:rPr>
          <w:color w:val="000000" w:themeColor="text1"/>
        </w:rPr>
        <w:t xml:space="preserve">Define the minimum required duration in microgravity or the space environment. If applicable, what is the minimum sample size for scientifically significant results to be achieved. </w:t>
      </w:r>
      <w:r w:rsidR="00A226F8" w:rsidRPr="006E469A">
        <w:rPr>
          <w:color w:val="000000" w:themeColor="text1"/>
        </w:rPr>
        <w:t>Are there</w:t>
      </w:r>
      <w:r w:rsidR="00FE427F" w:rsidRPr="006E469A">
        <w:rPr>
          <w:color w:val="000000" w:themeColor="text1"/>
        </w:rPr>
        <w:t xml:space="preserve"> </w:t>
      </w:r>
      <w:r w:rsidR="00FE427F" w:rsidRPr="006E469A">
        <w:rPr>
          <w:color w:val="000000" w:themeColor="text1"/>
        </w:rPr>
        <w:lastRenderedPageBreak/>
        <w:t>continuation and</w:t>
      </w:r>
      <w:r w:rsidR="00A226F8" w:rsidRPr="006E469A">
        <w:rPr>
          <w:color w:val="000000" w:themeColor="text1"/>
        </w:rPr>
        <w:t>/or</w:t>
      </w:r>
      <w:r w:rsidR="00FE427F" w:rsidRPr="006E469A">
        <w:rPr>
          <w:color w:val="000000" w:themeColor="text1"/>
        </w:rPr>
        <w:t xml:space="preserve"> early disposal alternatives for project disposition</w:t>
      </w:r>
      <w:r w:rsidR="00A226F8" w:rsidRPr="006E469A">
        <w:rPr>
          <w:color w:val="000000" w:themeColor="text1"/>
        </w:rPr>
        <w:t>?</w:t>
      </w:r>
      <w:r w:rsidR="00DF1CDE">
        <w:rPr>
          <w:color w:val="000000" w:themeColor="text1"/>
        </w:rPr>
        <w:t xml:space="preserve"> Minimum success criteria</w:t>
      </w:r>
      <w:r w:rsidR="00DF1CDE" w:rsidRPr="006E469A">
        <w:rPr>
          <w:color w:val="000000" w:themeColor="text1"/>
        </w:rPr>
        <w:t xml:space="preserve"> </w:t>
      </w:r>
      <w:r w:rsidR="00DF1CDE">
        <w:rPr>
          <w:color w:val="000000" w:themeColor="text1"/>
        </w:rPr>
        <w:t>can be documented in the</w:t>
      </w:r>
      <w:r w:rsidR="00DF1CDE" w:rsidRPr="006E469A">
        <w:rPr>
          <w:color w:val="000000" w:themeColor="text1"/>
        </w:rPr>
        <w:t xml:space="preserve"> </w:t>
      </w:r>
      <w:r w:rsidR="00206F8F">
        <w:rPr>
          <w:color w:val="000000" w:themeColor="text1"/>
        </w:rPr>
        <w:t>T</w:t>
      </w:r>
      <w:r w:rsidR="008810F2">
        <w:rPr>
          <w:color w:val="000000" w:themeColor="text1"/>
        </w:rPr>
        <w:t xml:space="preserve">echnology </w:t>
      </w:r>
      <w:r w:rsidR="00206F8F">
        <w:rPr>
          <w:color w:val="000000" w:themeColor="text1"/>
        </w:rPr>
        <w:t>R</w:t>
      </w:r>
      <w:r w:rsidR="008810F2">
        <w:rPr>
          <w:color w:val="000000" w:themeColor="text1"/>
        </w:rPr>
        <w:t>oadmap</w:t>
      </w:r>
      <w:r w:rsidR="00DF1CDE" w:rsidRPr="003A2694">
        <w:rPr>
          <w:color w:val="000000" w:themeColor="text1"/>
        </w:rPr>
        <w:t xml:space="preserve"> (se</w:t>
      </w:r>
      <w:r w:rsidR="00C020D7">
        <w:rPr>
          <w:color w:val="000000" w:themeColor="text1"/>
        </w:rPr>
        <w:t>e Paragraph 2.6 C</w:t>
      </w:r>
      <w:r w:rsidR="00DF1CDE" w:rsidRPr="003A2694">
        <w:rPr>
          <w:color w:val="000000" w:themeColor="text1"/>
        </w:rPr>
        <w:t>).</w:t>
      </w:r>
      <w:r w:rsidR="00DA76FB">
        <w:rPr>
          <w:color w:val="000000" w:themeColor="text1"/>
        </w:rPr>
        <w:t xml:space="preserve"> </w:t>
      </w:r>
      <w:r w:rsidR="00DA76FB">
        <w:t>(weight = 0.1)</w:t>
      </w:r>
    </w:p>
    <w:p w14:paraId="35CCB97E" w14:textId="77777777" w:rsidR="008E44DB" w:rsidRPr="006E469A" w:rsidRDefault="008E44DB" w:rsidP="008E44DB">
      <w:pPr>
        <w:pStyle w:val="BodyText"/>
        <w:spacing w:before="2"/>
        <w:rPr>
          <w:color w:val="000000" w:themeColor="text1"/>
          <w:sz w:val="27"/>
        </w:rPr>
      </w:pPr>
    </w:p>
    <w:p w14:paraId="1C7229F7" w14:textId="1B77B1FF" w:rsidR="008E44DB" w:rsidRPr="007E6422" w:rsidRDefault="008E44DB" w:rsidP="007E6422">
      <w:pPr>
        <w:pStyle w:val="Heading4"/>
        <w:numPr>
          <w:ilvl w:val="2"/>
          <w:numId w:val="13"/>
        </w:numPr>
        <w:tabs>
          <w:tab w:val="left" w:pos="608"/>
        </w:tabs>
        <w:rPr>
          <w:color w:val="000000" w:themeColor="text1"/>
        </w:rPr>
      </w:pPr>
      <w:r w:rsidRPr="006E469A">
        <w:rPr>
          <w:color w:val="000000" w:themeColor="text1"/>
        </w:rPr>
        <w:t>Technical Section I</w:t>
      </w:r>
      <w:r>
        <w:rPr>
          <w:color w:val="000000" w:themeColor="text1"/>
        </w:rPr>
        <w:t>V</w:t>
      </w:r>
      <w:r w:rsidRPr="006E469A">
        <w:rPr>
          <w:color w:val="000000" w:themeColor="text1"/>
        </w:rPr>
        <w:t>:</w:t>
      </w:r>
      <w:r w:rsidRPr="006E469A">
        <w:rPr>
          <w:color w:val="000000" w:themeColor="text1"/>
          <w:spacing w:val="-7"/>
        </w:rPr>
        <w:t xml:space="preserve"> </w:t>
      </w:r>
      <w:r>
        <w:rPr>
          <w:color w:val="000000" w:themeColor="text1"/>
        </w:rPr>
        <w:t>Business and Economic Impact</w:t>
      </w:r>
    </w:p>
    <w:bookmarkEnd w:id="31"/>
    <w:bookmarkEnd w:id="33"/>
    <w:p w14:paraId="49510F55" w14:textId="77777777" w:rsidR="003146CF" w:rsidRPr="003146CF" w:rsidRDefault="003146CF" w:rsidP="003146CF">
      <w:pPr>
        <w:pStyle w:val="BodyText"/>
        <w:tabs>
          <w:tab w:val="left" w:pos="6209"/>
        </w:tabs>
        <w:spacing w:before="240" w:after="120"/>
        <w:ind w:left="108"/>
      </w:pPr>
      <w:r w:rsidRPr="003146CF">
        <w:t xml:space="preserve">Business and economic impact will be assessed based on the market potential and application leverage of the proposed project, including market scalability and leveragability, market disruption, incremental revenue, financial commitments (including </w:t>
      </w:r>
      <w:r w:rsidRPr="003146CF">
        <w:rPr>
          <w:b/>
          <w:bCs/>
          <w:i/>
          <w:iCs/>
        </w:rPr>
        <w:t>third-party</w:t>
      </w:r>
      <w:r w:rsidRPr="003146CF">
        <w:t xml:space="preserve"> commitments for funding), and whether the project has a feasible commercialization plan and customer engagement (including specific business, operational </w:t>
      </w:r>
      <w:r w:rsidRPr="003146CF">
        <w:rPr>
          <w:b/>
          <w:bCs/>
          <w:i/>
          <w:iCs/>
        </w:rPr>
        <w:t xml:space="preserve">and regulatory </w:t>
      </w:r>
      <w:r w:rsidRPr="003146CF">
        <w:t xml:space="preserve">milestones that will be met during </w:t>
      </w:r>
      <w:r w:rsidRPr="003146CF">
        <w:rPr>
          <w:b/>
          <w:bCs/>
          <w:i/>
          <w:iCs/>
        </w:rPr>
        <w:t>each</w:t>
      </w:r>
      <w:r w:rsidRPr="003146CF">
        <w:t xml:space="preserve"> phase of this multiphase project).</w:t>
      </w:r>
    </w:p>
    <w:p w14:paraId="47A3AD4F" w14:textId="3B81683C" w:rsidR="00FB59F4" w:rsidRDefault="003146CF" w:rsidP="003146CF">
      <w:pPr>
        <w:pStyle w:val="BodyText"/>
        <w:tabs>
          <w:tab w:val="left" w:pos="6209"/>
        </w:tabs>
        <w:spacing w:before="240" w:after="120"/>
        <w:ind w:left="108"/>
      </w:pPr>
      <w:r w:rsidRPr="003146CF">
        <w:t xml:space="preserve">In addition to describing the market and the potential for the product, service, or product improvement, </w:t>
      </w:r>
      <w:r w:rsidRPr="003146CF">
        <w:rPr>
          <w:b/>
          <w:bCs/>
          <w:i/>
          <w:iCs/>
        </w:rPr>
        <w:t>clearly identify the general or specific customers and describe how the product will be delivered to them. Explain how the product or service will impact customer</w:t>
      </w:r>
      <w:r w:rsidR="00256B98">
        <w:rPr>
          <w:b/>
          <w:bCs/>
          <w:i/>
          <w:iCs/>
        </w:rPr>
        <w:t>s</w:t>
      </w:r>
      <w:r w:rsidRPr="003146CF">
        <w:rPr>
          <w:b/>
          <w:bCs/>
          <w:i/>
          <w:iCs/>
        </w:rPr>
        <w:t xml:space="preserve"> and why they need it</w:t>
      </w:r>
      <w:r w:rsidRPr="003146CF">
        <w:t xml:space="preserve">. Elaborate on any follow-on testing and product development needed beyond the initial study to reach </w:t>
      </w:r>
      <w:r w:rsidRPr="003146CF">
        <w:rPr>
          <w:b/>
          <w:bCs/>
          <w:i/>
          <w:iCs/>
        </w:rPr>
        <w:t xml:space="preserve">full </w:t>
      </w:r>
      <w:r w:rsidRPr="003146CF">
        <w:t>commercialization</w:t>
      </w:r>
      <w:r w:rsidRPr="003146CF">
        <w:rPr>
          <w:b/>
          <w:bCs/>
          <w:i/>
          <w:iCs/>
        </w:rPr>
        <w:t>.</w:t>
      </w:r>
      <w:r w:rsidRPr="003146CF">
        <w:t xml:space="preserve"> Provide estimates on resource requirements and possible funding sources and strategies to conduct such follow-on R&amp;D and reach commercialization. </w:t>
      </w:r>
    </w:p>
    <w:p w14:paraId="5765817E" w14:textId="6565EFD2" w:rsidR="003146CF" w:rsidRDefault="003146CF" w:rsidP="003146CF">
      <w:pPr>
        <w:pStyle w:val="BodyText"/>
        <w:tabs>
          <w:tab w:val="left" w:pos="6209"/>
        </w:tabs>
        <w:spacing w:before="240" w:after="120"/>
        <w:ind w:left="108"/>
      </w:pPr>
      <w:r w:rsidRPr="003146CF">
        <w:t xml:space="preserve">If </w:t>
      </w:r>
      <w:r w:rsidR="00FB59F4">
        <w:t>funding</w:t>
      </w:r>
      <w:r w:rsidRPr="003146CF">
        <w:t xml:space="preserve"> and/or </w:t>
      </w:r>
      <w:r w:rsidR="00FB59F4">
        <w:t>other resources or value has</w:t>
      </w:r>
      <w:r w:rsidR="00FB59F4" w:rsidRPr="003146CF">
        <w:t xml:space="preserve"> </w:t>
      </w:r>
      <w:r w:rsidRPr="003146CF">
        <w:t>been committed</w:t>
      </w:r>
      <w:r w:rsidR="00FB59F4">
        <w:t xml:space="preserve"> to the project from an external source</w:t>
      </w:r>
      <w:r w:rsidRPr="003146CF">
        <w:t xml:space="preserve">, </w:t>
      </w:r>
      <w:r w:rsidR="008C7732">
        <w:t xml:space="preserve">the offeror must </w:t>
      </w:r>
      <w:r w:rsidRPr="003146CF">
        <w:t>identify the specific organization</w:t>
      </w:r>
      <w:r w:rsidR="008C7732">
        <w:t xml:space="preserve"> or organization</w:t>
      </w:r>
      <w:r w:rsidRPr="003146CF">
        <w:t>s</w:t>
      </w:r>
      <w:r w:rsidR="008C7732">
        <w:t xml:space="preserve"> that have</w:t>
      </w:r>
      <w:r w:rsidRPr="003146CF">
        <w:t xml:space="preserve"> committ</w:t>
      </w:r>
      <w:r w:rsidR="008C7732">
        <w:t>ed</w:t>
      </w:r>
      <w:r w:rsidRPr="003146CF">
        <w:t xml:space="preserve"> </w:t>
      </w:r>
      <w:r w:rsidR="00BD711B" w:rsidRPr="003146CF">
        <w:t>the</w:t>
      </w:r>
      <w:r w:rsidR="00BD711B">
        <w:t xml:space="preserve"> resources</w:t>
      </w:r>
      <w:r w:rsidRPr="003146CF">
        <w:t xml:space="preserve">, and </w:t>
      </w:r>
      <w:r w:rsidR="00BD711B">
        <w:t>include</w:t>
      </w:r>
      <w:r w:rsidRPr="003146CF">
        <w:t xml:space="preserve"> supporting </w:t>
      </w:r>
      <w:r w:rsidR="00BD711B">
        <w:t xml:space="preserve">evidence or </w:t>
      </w:r>
      <w:r w:rsidRPr="003146CF">
        <w:t xml:space="preserve">documentation. If commercialization of the project is subject to regulatory approvals, </w:t>
      </w:r>
      <w:r w:rsidRPr="003146CF">
        <w:rPr>
          <w:b/>
          <w:bCs/>
          <w:i/>
          <w:iCs/>
        </w:rPr>
        <w:t>outline</w:t>
      </w:r>
      <w:r w:rsidRPr="003146CF">
        <w:t xml:space="preserve"> the current state of the regulatory dialogue and the </w:t>
      </w:r>
      <w:r w:rsidRPr="003146CF">
        <w:rPr>
          <w:b/>
          <w:bCs/>
          <w:i/>
          <w:iCs/>
        </w:rPr>
        <w:t xml:space="preserve">expected timeline for approvals </w:t>
      </w:r>
      <w:r w:rsidRPr="003146CF">
        <w:t>during and after each execution phase of the project.</w:t>
      </w:r>
    </w:p>
    <w:p w14:paraId="18D3C71B" w14:textId="7D80F5E0" w:rsidR="00257EA8" w:rsidRPr="003146CF" w:rsidRDefault="00257EA8" w:rsidP="003146CF">
      <w:pPr>
        <w:pStyle w:val="BodyText"/>
        <w:tabs>
          <w:tab w:val="left" w:pos="6209"/>
        </w:tabs>
        <w:spacing w:before="240" w:after="120"/>
        <w:ind w:left="108"/>
        <w:rPr>
          <w:b/>
          <w:bCs/>
          <w:iCs/>
        </w:rPr>
      </w:pPr>
      <w:r w:rsidRPr="003146CF">
        <w:rPr>
          <w:u w:val="single"/>
        </w:rPr>
        <w:t>Response Elements</w:t>
      </w:r>
      <w:r w:rsidRPr="003146CF">
        <w:rPr>
          <w:b/>
          <w:bCs/>
        </w:rPr>
        <w:t>:</w:t>
      </w:r>
    </w:p>
    <w:p w14:paraId="583CA1AF" w14:textId="45ED0CDC" w:rsidR="006B484D" w:rsidRPr="00B35B0F" w:rsidRDefault="006B484D" w:rsidP="006B484D">
      <w:pPr>
        <w:pStyle w:val="ListParagraph"/>
        <w:numPr>
          <w:ilvl w:val="0"/>
          <w:numId w:val="21"/>
        </w:numPr>
        <w:tabs>
          <w:tab w:val="left" w:pos="748"/>
        </w:tabs>
        <w:spacing w:before="240"/>
        <w:ind w:left="749" w:right="245"/>
      </w:pPr>
      <w:r w:rsidRPr="00B35B0F">
        <w:rPr>
          <w:i/>
        </w:rPr>
        <w:t xml:space="preserve">Project outcomes can be deployed to serve sizable addressable markets (scalability): </w:t>
      </w:r>
      <w:r w:rsidRPr="00B35B0F">
        <w:t xml:space="preserve">Discuss the impact of the solution/product </w:t>
      </w:r>
      <w:r>
        <w:t xml:space="preserve">resulting (directly or indirectly) from this project </w:t>
      </w:r>
      <w:r w:rsidRPr="00B35B0F">
        <w:t>in terms of its Total Addressable Market (TAM)</w:t>
      </w:r>
      <w:r w:rsidR="007F50DE">
        <w:t>—</w:t>
      </w:r>
      <w:r w:rsidRPr="00B35B0F">
        <w:t xml:space="preserve">the overall revenue opportunity that is </w:t>
      </w:r>
      <w:r w:rsidR="00640B55">
        <w:t>a</w:t>
      </w:r>
      <w:r w:rsidR="005067F5">
        <w:t>vailable</w:t>
      </w:r>
      <w:r w:rsidRPr="00B35B0F">
        <w:t xml:space="preserve"> </w:t>
      </w:r>
      <w:r>
        <w:t xml:space="preserve">or expected to be </w:t>
      </w:r>
      <w:r w:rsidRPr="00B35B0F">
        <w:t>available to a product or service</w:t>
      </w:r>
      <w:r w:rsidR="007D03F3">
        <w:t xml:space="preserve"> resulting from this study</w:t>
      </w:r>
      <w:r w:rsidRPr="00B35B0F">
        <w:t xml:space="preserve"> </w:t>
      </w:r>
      <w:r>
        <w:t>if</w:t>
      </w:r>
      <w:r w:rsidRPr="00B35B0F">
        <w:t xml:space="preserve"> 100% market share</w:t>
      </w:r>
      <w:r>
        <w:t xml:space="preserve"> is achieved</w:t>
      </w:r>
      <w:r w:rsidRPr="00B35B0F">
        <w:t>.</w:t>
      </w:r>
      <w:bookmarkStart w:id="35" w:name="_Hlk55239114"/>
      <w:r w:rsidRPr="00B35B0F">
        <w:rPr>
          <w:i/>
        </w:rPr>
        <w:t xml:space="preserve"> </w:t>
      </w:r>
      <w:bookmarkEnd w:id="35"/>
      <w:r w:rsidRPr="00B35B0F">
        <w:t xml:space="preserve">Identify the method of </w:t>
      </w:r>
      <w:r>
        <w:t>estimation used</w:t>
      </w:r>
      <w:r w:rsidRPr="00B35B0F">
        <w:t xml:space="preserve"> (e.g.</w:t>
      </w:r>
      <w:r w:rsidR="007F50DE">
        <w:t>,</w:t>
      </w:r>
      <w:r w:rsidRPr="00B35B0F">
        <w:t xml:space="preserve"> </w:t>
      </w:r>
      <w:r w:rsidR="007F50DE">
        <w:t>t</w:t>
      </w:r>
      <w:r w:rsidRPr="00B35B0F">
        <w:t xml:space="preserve">op-down, bottom-up, </w:t>
      </w:r>
      <w:r w:rsidR="007F50DE">
        <w:t>etc.</w:t>
      </w:r>
      <w:r w:rsidRPr="00B35B0F">
        <w:t xml:space="preserve">), </w:t>
      </w:r>
      <w:r w:rsidR="007F50DE">
        <w:t>the</w:t>
      </w:r>
      <w:r w:rsidR="007F50DE" w:rsidRPr="00B35B0F">
        <w:t xml:space="preserve"> </w:t>
      </w:r>
      <w:r w:rsidRPr="00B35B0F">
        <w:t>expected value</w:t>
      </w:r>
      <w:r>
        <w:t xml:space="preserve">, and </w:t>
      </w:r>
      <w:r w:rsidR="007F50DE">
        <w:t xml:space="preserve">any </w:t>
      </w:r>
      <w:r>
        <w:t>third</w:t>
      </w:r>
      <w:r w:rsidR="007F50DE">
        <w:t>-</w:t>
      </w:r>
      <w:r>
        <w:t>party sources used to develop these estimates.</w:t>
      </w:r>
      <w:r w:rsidR="00DA76FB">
        <w:t xml:space="preserve"> (weight = 0.1)</w:t>
      </w:r>
    </w:p>
    <w:p w14:paraId="29138C72" w14:textId="5042AE4E" w:rsidR="006B484D" w:rsidRPr="004E3C25" w:rsidRDefault="006B484D" w:rsidP="006B484D">
      <w:pPr>
        <w:pStyle w:val="ListParagraph"/>
        <w:numPr>
          <w:ilvl w:val="0"/>
          <w:numId w:val="21"/>
        </w:numPr>
        <w:tabs>
          <w:tab w:val="left" w:pos="748"/>
        </w:tabs>
        <w:spacing w:before="240"/>
        <w:ind w:left="749" w:right="245"/>
      </w:pPr>
      <w:r>
        <w:rPr>
          <w:i/>
        </w:rPr>
        <w:t>Ability to leverage p</w:t>
      </w:r>
      <w:r w:rsidRPr="00B35B0F">
        <w:rPr>
          <w:i/>
        </w:rPr>
        <w:t xml:space="preserve">roject </w:t>
      </w:r>
      <w:r w:rsidRPr="004E3C25">
        <w:rPr>
          <w:i/>
        </w:rPr>
        <w:t xml:space="preserve">outcomes across </w:t>
      </w:r>
      <w:r>
        <w:rPr>
          <w:i/>
        </w:rPr>
        <w:t>multiple</w:t>
      </w:r>
      <w:r w:rsidRPr="004E3C25">
        <w:rPr>
          <w:i/>
        </w:rPr>
        <w:t xml:space="preserve"> applications, customers</w:t>
      </w:r>
      <w:r w:rsidR="007F50DE">
        <w:rPr>
          <w:i/>
        </w:rPr>
        <w:t>,</w:t>
      </w:r>
      <w:r w:rsidRPr="004E3C25">
        <w:rPr>
          <w:i/>
        </w:rPr>
        <w:t xml:space="preserve"> or needs: </w:t>
      </w:r>
      <w:r w:rsidRPr="004E3C25">
        <w:t xml:space="preserve">Describe </w:t>
      </w:r>
      <w:r>
        <w:t>whether</w:t>
      </w:r>
      <w:r w:rsidR="007F50DE">
        <w:t xml:space="preserve"> (and if so, how)</w:t>
      </w:r>
      <w:r>
        <w:t xml:space="preserve"> this product/solution development and/or </w:t>
      </w:r>
      <w:r w:rsidRPr="004E3C25">
        <w:t xml:space="preserve">technology maturation is designed </w:t>
      </w:r>
      <w:r>
        <w:t>with regard to a capability to</w:t>
      </w:r>
      <w:r w:rsidRPr="004E3C25">
        <w:t xml:space="preserve"> address </w:t>
      </w:r>
      <w:r w:rsidRPr="004E3C25">
        <w:rPr>
          <w:b/>
          <w:u w:val="single"/>
        </w:rPr>
        <w:t xml:space="preserve">each </w:t>
      </w:r>
      <w:r>
        <w:rPr>
          <w:b/>
          <w:u w:val="single"/>
        </w:rPr>
        <w:t xml:space="preserve">or some </w:t>
      </w:r>
      <w:r w:rsidRPr="004E3C25">
        <w:rPr>
          <w:b/>
          <w:u w:val="single"/>
        </w:rPr>
        <w:t>of the following:</w:t>
      </w:r>
      <w:r w:rsidRPr="004E3C25">
        <w:t xml:space="preserve"> multiple applications, needs, customers, and markets. The highest</w:t>
      </w:r>
      <w:r w:rsidR="007F50DE">
        <w:t>-</w:t>
      </w:r>
      <w:r w:rsidRPr="004E3C25">
        <w:t xml:space="preserve">scoring proposals will be leverageable in </w:t>
      </w:r>
      <w:r>
        <w:t xml:space="preserve">several of </w:t>
      </w:r>
      <w:r w:rsidRPr="004E3C25">
        <w:t>these dimensions.</w:t>
      </w:r>
      <w:r w:rsidR="00DA76FB">
        <w:t xml:space="preserve"> (weight = 0.</w:t>
      </w:r>
      <w:r w:rsidR="0077771D">
        <w:t>1</w:t>
      </w:r>
      <w:r w:rsidR="00DA76FB">
        <w:t>)</w:t>
      </w:r>
    </w:p>
    <w:p w14:paraId="6DFFAB08" w14:textId="0A2C68FD" w:rsidR="006B484D" w:rsidRPr="004E3C25" w:rsidRDefault="006B484D" w:rsidP="006B484D">
      <w:pPr>
        <w:pStyle w:val="ListParagraph"/>
        <w:numPr>
          <w:ilvl w:val="0"/>
          <w:numId w:val="21"/>
        </w:numPr>
        <w:tabs>
          <w:tab w:val="left" w:pos="748"/>
        </w:tabs>
        <w:spacing w:before="240"/>
        <w:ind w:left="749" w:right="245"/>
        <w:rPr>
          <w:i/>
        </w:rPr>
      </w:pPr>
      <w:r w:rsidRPr="004E3C25">
        <w:rPr>
          <w:i/>
        </w:rPr>
        <w:t xml:space="preserve">Project results in technology/products/solution innovation and/or market disruption: </w:t>
      </w:r>
      <w:r w:rsidRPr="004E3C25">
        <w:t xml:space="preserve">Describe how </w:t>
      </w:r>
      <w:r w:rsidR="007F50DE">
        <w:t>the</w:t>
      </w:r>
      <w:r w:rsidR="007F50DE" w:rsidRPr="004E3C25">
        <w:t xml:space="preserve"> </w:t>
      </w:r>
      <w:r w:rsidRPr="004E3C25">
        <w:t xml:space="preserve">project represents </w:t>
      </w:r>
      <w:r>
        <w:t xml:space="preserve">or materially supports </w:t>
      </w:r>
      <w:r w:rsidRPr="004E3C25">
        <w:t>a unique innovation that will likely disrupt</w:t>
      </w:r>
      <w:r>
        <w:t xml:space="preserve"> the</w:t>
      </w:r>
      <w:r w:rsidRPr="004E3C25">
        <w:t xml:space="preserve"> </w:t>
      </w:r>
      <w:r>
        <w:t xml:space="preserve">targeted </w:t>
      </w:r>
      <w:r w:rsidRPr="004E3C25">
        <w:t>markets</w:t>
      </w:r>
      <w:r>
        <w:t xml:space="preserve"> discussed in D-1</w:t>
      </w:r>
      <w:r w:rsidRPr="004E3C25">
        <w:t xml:space="preserve">. Provide </w:t>
      </w:r>
      <w:r>
        <w:t xml:space="preserve">supporting </w:t>
      </w:r>
      <w:r w:rsidRPr="004E3C25">
        <w:t>evidence</w:t>
      </w:r>
      <w:r w:rsidR="007D03F3">
        <w:t xml:space="preserve">, including comparison </w:t>
      </w:r>
      <w:r w:rsidR="005067F5">
        <w:t>with</w:t>
      </w:r>
      <w:r w:rsidR="007D03F3">
        <w:t xml:space="preserve"> currently available, best-in-class </w:t>
      </w:r>
      <w:r w:rsidR="00D02526">
        <w:t xml:space="preserve">competing </w:t>
      </w:r>
      <w:r w:rsidR="007D03F3">
        <w:t>alternatives, to substantiate the claims</w:t>
      </w:r>
      <w:r w:rsidRPr="004E3C25">
        <w:t xml:space="preserve"> that products </w:t>
      </w:r>
      <w:r>
        <w:t>or solutions developed</w:t>
      </w:r>
      <w:r w:rsidRPr="004E3C25">
        <w:t xml:space="preserve"> as a result of </w:t>
      </w:r>
      <w:r>
        <w:t>this project</w:t>
      </w:r>
      <w:r w:rsidRPr="004E3C25">
        <w:t xml:space="preserve"> will </w:t>
      </w:r>
      <w:r>
        <w:t xml:space="preserve">likely gain </w:t>
      </w:r>
      <w:r w:rsidRPr="004E3C25">
        <w:t>significant competitive advantage and have high potential to win significant market share.</w:t>
      </w:r>
      <w:r w:rsidR="00DA76FB">
        <w:t xml:space="preserve"> (weight = 0.2</w:t>
      </w:r>
      <w:r w:rsidR="00286D27">
        <w:t>0</w:t>
      </w:r>
      <w:r w:rsidR="00DA76FB">
        <w:t>)</w:t>
      </w:r>
    </w:p>
    <w:p w14:paraId="045145E6" w14:textId="7336B69D" w:rsidR="006B484D" w:rsidRPr="004E3C25" w:rsidRDefault="006B484D" w:rsidP="006B484D">
      <w:pPr>
        <w:pStyle w:val="ListParagraph"/>
        <w:numPr>
          <w:ilvl w:val="0"/>
          <w:numId w:val="21"/>
        </w:numPr>
        <w:tabs>
          <w:tab w:val="left" w:pos="748"/>
        </w:tabs>
        <w:spacing w:before="240"/>
        <w:ind w:left="749" w:right="245"/>
      </w:pPr>
      <w:r w:rsidRPr="004E3C25">
        <w:rPr>
          <w:i/>
        </w:rPr>
        <w:lastRenderedPageBreak/>
        <w:t>Project leads to</w:t>
      </w:r>
      <w:r w:rsidR="00233F85">
        <w:rPr>
          <w:i/>
        </w:rPr>
        <w:t xml:space="preserve"> execution of specific business, regulatory</w:t>
      </w:r>
      <w:r w:rsidR="005D2574">
        <w:rPr>
          <w:i/>
        </w:rPr>
        <w:t>,</w:t>
      </w:r>
      <w:r w:rsidR="00233F85">
        <w:rPr>
          <w:i/>
        </w:rPr>
        <w:t xml:space="preserve"> and product </w:t>
      </w:r>
      <w:r w:rsidR="003146CF">
        <w:rPr>
          <w:i/>
        </w:rPr>
        <w:t>milestones and</w:t>
      </w:r>
      <w:r w:rsidRPr="004E3C25">
        <w:rPr>
          <w:i/>
        </w:rPr>
        <w:t xml:space="preserve"> incremental revenue after completion: </w:t>
      </w:r>
      <w:r w:rsidR="00233F85" w:rsidRPr="007E6422">
        <w:rPr>
          <w:iCs/>
        </w:rPr>
        <w:t>Provide</w:t>
      </w:r>
      <w:r w:rsidR="00233F85">
        <w:rPr>
          <w:i/>
        </w:rPr>
        <w:t xml:space="preserve"> </w:t>
      </w:r>
      <w:r w:rsidR="00233F85">
        <w:t>specific business, regulatory (if applicable)</w:t>
      </w:r>
      <w:r w:rsidR="005D2574">
        <w:t>,</w:t>
      </w:r>
      <w:r w:rsidR="00233F85">
        <w:t xml:space="preserve"> and product milestones to be met during </w:t>
      </w:r>
      <w:r w:rsidR="00FF590B">
        <w:t xml:space="preserve">each of the phases of the project </w:t>
      </w:r>
      <w:r w:rsidR="00233F85">
        <w:t>and</w:t>
      </w:r>
      <w:r w:rsidR="003B3492">
        <w:t>/or</w:t>
      </w:r>
      <w:r w:rsidR="00233F85">
        <w:t xml:space="preserve"> at the completion of </w:t>
      </w:r>
      <w:r w:rsidR="005D2574">
        <w:t>the</w:t>
      </w:r>
      <w:r w:rsidR="00233F85">
        <w:t xml:space="preserve"> project.</w:t>
      </w:r>
      <w:r>
        <w:t xml:space="preserve"> Quantify the expectations and provide supporting information</w:t>
      </w:r>
      <w:r w:rsidR="00A6644F">
        <w:t xml:space="preserve"> (unit volume, pricing, manufacturing yield, throughput, etc.) </w:t>
      </w:r>
      <w:r>
        <w:t>for estimated incremental revenues resulting from solutions/products</w:t>
      </w:r>
      <w:r w:rsidRPr="004E3C25">
        <w:t xml:space="preserve"> </w:t>
      </w:r>
      <w:r>
        <w:t>developed as a result of this project</w:t>
      </w:r>
      <w:r w:rsidR="007D0FE9">
        <w:t>, as</w:t>
      </w:r>
      <w:r>
        <w:t xml:space="preserve"> discussed in </w:t>
      </w:r>
      <w:r w:rsidR="007D0FE9">
        <w:t xml:space="preserve">criteria </w:t>
      </w:r>
      <w:r>
        <w:t>D-1 through D-3</w:t>
      </w:r>
      <w:r w:rsidRPr="004E3C25">
        <w:t xml:space="preserve">. </w:t>
      </w:r>
      <w:r w:rsidR="007D03F3">
        <w:t>Discuss the unit economics (i.e.</w:t>
      </w:r>
      <w:r w:rsidR="005067F5">
        <w:t>,</w:t>
      </w:r>
      <w:r w:rsidR="007D03F3">
        <w:t xml:space="preserve"> unit cost of manufacturing the product or providing a service) to substantiate the feasibility of pricing assumptions incorporated in the provided revenue estimates.  </w:t>
      </w:r>
      <w:r w:rsidR="003146CF" w:rsidRPr="003146CF">
        <w:t xml:space="preserve">Revenue expectations should be clearly stated, including projected incremental annual revenues and the expected timeline to achieve them. </w:t>
      </w:r>
      <w:r w:rsidRPr="004E3C25">
        <w:t>(e.g., incremental revenues of $X/year, achieved in Y years).</w:t>
      </w:r>
      <w:r w:rsidR="00DA76FB" w:rsidRPr="00DA76FB">
        <w:t xml:space="preserve"> </w:t>
      </w:r>
      <w:r w:rsidR="00DA76FB">
        <w:t xml:space="preserve"> (weight = 0.2)</w:t>
      </w:r>
    </w:p>
    <w:p w14:paraId="3CF342ED" w14:textId="3EB76286" w:rsidR="006B484D" w:rsidRPr="004E3C25" w:rsidRDefault="006B484D" w:rsidP="006B484D">
      <w:pPr>
        <w:pStyle w:val="ListParagraph"/>
        <w:numPr>
          <w:ilvl w:val="0"/>
          <w:numId w:val="21"/>
        </w:numPr>
        <w:tabs>
          <w:tab w:val="left" w:pos="748"/>
        </w:tabs>
        <w:spacing w:before="240"/>
        <w:ind w:left="749" w:right="245"/>
      </w:pPr>
      <w:r w:rsidRPr="004E3C25">
        <w:rPr>
          <w:i/>
        </w:rPr>
        <w:t>Sufficient internal/partner resource commitment is available</w:t>
      </w:r>
      <w:r w:rsidR="00C07ECC">
        <w:rPr>
          <w:i/>
        </w:rPr>
        <w:t xml:space="preserve"> per flight and overall</w:t>
      </w:r>
      <w:r w:rsidRPr="004E3C25">
        <w:rPr>
          <w:i/>
        </w:rPr>
        <w:t xml:space="preserve">: </w:t>
      </w:r>
      <w:r w:rsidR="003146CF" w:rsidRPr="003146CF">
        <w:t xml:space="preserve">Identify funding </w:t>
      </w:r>
      <w:r w:rsidR="00EE5025">
        <w:t>required and committed to</w:t>
      </w:r>
      <w:r w:rsidR="003146CF" w:rsidRPr="003146CF">
        <w:t xml:space="preserve"> this project, including external sources of </w:t>
      </w:r>
      <w:r w:rsidR="00EE5025">
        <w:t xml:space="preserve">matching </w:t>
      </w:r>
      <w:r w:rsidR="003146CF" w:rsidRPr="003146CF">
        <w:t xml:space="preserve">funds. Provide supporting </w:t>
      </w:r>
      <w:r w:rsidR="00EE5025">
        <w:t xml:space="preserve">evidence or </w:t>
      </w:r>
      <w:r w:rsidR="003146CF" w:rsidRPr="003146CF">
        <w:t xml:space="preserve">documentation for any </w:t>
      </w:r>
      <w:r w:rsidR="00EE5025">
        <w:t>matched</w:t>
      </w:r>
      <w:r w:rsidR="00EE5025" w:rsidRPr="003146CF">
        <w:t xml:space="preserve"> </w:t>
      </w:r>
      <w:r w:rsidR="003146CF" w:rsidRPr="003146CF">
        <w:t>funding (</w:t>
      </w:r>
      <w:r w:rsidR="003146CF" w:rsidRPr="003146CF">
        <w:rPr>
          <w:b/>
          <w:bCs/>
          <w:i/>
          <w:iCs/>
        </w:rPr>
        <w:t>with a focus on third-party funding</w:t>
      </w:r>
      <w:r w:rsidR="003146CF">
        <w:rPr>
          <w:b/>
          <w:bCs/>
          <w:i/>
          <w:iCs/>
        </w:rPr>
        <w:t xml:space="preserve"> </w:t>
      </w:r>
      <w:r w:rsidR="003146CF" w:rsidRPr="003146CF">
        <w:rPr>
          <w:b/>
          <w:bCs/>
          <w:i/>
          <w:iCs/>
        </w:rPr>
        <w:t>commitments</w:t>
      </w:r>
      <w:r w:rsidR="003146CF" w:rsidRPr="003146CF">
        <w:t xml:space="preserve">). </w:t>
      </w:r>
      <w:r w:rsidR="003146CF" w:rsidRPr="003146CF">
        <w:rPr>
          <w:b/>
          <w:bCs/>
          <w:i/>
          <w:iCs/>
        </w:rPr>
        <w:t xml:space="preserve">Offerors must include </w:t>
      </w:r>
      <w:r w:rsidR="003146CF" w:rsidRPr="003146CF">
        <w:t xml:space="preserve">commitment letters </w:t>
      </w:r>
      <w:r w:rsidR="003146CF" w:rsidRPr="003146CF">
        <w:rPr>
          <w:b/>
          <w:bCs/>
          <w:i/>
          <w:iCs/>
        </w:rPr>
        <w:t>detailing the amount and timing of any matched funds from external sources with their proposals</w:t>
      </w:r>
      <w:r w:rsidR="003146CF" w:rsidRPr="003146CF">
        <w:t xml:space="preserve"> (see Appendix E). </w:t>
      </w:r>
      <w:r w:rsidR="003146CF" w:rsidRPr="003146CF">
        <w:rPr>
          <w:b/>
          <w:bCs/>
          <w:i/>
          <w:iCs/>
        </w:rPr>
        <w:t>Funding will be considered unavailable unless explicitly documented and supported by commitment letter(s) attached to the proposal.</w:t>
      </w:r>
      <w:r w:rsidR="003146CF" w:rsidRPr="003146CF">
        <w:t xml:space="preserve"> CASIS will separately assess cost realism in criterion B-4. Discuss funding needed beyond this project to fully commercialize the results and identify additional quantifiable and committed capital sources (whether internal or partner-provided) to meet this funding need. </w:t>
      </w:r>
      <w:r w:rsidR="00E60151">
        <w:t xml:space="preserve">Additionally, a contingency plan must be provided, outlining how the project will be funded and executed if committed external capital is not forthcoming within the period of performance of the project. </w:t>
      </w:r>
      <w:r w:rsidR="00DA76FB">
        <w:t>(weight = 0.2)</w:t>
      </w:r>
    </w:p>
    <w:p w14:paraId="5B5B44AE" w14:textId="2F97732E" w:rsidR="006B484D" w:rsidRPr="004E3C25" w:rsidRDefault="00887012" w:rsidP="006B484D">
      <w:pPr>
        <w:pStyle w:val="ListParagraph"/>
        <w:numPr>
          <w:ilvl w:val="0"/>
          <w:numId w:val="21"/>
        </w:numPr>
        <w:tabs>
          <w:tab w:val="left" w:pos="748"/>
        </w:tabs>
        <w:spacing w:before="240"/>
        <w:ind w:left="749" w:right="245"/>
      </w:pPr>
      <w:r>
        <w:rPr>
          <w:i/>
        </w:rPr>
        <w:t>Each phase of the p</w:t>
      </w:r>
      <w:r w:rsidR="006B484D" w:rsidRPr="004E3C25">
        <w:rPr>
          <w:i/>
        </w:rPr>
        <w:t>roject has feasible commercialization and customer engagement</w:t>
      </w:r>
      <w:r w:rsidR="006B484D" w:rsidRPr="007E6422">
        <w:rPr>
          <w:iCs/>
        </w:rPr>
        <w:t xml:space="preserve">: </w:t>
      </w:r>
      <w:r w:rsidR="003146CF" w:rsidRPr="003146CF">
        <w:rPr>
          <w:iCs/>
        </w:rPr>
        <w:t xml:space="preserve">Identify the business and operational management team for this project, ensuring the inclusion of relevant business/product development and financing expertise. Provide biographical sketches (see Paragraph 2.6 A). Summarize the offeror organization’s customer engagement progress and commercialization strategy. </w:t>
      </w:r>
      <w:r w:rsidR="003146CF" w:rsidRPr="003146CF">
        <w:rPr>
          <w:b/>
          <w:bCs/>
          <w:i/>
          <w:iCs/>
        </w:rPr>
        <w:t>Letters of support and/or interest from potential commercialization partners and customers must be included in the appendices</w:t>
      </w:r>
      <w:r w:rsidR="003146CF" w:rsidRPr="003146CF">
        <w:rPr>
          <w:iCs/>
        </w:rPr>
        <w:t xml:space="preserve">. </w:t>
      </w:r>
      <w:r w:rsidR="003146CF" w:rsidRPr="003146CF">
        <w:rPr>
          <w:b/>
          <w:bCs/>
          <w:i/>
          <w:iCs/>
        </w:rPr>
        <w:t>Additionally, a contingency plan must be provided, outlining how the project will proceed if external capital is not secured within a 12-month period.</w:t>
      </w:r>
      <w:r w:rsidR="003146CF" w:rsidRPr="003146CF">
        <w:rPr>
          <w:iCs/>
        </w:rPr>
        <w:t xml:space="preserve"> </w:t>
      </w:r>
      <w:r w:rsidR="003146CF" w:rsidRPr="003146CF">
        <w:rPr>
          <w:b/>
          <w:bCs/>
          <w:i/>
          <w:iCs/>
        </w:rPr>
        <w:t>This discussion may be supported by a summary</w:t>
      </w:r>
      <w:r w:rsidR="003146CF" w:rsidRPr="003146CF">
        <w:rPr>
          <w:iCs/>
        </w:rPr>
        <w:t xml:space="preserve"> of the financial/operational plan and/or a business plan in the proposal appendices.</w:t>
      </w:r>
      <w:r w:rsidR="00DA76FB">
        <w:t xml:space="preserve"> (weight = 0.2)</w:t>
      </w:r>
    </w:p>
    <w:p w14:paraId="43C4E2B2" w14:textId="77777777" w:rsidR="004B26D6" w:rsidRPr="006077FA" w:rsidRDefault="004B26D6" w:rsidP="00750E28">
      <w:pPr>
        <w:tabs>
          <w:tab w:val="left" w:pos="748"/>
        </w:tabs>
        <w:spacing w:before="240"/>
        <w:ind w:right="245"/>
      </w:pPr>
    </w:p>
    <w:p w14:paraId="10056136" w14:textId="77777777" w:rsidR="00D41076" w:rsidRDefault="0074160E" w:rsidP="00750E28">
      <w:pPr>
        <w:pStyle w:val="Heading2"/>
        <w:numPr>
          <w:ilvl w:val="1"/>
          <w:numId w:val="13"/>
        </w:numPr>
        <w:tabs>
          <w:tab w:val="left" w:pos="573"/>
        </w:tabs>
        <w:ind w:left="573" w:hanging="360"/>
        <w:jc w:val="left"/>
      </w:pPr>
      <w:bookmarkStart w:id="36" w:name="2.3.4_Technical_Section_IV:_Research_Tea"/>
      <w:bookmarkStart w:id="37" w:name="2.4_Budget_Section_(Not_included_in_page"/>
      <w:bookmarkStart w:id="38" w:name="_Ref56682406"/>
      <w:bookmarkStart w:id="39" w:name="_Toc170483677"/>
      <w:bookmarkEnd w:id="36"/>
      <w:bookmarkEnd w:id="37"/>
      <w:r>
        <w:t>Budget Section (Not included in page</w:t>
      </w:r>
      <w:r>
        <w:rPr>
          <w:spacing w:val="-19"/>
        </w:rPr>
        <w:t xml:space="preserve"> </w:t>
      </w:r>
      <w:r>
        <w:t>count)</w:t>
      </w:r>
      <w:bookmarkEnd w:id="38"/>
      <w:bookmarkEnd w:id="39"/>
    </w:p>
    <w:p w14:paraId="396F07CB" w14:textId="77777777" w:rsidR="00D41076" w:rsidRDefault="00D41076">
      <w:pPr>
        <w:pStyle w:val="BodyText"/>
        <w:spacing w:before="6"/>
        <w:rPr>
          <w:b/>
          <w:sz w:val="20"/>
        </w:rPr>
      </w:pPr>
    </w:p>
    <w:p w14:paraId="738AD2E8" w14:textId="369B6763" w:rsidR="00D41076" w:rsidRDefault="0074160E">
      <w:pPr>
        <w:pStyle w:val="BodyText"/>
        <w:ind w:left="107" w:right="224"/>
      </w:pPr>
      <w:r>
        <w:t xml:space="preserve">The budget template consists of an Excel file with worksheets labeled Instructions, Glossary, Summary, </w:t>
      </w:r>
      <w:r w:rsidR="00FC1F6C">
        <w:t>Phase 1, Phase 2, Phase</w:t>
      </w:r>
      <w:r>
        <w:t xml:space="preserve"> 3. Offerors may modify this file, as needed and with appropriate notation, to include additional cost elements, </w:t>
      </w:r>
      <w:r w:rsidR="009828BD">
        <w:t>phases</w:t>
      </w:r>
      <w:r>
        <w:t xml:space="preserve">, worksheets, etc. The Excel file </w:t>
      </w:r>
      <w:r>
        <w:rPr>
          <w:b/>
          <w:i/>
        </w:rPr>
        <w:t xml:space="preserve">must be completed and submitted with </w:t>
      </w:r>
      <w:r w:rsidR="007D0FE9">
        <w:rPr>
          <w:b/>
          <w:i/>
        </w:rPr>
        <w:t xml:space="preserve">the </w:t>
      </w:r>
      <w:r>
        <w:rPr>
          <w:b/>
          <w:i/>
        </w:rPr>
        <w:t>final proposal</w:t>
      </w:r>
      <w:r>
        <w:t xml:space="preserve">. In addition, </w:t>
      </w:r>
      <w:r w:rsidR="007D0FE9">
        <w:t>o</w:t>
      </w:r>
      <w:r>
        <w:t xml:space="preserve">fferors must provide a copy (or link) of the budget summary table from the template in the Budget section of the proposal. For competitive </w:t>
      </w:r>
      <w:r w:rsidR="00301EAE">
        <w:t>ISS National Lab Research Announcements</w:t>
      </w:r>
      <w:r>
        <w:t xml:space="preserve">, the budget template will be available </w:t>
      </w:r>
      <w:r w:rsidR="00F10771">
        <w:t xml:space="preserve">on </w:t>
      </w:r>
      <w:r>
        <w:t>the solicitation web</w:t>
      </w:r>
      <w:r w:rsidR="00F10771">
        <w:t>page</w:t>
      </w:r>
      <w:r>
        <w:t>.</w:t>
      </w:r>
    </w:p>
    <w:p w14:paraId="2FC9F828" w14:textId="77777777" w:rsidR="00D41076" w:rsidRDefault="00D41076">
      <w:pPr>
        <w:pStyle w:val="BodyText"/>
        <w:spacing w:before="9"/>
        <w:rPr>
          <w:sz w:val="21"/>
        </w:rPr>
      </w:pPr>
    </w:p>
    <w:p w14:paraId="313A9A47" w14:textId="33916FDE" w:rsidR="0088169B" w:rsidRDefault="0074160E">
      <w:pPr>
        <w:pStyle w:val="BodyText"/>
        <w:ind w:left="107" w:right="117"/>
      </w:pPr>
      <w:r>
        <w:lastRenderedPageBreak/>
        <w:t xml:space="preserve">The budget is an estimate of the total resources necessary to achieve the desired goals and objectives, applications, or impacts for the funded life of the project. </w:t>
      </w:r>
      <w:r w:rsidR="00F10771">
        <w:t>CASIS</w:t>
      </w:r>
      <w:r>
        <w:t xml:space="preserve"> requires sufficient detail in </w:t>
      </w:r>
      <w:r w:rsidR="00F10771">
        <w:t xml:space="preserve">the </w:t>
      </w:r>
      <w:r>
        <w:t>budget and schedule to determine adequacy of preflight development and testing resources, time to flight, and time to complete</w:t>
      </w:r>
      <w:r w:rsidR="009828BD">
        <w:t xml:space="preserve"> each phase of</w:t>
      </w:r>
      <w:r>
        <w:t xml:space="preserve"> </w:t>
      </w:r>
      <w:r w:rsidR="00F10771">
        <w:t xml:space="preserve">the </w:t>
      </w:r>
      <w:r>
        <w:t>project</w:t>
      </w:r>
      <w:r w:rsidR="009828BD">
        <w:t xml:space="preserve">. Only </w:t>
      </w:r>
      <w:r w:rsidR="0025668C">
        <w:t xml:space="preserve">funding requested for </w:t>
      </w:r>
      <w:r w:rsidR="00143793">
        <w:t>P</w:t>
      </w:r>
      <w:r w:rsidR="0025668C">
        <w:t>hase 1 will be a</w:t>
      </w:r>
      <w:r w:rsidR="00EE5C55">
        <w:t>pproved</w:t>
      </w:r>
      <w:r w:rsidR="0025668C">
        <w:t xml:space="preserve"> in the initial grant. Funding for subsequent phases will be </w:t>
      </w:r>
      <w:r w:rsidR="00EE5C55">
        <w:t>approved</w:t>
      </w:r>
      <w:r w:rsidR="0025668C">
        <w:t xml:space="preserve"> upon</w:t>
      </w:r>
      <w:r w:rsidR="00D85700">
        <w:t xml:space="preserve"> verification of satisfactory</w:t>
      </w:r>
      <w:r w:rsidR="0025668C">
        <w:t xml:space="preserve"> </w:t>
      </w:r>
      <w:r w:rsidR="00D85700">
        <w:t>completion of the prior phase</w:t>
      </w:r>
      <w:r w:rsidR="00EE5C55">
        <w:t xml:space="preserve"> by CASIS via gate reviews</w:t>
      </w:r>
      <w:r>
        <w:t xml:space="preserve">. </w:t>
      </w:r>
      <w:r w:rsidR="006D35C3" w:rsidRPr="006D35C3">
        <w:t xml:space="preserve">CASIS requires details regarding the project’s development costs and the sources of funds to cover those costs to verify that the proposal has adequate resources committed to the project. </w:t>
      </w:r>
    </w:p>
    <w:p w14:paraId="38BC8181" w14:textId="77777777" w:rsidR="0088169B" w:rsidRDefault="0088169B">
      <w:pPr>
        <w:pStyle w:val="BodyText"/>
        <w:ind w:left="107" w:right="117"/>
      </w:pPr>
    </w:p>
    <w:p w14:paraId="5297007A" w14:textId="40963AD5" w:rsidR="0088169B" w:rsidRPr="00427ACF" w:rsidRDefault="00943270" w:rsidP="00427ACF">
      <w:pPr>
        <w:pStyle w:val="BodyText"/>
        <w:ind w:left="90" w:right="117"/>
        <w:rPr>
          <w:b/>
          <w:bCs/>
        </w:rPr>
      </w:pPr>
      <w:r w:rsidRPr="00FB68A9">
        <w:t xml:space="preserve">Please note: </w:t>
      </w:r>
      <w:r w:rsidRPr="004E0A48">
        <w:t xml:space="preserve">The Instructions worksheet in the Excel Budget Template details federal thresholds, as established under Title 2 of the Code of Federal Regulations (2 CFR) Part 200. </w:t>
      </w:r>
      <w:r w:rsidRPr="00060CA5">
        <w:rPr>
          <w:u w:val="single"/>
        </w:rPr>
        <w:t>Under the latest 2024 revisions to 2 CFR, several thresholds have changed</w:t>
      </w:r>
      <w:r w:rsidRPr="004E0A48">
        <w:t xml:space="preserve">. For instance, items classified as “equipment” must now have a minimum per-unit cost of $10,000, and supplies with a cumulative residual value </w:t>
      </w:r>
      <w:r>
        <w:t>of more than</w:t>
      </w:r>
      <w:r w:rsidRPr="004E0A48">
        <w:t xml:space="preserve"> $10,000 must be evaluated for government cost-share reimbursement. Subaward thresholds and the de minimis indirect cost rate have also been updated. If any proposed items exceed these thresholds, offerors must provide a justification in their proposal submission</w:t>
      </w:r>
      <w:r>
        <w:t xml:space="preserve">. </w:t>
      </w:r>
      <w:r w:rsidRPr="00BF10AA">
        <w:t xml:space="preserve">For further details and exceptions, please refer to </w:t>
      </w:r>
      <w:hyperlink r:id="rId12" w:history="1">
        <w:r w:rsidRPr="008B308E">
          <w:rPr>
            <w:rStyle w:val="Hyperlink"/>
          </w:rPr>
          <w:t>2 CFR Part 200</w:t>
        </w:r>
      </w:hyperlink>
      <w:r w:rsidRPr="00BF10AA">
        <w:t>.</w:t>
      </w:r>
    </w:p>
    <w:p w14:paraId="355E4593" w14:textId="77777777" w:rsidR="0088169B" w:rsidRDefault="0088169B">
      <w:pPr>
        <w:pStyle w:val="BodyText"/>
        <w:ind w:left="107" w:right="117"/>
      </w:pPr>
    </w:p>
    <w:p w14:paraId="7241E354" w14:textId="46D4CE7A" w:rsidR="00D41076" w:rsidRPr="00AF0FFB" w:rsidRDefault="00743942">
      <w:pPr>
        <w:pStyle w:val="BodyText"/>
        <w:ind w:left="107" w:right="117"/>
        <w:rPr>
          <w:b/>
          <w:bCs/>
        </w:rPr>
      </w:pPr>
      <w:bookmarkStart w:id="40" w:name="_Hlk80292683"/>
      <w:r w:rsidRPr="00C351FA">
        <w:rPr>
          <w:u w:val="single"/>
        </w:rPr>
        <w:t xml:space="preserve">If </w:t>
      </w:r>
      <w:r w:rsidR="00E3623B" w:rsidRPr="00C351FA">
        <w:rPr>
          <w:u w:val="single"/>
        </w:rPr>
        <w:t xml:space="preserve">the </w:t>
      </w:r>
      <w:r w:rsidRPr="00C351FA">
        <w:rPr>
          <w:u w:val="single"/>
        </w:rPr>
        <w:t xml:space="preserve">budget includes funding from sources other than </w:t>
      </w:r>
      <w:r w:rsidR="00E3623B" w:rsidRPr="00C351FA">
        <w:rPr>
          <w:u w:val="single"/>
        </w:rPr>
        <w:t xml:space="preserve">the offeror’s </w:t>
      </w:r>
      <w:r w:rsidRPr="00C351FA">
        <w:rPr>
          <w:u w:val="single"/>
        </w:rPr>
        <w:t xml:space="preserve">organization or </w:t>
      </w:r>
      <w:r w:rsidR="00E3623B" w:rsidRPr="00C351FA">
        <w:rPr>
          <w:u w:val="single"/>
        </w:rPr>
        <w:t>CASIS</w:t>
      </w:r>
      <w:r w:rsidRPr="00C351FA">
        <w:rPr>
          <w:u w:val="single"/>
        </w:rPr>
        <w:t xml:space="preserve"> (</w:t>
      </w:r>
      <w:r w:rsidR="008C3498" w:rsidRPr="00C351FA">
        <w:rPr>
          <w:u w:val="single"/>
        </w:rPr>
        <w:t>i.e.</w:t>
      </w:r>
      <w:r w:rsidR="00E3623B" w:rsidRPr="00C351FA">
        <w:rPr>
          <w:u w:val="single"/>
        </w:rPr>
        <w:t>,</w:t>
      </w:r>
      <w:r w:rsidR="008C3498" w:rsidRPr="00C351FA">
        <w:rPr>
          <w:u w:val="single"/>
        </w:rPr>
        <w:t xml:space="preserve"> </w:t>
      </w:r>
      <w:r w:rsidR="00E3623B" w:rsidRPr="00C351FA">
        <w:rPr>
          <w:u w:val="single"/>
        </w:rPr>
        <w:t>third-party funding</w:t>
      </w:r>
      <w:r w:rsidRPr="00C351FA">
        <w:rPr>
          <w:u w:val="single"/>
        </w:rPr>
        <w:t xml:space="preserve">), </w:t>
      </w:r>
      <w:r w:rsidR="00E3623B" w:rsidRPr="00C351FA">
        <w:rPr>
          <w:u w:val="single"/>
        </w:rPr>
        <w:t xml:space="preserve">the offeror </w:t>
      </w:r>
      <w:r w:rsidRPr="00C351FA">
        <w:rPr>
          <w:u w:val="single"/>
        </w:rPr>
        <w:t xml:space="preserve">MUST include letters of commitment from the </w:t>
      </w:r>
      <w:r w:rsidR="00E3623B" w:rsidRPr="00C351FA">
        <w:rPr>
          <w:u w:val="single"/>
        </w:rPr>
        <w:t>third party or parties</w:t>
      </w:r>
      <w:r w:rsidRPr="00C351FA">
        <w:rPr>
          <w:u w:val="single"/>
        </w:rPr>
        <w:t xml:space="preserve"> for those funds</w:t>
      </w:r>
      <w:r w:rsidR="008C3498" w:rsidRPr="00C351FA">
        <w:rPr>
          <w:u w:val="single"/>
        </w:rPr>
        <w:t xml:space="preserve"> with </w:t>
      </w:r>
      <w:r w:rsidR="00E3623B" w:rsidRPr="00C351FA">
        <w:rPr>
          <w:u w:val="single"/>
        </w:rPr>
        <w:t xml:space="preserve">the </w:t>
      </w:r>
      <w:r w:rsidR="008C3498" w:rsidRPr="00C351FA">
        <w:rPr>
          <w:u w:val="single"/>
        </w:rPr>
        <w:t>proposal</w:t>
      </w:r>
      <w:r w:rsidRPr="00C351FA">
        <w:rPr>
          <w:u w:val="single"/>
        </w:rPr>
        <w:t>, including the funded amount and timing for release of funds.</w:t>
      </w:r>
      <w:bookmarkEnd w:id="40"/>
      <w:r w:rsidR="00AF0FFB">
        <w:t xml:space="preserve"> </w:t>
      </w:r>
      <w:r w:rsidR="00AF0FFB" w:rsidRPr="006D35C3">
        <w:t xml:space="preserve">Additionally, offerors must include a contingency plan that outlines how the project will proceed if external capital is not </w:t>
      </w:r>
      <w:r w:rsidR="00B95B49">
        <w:t>forthcoming</w:t>
      </w:r>
      <w:r w:rsidR="00AF0FFB" w:rsidRPr="006D35C3">
        <w:t xml:space="preserve"> within a 12-month period, ensuring a realistic understanding of the project’s progress based on current resources.</w:t>
      </w:r>
    </w:p>
    <w:p w14:paraId="69AFA22C" w14:textId="77777777" w:rsidR="00D41076" w:rsidRDefault="00D41076">
      <w:pPr>
        <w:pStyle w:val="BodyText"/>
        <w:spacing w:before="9"/>
        <w:rPr>
          <w:sz w:val="21"/>
        </w:rPr>
      </w:pPr>
    </w:p>
    <w:p w14:paraId="11ED6334" w14:textId="3D90326A" w:rsidR="00D41076" w:rsidRDefault="00AC3B87" w:rsidP="00AC3B87">
      <w:pPr>
        <w:pStyle w:val="BodyText"/>
        <w:ind w:left="107" w:right="130"/>
      </w:pPr>
      <w:r>
        <w:t>For</w:t>
      </w:r>
      <w:r w:rsidR="0074160E">
        <w:t xml:space="preserve"> any questions about template use, please email </w:t>
      </w:r>
      <w:hyperlink r:id="rId13" w:history="1">
        <w:r w:rsidRPr="0020638E">
          <w:rPr>
            <w:rStyle w:val="Hyperlink"/>
          </w:rPr>
          <w:t>PM@ISSNationalLab.org.</w:t>
        </w:r>
      </w:hyperlink>
    </w:p>
    <w:p w14:paraId="5B0386F9" w14:textId="77777777" w:rsidR="00D41076" w:rsidRDefault="00D41076">
      <w:pPr>
        <w:pStyle w:val="BodyText"/>
        <w:spacing w:before="5"/>
        <w:rPr>
          <w:sz w:val="23"/>
        </w:rPr>
      </w:pPr>
    </w:p>
    <w:p w14:paraId="315DEA6E" w14:textId="77777777" w:rsidR="00D41076" w:rsidRPr="001C0889" w:rsidRDefault="0074160E" w:rsidP="007F1ED0">
      <w:pPr>
        <w:pStyle w:val="Heading3"/>
        <w:numPr>
          <w:ilvl w:val="0"/>
          <w:numId w:val="0"/>
        </w:numPr>
        <w:ind w:left="90"/>
      </w:pPr>
      <w:bookmarkStart w:id="41" w:name="Indirect_Rates_Justification"/>
      <w:bookmarkStart w:id="42" w:name="_Ref56685627"/>
      <w:bookmarkEnd w:id="41"/>
      <w:r w:rsidRPr="005C690B">
        <w:t>Indirect Rates Justification</w:t>
      </w:r>
      <w:bookmarkEnd w:id="42"/>
    </w:p>
    <w:p w14:paraId="7AF74DFB" w14:textId="77777777" w:rsidR="00D41076" w:rsidRDefault="00D41076">
      <w:pPr>
        <w:pStyle w:val="BodyText"/>
        <w:spacing w:before="11"/>
        <w:rPr>
          <w:b/>
          <w:i/>
          <w:sz w:val="20"/>
        </w:rPr>
      </w:pPr>
    </w:p>
    <w:p w14:paraId="79BF6423" w14:textId="5DDB13C3" w:rsidR="001A1CDD" w:rsidRDefault="001A1CDD" w:rsidP="001A1CDD">
      <w:pPr>
        <w:pStyle w:val="BodyText"/>
        <w:ind w:left="107" w:right="105"/>
      </w:pPr>
      <w:r>
        <w:t xml:space="preserve">CASIS shall recognize and apply to all grant agreements any approved federally recognized indirect cost rate that has been negotiated between the offeror and a U.S. government agency. If no such rate has been negotiated with a U.S. government agency, CASIS shall apply a de minimis rate of </w:t>
      </w:r>
      <w:r w:rsidR="00B95B49">
        <w:t>fifteen</w:t>
      </w:r>
      <w:r w:rsidR="00B95B49" w:rsidRPr="004B7F98">
        <w:t xml:space="preserve"> </w:t>
      </w:r>
      <w:r w:rsidRPr="004B7F98">
        <w:t>percent (</w:t>
      </w:r>
      <w:r>
        <w:t>1</w:t>
      </w:r>
      <w:r w:rsidR="00254D86">
        <w:t>5</w:t>
      </w:r>
      <w:r>
        <w:t xml:space="preserve">%) </w:t>
      </w:r>
      <w:r w:rsidRPr="004B7F98">
        <w:t>for those seeking indirect costs in a grant award. Also, CASIS will allow a grantee to voluntarily waive indirect costs or charge less than the full de minimis indirect cost rate should they choose to do so</w:t>
      </w:r>
      <w:r>
        <w:t xml:space="preserve">. </w:t>
      </w:r>
    </w:p>
    <w:p w14:paraId="3E7189A0" w14:textId="77777777" w:rsidR="001A1CDD" w:rsidRDefault="001A1CDD" w:rsidP="001A1CDD">
      <w:pPr>
        <w:pStyle w:val="BodyText"/>
        <w:ind w:left="107" w:right="105"/>
      </w:pPr>
    </w:p>
    <w:p w14:paraId="24B9A328" w14:textId="77777777" w:rsidR="001A1CDD" w:rsidRDefault="001A1CDD" w:rsidP="001A1CDD">
      <w:pPr>
        <w:pStyle w:val="BodyText"/>
        <w:ind w:left="107" w:right="105"/>
      </w:pPr>
      <w:r w:rsidRPr="004B7F98">
        <w:t xml:space="preserve">All proposal submissions seeking funding from CASIS are subject to this policy. All grantees are required to provide satisfactory written evidence in or accompanying their proposal submission of a previously approved federal indirect rate. Such evidence shall demonstrate the existence of an approved federally recognized indirect cost rate negotiated between the grantee and a U.S. </w:t>
      </w:r>
      <w:r>
        <w:t>g</w:t>
      </w:r>
      <w:r w:rsidRPr="004B7F98">
        <w:t>overnment agency. In the absence of this evidence, CASIS will apply the de minimis indirect cost rate stated above</w:t>
      </w:r>
      <w:r>
        <w:t>.</w:t>
      </w:r>
    </w:p>
    <w:p w14:paraId="48DF55BF" w14:textId="77777777" w:rsidR="00D41076" w:rsidRDefault="00D41076">
      <w:pPr>
        <w:pStyle w:val="BodyText"/>
        <w:spacing w:before="11"/>
        <w:rPr>
          <w:sz w:val="13"/>
        </w:rPr>
      </w:pPr>
    </w:p>
    <w:p w14:paraId="4386EFFD" w14:textId="2FC99A57" w:rsidR="00D41076" w:rsidRDefault="0074160E" w:rsidP="00750E28">
      <w:pPr>
        <w:pStyle w:val="Heading2"/>
        <w:numPr>
          <w:ilvl w:val="1"/>
          <w:numId w:val="13"/>
        </w:numPr>
        <w:tabs>
          <w:tab w:val="left" w:pos="573"/>
        </w:tabs>
        <w:spacing w:before="51"/>
        <w:ind w:left="573" w:hanging="360"/>
        <w:jc w:val="left"/>
      </w:pPr>
      <w:bookmarkStart w:id="43" w:name="2.5_Alternative_Sections_(Optional,_not_"/>
      <w:bookmarkStart w:id="44" w:name="_Toc170483678"/>
      <w:bookmarkEnd w:id="43"/>
      <w:r>
        <w:t>Alternative Sections (</w:t>
      </w:r>
      <w:r w:rsidR="00FF79DD">
        <w:t>N</w:t>
      </w:r>
      <w:r>
        <w:t>ot included in page</w:t>
      </w:r>
      <w:r>
        <w:rPr>
          <w:spacing w:val="-26"/>
        </w:rPr>
        <w:t xml:space="preserve"> </w:t>
      </w:r>
      <w:r>
        <w:t>count)</w:t>
      </w:r>
      <w:bookmarkEnd w:id="44"/>
    </w:p>
    <w:p w14:paraId="2AB18C7C" w14:textId="77777777" w:rsidR="00D41076" w:rsidRDefault="00D41076">
      <w:pPr>
        <w:pStyle w:val="BodyText"/>
        <w:spacing w:before="11"/>
        <w:rPr>
          <w:b/>
          <w:sz w:val="20"/>
        </w:rPr>
      </w:pPr>
    </w:p>
    <w:p w14:paraId="2D20FE9B" w14:textId="7CCF66F8" w:rsidR="00D41076" w:rsidRPr="002E732D" w:rsidRDefault="0074160E" w:rsidP="002E732D">
      <w:pPr>
        <w:pStyle w:val="BodyText"/>
        <w:ind w:left="107" w:right="145"/>
      </w:pPr>
      <w:r>
        <w:rPr>
          <w:i/>
        </w:rPr>
        <w:t xml:space="preserve">Follow-on Activities: </w:t>
      </w:r>
      <w:r>
        <w:t xml:space="preserve">For planning purposes, it is helpful to know as soon as practical if follow-on activities or additional project iterations are anticipated. Assuming </w:t>
      </w:r>
      <w:r w:rsidR="00F10771">
        <w:t xml:space="preserve">the </w:t>
      </w:r>
      <w:r>
        <w:t xml:space="preserve">project outcomes are successful, </w:t>
      </w:r>
      <w:r w:rsidR="00F10771">
        <w:t>the offeror is</w:t>
      </w:r>
      <w:r>
        <w:t xml:space="preserve"> welcome</w:t>
      </w:r>
      <w:r w:rsidR="00126DBC">
        <w:t>d</w:t>
      </w:r>
      <w:r>
        <w:t xml:space="preserve"> to describe the types of </w:t>
      </w:r>
      <w:r w:rsidR="00F10771">
        <w:t xml:space="preserve">anticipated </w:t>
      </w:r>
      <w:r>
        <w:t xml:space="preserve">follow-on activities that are </w:t>
      </w:r>
      <w:r>
        <w:lastRenderedPageBreak/>
        <w:t xml:space="preserve">not already included in </w:t>
      </w:r>
      <w:r w:rsidR="00F10771">
        <w:t xml:space="preserve">the </w:t>
      </w:r>
      <w:r>
        <w:t xml:space="preserve">proposed project by providing an overview of next steps, anticipated costs, and any dependencies or efficiencies that exist between </w:t>
      </w:r>
      <w:r w:rsidR="00F10771">
        <w:t xml:space="preserve">the </w:t>
      </w:r>
      <w:r>
        <w:t>main project and the follow-on effort.</w:t>
      </w:r>
      <w:r w:rsidR="00AC3B87">
        <w:t xml:space="preserve"> </w:t>
      </w:r>
      <w:r w:rsidR="00AC3B87" w:rsidRPr="00AC3B87">
        <w:t xml:space="preserve">Please use the </w:t>
      </w:r>
      <w:r w:rsidR="00AC3B87" w:rsidRPr="00833FDE">
        <w:rPr>
          <w:i/>
          <w:iCs/>
        </w:rPr>
        <w:t>Iterative Research Multiple Flight Questionnaire</w:t>
      </w:r>
      <w:r w:rsidR="00AC3B87" w:rsidRPr="00AC3B87">
        <w:t xml:space="preserve"> (Appendix D) to provide this information.</w:t>
      </w:r>
    </w:p>
    <w:p w14:paraId="154BEBD6" w14:textId="61158D62" w:rsidR="00D41076" w:rsidRDefault="00D41076">
      <w:pPr>
        <w:pStyle w:val="BodyText"/>
        <w:spacing w:before="56"/>
        <w:ind w:left="107" w:right="104"/>
      </w:pPr>
    </w:p>
    <w:p w14:paraId="46E29644" w14:textId="7DAB9008" w:rsidR="004B26D6" w:rsidRPr="004B26D6" w:rsidRDefault="0074160E" w:rsidP="004B26D6">
      <w:pPr>
        <w:pStyle w:val="BodyText"/>
        <w:ind w:left="107" w:right="118"/>
      </w:pPr>
      <w:r>
        <w:rPr>
          <w:i/>
        </w:rPr>
        <w:t xml:space="preserve">Alternative Cost Estimates: </w:t>
      </w:r>
      <w:r>
        <w:t>The cost for the alternatives or follow-on activities should be reflected in this section and not in the narrative or summary in the main budget section of the proposal.</w:t>
      </w:r>
    </w:p>
    <w:p w14:paraId="79E72FEE" w14:textId="77777777" w:rsidR="004B26D6" w:rsidRDefault="004B26D6" w:rsidP="00750E28">
      <w:pPr>
        <w:pStyle w:val="BodyText"/>
        <w:spacing w:before="10"/>
        <w:rPr>
          <w:sz w:val="19"/>
        </w:rPr>
      </w:pPr>
    </w:p>
    <w:p w14:paraId="3917BDBF" w14:textId="0F139E2B" w:rsidR="00D41076" w:rsidRDefault="0074160E" w:rsidP="00750E28">
      <w:pPr>
        <w:pStyle w:val="Heading2"/>
        <w:numPr>
          <w:ilvl w:val="1"/>
          <w:numId w:val="13"/>
        </w:numPr>
        <w:tabs>
          <w:tab w:val="left" w:pos="573"/>
        </w:tabs>
        <w:ind w:left="572" w:hanging="359"/>
        <w:jc w:val="left"/>
      </w:pPr>
      <w:bookmarkStart w:id="45" w:name="2.6_Proposal_Attachments_(Not_included_i"/>
      <w:bookmarkStart w:id="46" w:name="_Toc170483679"/>
      <w:bookmarkEnd w:id="45"/>
      <w:r>
        <w:t>Proposal Attachments</w:t>
      </w:r>
      <w:r w:rsidR="00E36383">
        <w:t xml:space="preserve"> </w:t>
      </w:r>
      <w:r>
        <w:t>(Not</w:t>
      </w:r>
      <w:r w:rsidR="00FA79EF">
        <w:t xml:space="preserve"> </w:t>
      </w:r>
      <w:r>
        <w:t xml:space="preserve">included </w:t>
      </w:r>
      <w:r>
        <w:rPr>
          <w:spacing w:val="5"/>
        </w:rPr>
        <w:t>in</w:t>
      </w:r>
      <w:r w:rsidR="00FA79EF">
        <w:rPr>
          <w:spacing w:val="5"/>
        </w:rPr>
        <w:t xml:space="preserve"> </w:t>
      </w:r>
      <w:r>
        <w:rPr>
          <w:spacing w:val="5"/>
        </w:rPr>
        <w:t>page</w:t>
      </w:r>
      <w:r>
        <w:rPr>
          <w:spacing w:val="-41"/>
        </w:rPr>
        <w:t xml:space="preserve"> </w:t>
      </w:r>
      <w:r>
        <w:t>count)</w:t>
      </w:r>
      <w:bookmarkEnd w:id="46"/>
    </w:p>
    <w:p w14:paraId="5ED718A2" w14:textId="77777777" w:rsidR="00D41076" w:rsidRDefault="00D41076">
      <w:pPr>
        <w:pStyle w:val="BodyText"/>
        <w:spacing w:before="11"/>
        <w:rPr>
          <w:b/>
          <w:sz w:val="20"/>
        </w:rPr>
      </w:pPr>
    </w:p>
    <w:p w14:paraId="2AA86D2F" w14:textId="44A0B710" w:rsidR="00126DBC" w:rsidRDefault="00126DBC" w:rsidP="00126DBC">
      <w:pPr>
        <w:pStyle w:val="BodyText"/>
        <w:ind w:left="107" w:right="345"/>
      </w:pPr>
      <w:r>
        <w:t>Templates for requisite attachments will be provided on the research announcement webpage.</w:t>
      </w:r>
    </w:p>
    <w:p w14:paraId="649BC776" w14:textId="77777777" w:rsidR="00433468" w:rsidRDefault="00433468" w:rsidP="00126DBC">
      <w:pPr>
        <w:pStyle w:val="BodyText"/>
        <w:ind w:left="107" w:right="345"/>
      </w:pPr>
    </w:p>
    <w:p w14:paraId="6D09035D" w14:textId="11EA2C1A" w:rsidR="007F1ED0" w:rsidRPr="007F1ED0" w:rsidRDefault="007F1ED0" w:rsidP="0331331D">
      <w:pPr>
        <w:spacing w:before="8"/>
        <w:rPr>
          <w:vanish/>
          <w:sz w:val="17"/>
          <w:szCs w:val="17"/>
        </w:rPr>
      </w:pPr>
      <w:bookmarkStart w:id="47" w:name="Required_Proposal_Attachments"/>
      <w:bookmarkStart w:id="48" w:name="_Toc68076956"/>
      <w:bookmarkStart w:id="49" w:name="_Toc80292956"/>
      <w:bookmarkStart w:id="50" w:name="_Toc87254566"/>
      <w:bookmarkStart w:id="51" w:name="_Toc89344324"/>
      <w:bookmarkEnd w:id="47"/>
      <w:bookmarkEnd w:id="48"/>
      <w:bookmarkEnd w:id="49"/>
      <w:bookmarkEnd w:id="50"/>
      <w:bookmarkEnd w:id="51"/>
    </w:p>
    <w:p w14:paraId="0AC41CDB" w14:textId="7D5CD29E" w:rsidR="00D41076" w:rsidRPr="00833FDE" w:rsidRDefault="0074160E" w:rsidP="00833FDE">
      <w:pPr>
        <w:ind w:left="468"/>
        <w:rPr>
          <w:b/>
          <w:bCs/>
          <w:i/>
          <w:iCs/>
          <w:sz w:val="24"/>
          <w:szCs w:val="24"/>
        </w:rPr>
      </w:pPr>
      <w:r w:rsidRPr="00833FDE">
        <w:rPr>
          <w:b/>
          <w:bCs/>
          <w:i/>
          <w:iCs/>
          <w:sz w:val="24"/>
          <w:szCs w:val="24"/>
        </w:rPr>
        <w:t>Required Proposal Attachments</w:t>
      </w:r>
    </w:p>
    <w:p w14:paraId="2093C6B1" w14:textId="77777777" w:rsidR="00D41076" w:rsidRDefault="00D41076">
      <w:pPr>
        <w:pStyle w:val="BodyText"/>
        <w:spacing w:before="7"/>
        <w:rPr>
          <w:b/>
          <w:i/>
          <w:sz w:val="20"/>
        </w:rPr>
      </w:pPr>
    </w:p>
    <w:p w14:paraId="603A3291" w14:textId="4BE557E1" w:rsidR="00D41076" w:rsidRDefault="0074160E">
      <w:pPr>
        <w:pStyle w:val="ListParagraph"/>
        <w:numPr>
          <w:ilvl w:val="0"/>
          <w:numId w:val="6"/>
        </w:numPr>
        <w:tabs>
          <w:tab w:val="left" w:pos="828"/>
        </w:tabs>
        <w:ind w:right="133"/>
      </w:pPr>
      <w:bookmarkStart w:id="52" w:name="_Ref56685656"/>
      <w:r>
        <w:rPr>
          <w:i/>
        </w:rPr>
        <w:t xml:space="preserve">Biographical Sketch (two pages or less per PI/Co-I): </w:t>
      </w:r>
      <w:r>
        <w:t>Supply a biographical sketch (including citizenship status) for each PI or Co-I and background on key collaborators. Include information on past success in the field of study. Specifically, note expertise relevant to addressing the scope and scale of the project from inception through completion. Address the investigator’s record of success in the field of study and provide relevant publications, commercial examples, patents, or technology implementation experience. If the project is collaborative (e.g., multiple institutions or Co-Is), describe the roles and responsibilities of each partner and the experience each has for that role. Please include educational history, professional experience, publications, and current grant</w:t>
      </w:r>
      <w:r>
        <w:rPr>
          <w:spacing w:val="-19"/>
        </w:rPr>
        <w:t xml:space="preserve"> </w:t>
      </w:r>
      <w:r>
        <w:t>funding.</w:t>
      </w:r>
      <w:bookmarkEnd w:id="52"/>
      <w:r w:rsidR="00EA5911">
        <w:t xml:space="preserve"> </w:t>
      </w:r>
      <w:r w:rsidR="00EA5911" w:rsidRPr="009A1A7B">
        <w:t>The PI and Co-PIs must be U.S. persons</w:t>
      </w:r>
      <w:r w:rsidR="00EA5911" w:rsidRPr="003F3CE3">
        <w:rPr>
          <w:vertAlign w:val="superscript"/>
        </w:rPr>
        <w:t>1</w:t>
      </w:r>
      <w:r w:rsidR="00EA5911">
        <w:t>.</w:t>
      </w:r>
    </w:p>
    <w:p w14:paraId="33B2BC58" w14:textId="758A1FA9" w:rsidR="00D41076" w:rsidRDefault="00D41076">
      <w:pPr>
        <w:pStyle w:val="BodyText"/>
        <w:spacing w:before="2"/>
      </w:pPr>
    </w:p>
    <w:p w14:paraId="5CA33188" w14:textId="1F910D14" w:rsidR="007E7B60" w:rsidRDefault="0074160E" w:rsidP="007E7B60">
      <w:pPr>
        <w:pStyle w:val="ListParagraph"/>
        <w:numPr>
          <w:ilvl w:val="0"/>
          <w:numId w:val="6"/>
        </w:numPr>
        <w:tabs>
          <w:tab w:val="left" w:pos="828"/>
        </w:tabs>
        <w:spacing w:line="242" w:lineRule="auto"/>
        <w:ind w:right="695"/>
      </w:pPr>
      <w:bookmarkStart w:id="53" w:name="_Ref56685668"/>
      <w:r>
        <w:rPr>
          <w:i/>
        </w:rPr>
        <w:t>Literature Cited</w:t>
      </w:r>
      <w:r>
        <w:t xml:space="preserve">: Provide literature citations for any material cited in the technical section or any other references supporting </w:t>
      </w:r>
      <w:r w:rsidR="008F7FDC">
        <w:t>the</w:t>
      </w:r>
      <w:r w:rsidR="008F7FDC">
        <w:rPr>
          <w:spacing w:val="-21"/>
        </w:rPr>
        <w:t xml:space="preserve"> </w:t>
      </w:r>
      <w:r>
        <w:t>proposal.</w:t>
      </w:r>
      <w:bookmarkEnd w:id="53"/>
    </w:p>
    <w:p w14:paraId="5390BF55" w14:textId="77777777" w:rsidR="007E7B60" w:rsidRDefault="007E7B60" w:rsidP="00C55382">
      <w:pPr>
        <w:pStyle w:val="ListParagraph"/>
        <w:tabs>
          <w:tab w:val="left" w:pos="828"/>
        </w:tabs>
        <w:spacing w:line="242" w:lineRule="auto"/>
        <w:ind w:right="695" w:firstLine="0"/>
      </w:pPr>
    </w:p>
    <w:p w14:paraId="5C9DACF7" w14:textId="4EF62584" w:rsidR="00497DC2" w:rsidRDefault="00497DC2" w:rsidP="00497DC2">
      <w:pPr>
        <w:pStyle w:val="ListParagraph"/>
        <w:numPr>
          <w:ilvl w:val="0"/>
          <w:numId w:val="6"/>
        </w:numPr>
        <w:tabs>
          <w:tab w:val="left" w:pos="828"/>
        </w:tabs>
        <w:spacing w:before="1" w:line="266" w:lineRule="exact"/>
        <w:ind w:right="203"/>
      </w:pPr>
      <w:r w:rsidRPr="005B1396">
        <w:rPr>
          <w:i/>
          <w:iCs/>
        </w:rPr>
        <w:t>Preliminary Experiment Requirements Document (P-ERD)</w:t>
      </w:r>
      <w:r>
        <w:t xml:space="preserve">: </w:t>
      </w:r>
      <w:r w:rsidR="00BF4783">
        <w:t>Include</w:t>
      </w:r>
      <w:r w:rsidR="00960FDC">
        <w:t xml:space="preserve"> </w:t>
      </w:r>
      <w:r w:rsidR="00612A4F">
        <w:t>an</w:t>
      </w:r>
      <w:r w:rsidR="00960FDC">
        <w:t xml:space="preserve"> operations concept for each phase. </w:t>
      </w:r>
      <w:r w:rsidR="00612A4F">
        <w:t xml:space="preserve">Identify science, engineering, and/or technical </w:t>
      </w:r>
      <w:r w:rsidR="00300E92">
        <w:t>requirements for the initial phase</w:t>
      </w:r>
      <w:r w:rsidR="00E80BE2">
        <w:t xml:space="preserve">. </w:t>
      </w:r>
      <w:r w:rsidR="00612A4F">
        <w:t>Include requirements for additional phases if known.</w:t>
      </w:r>
      <w:r w:rsidR="00E80BE2">
        <w:t xml:space="preserve"> </w:t>
      </w:r>
      <w:r w:rsidR="00F149D3">
        <w:t>The o</w:t>
      </w:r>
      <w:r w:rsidR="00950796">
        <w:t>fferor’s format is acceptable.</w:t>
      </w:r>
    </w:p>
    <w:p w14:paraId="7CE169DC" w14:textId="77777777" w:rsidR="00497DC2" w:rsidRPr="006B484D" w:rsidRDefault="00497DC2" w:rsidP="007E6422">
      <w:pPr>
        <w:tabs>
          <w:tab w:val="left" w:pos="828"/>
        </w:tabs>
        <w:spacing w:before="1" w:line="266" w:lineRule="exact"/>
        <w:ind w:right="203"/>
      </w:pPr>
    </w:p>
    <w:p w14:paraId="02A5E971" w14:textId="45CD23BC" w:rsidR="00E00979" w:rsidRDefault="00E90F7A" w:rsidP="00CF32B5">
      <w:pPr>
        <w:pStyle w:val="ListParagraph"/>
        <w:numPr>
          <w:ilvl w:val="0"/>
          <w:numId w:val="6"/>
        </w:numPr>
        <w:tabs>
          <w:tab w:val="left" w:pos="828"/>
        </w:tabs>
        <w:spacing w:line="242" w:lineRule="auto"/>
        <w:ind w:right="695"/>
      </w:pPr>
      <w:r w:rsidRPr="007E6422">
        <w:rPr>
          <w:iCs/>
        </w:rPr>
        <w:t>Technology Roadmap</w:t>
      </w:r>
      <w:r w:rsidRPr="007E6422">
        <w:t xml:space="preserve">: </w:t>
      </w:r>
      <w:r w:rsidR="00FE1D74" w:rsidRPr="007E6422">
        <w:t>Including</w:t>
      </w:r>
      <w:r w:rsidR="00FE1D74">
        <w:rPr>
          <w:rFonts w:ascii="Segoe UI" w:hAnsi="Segoe UI" w:cs="Segoe UI"/>
        </w:rPr>
        <w:t xml:space="preserve"> </w:t>
      </w:r>
      <w:r w:rsidRPr="007E6422">
        <w:t xml:space="preserve">Risk Management </w:t>
      </w:r>
      <w:r w:rsidR="0083112B">
        <w:t>Details</w:t>
      </w:r>
      <w:r>
        <w:t xml:space="preserve"> </w:t>
      </w:r>
    </w:p>
    <w:p w14:paraId="4A38C05F" w14:textId="77777777" w:rsidR="00D26F78" w:rsidRDefault="00D26F78" w:rsidP="007E6422">
      <w:pPr>
        <w:pStyle w:val="ListParagraph"/>
      </w:pPr>
    </w:p>
    <w:p w14:paraId="76174617" w14:textId="65BC0484" w:rsidR="00611006" w:rsidRDefault="00B314F8">
      <w:pPr>
        <w:pStyle w:val="ListParagraph"/>
        <w:widowControl/>
        <w:numPr>
          <w:ilvl w:val="0"/>
          <w:numId w:val="28"/>
        </w:numPr>
        <w:autoSpaceDE/>
        <w:autoSpaceDN/>
        <w:ind w:left="1548"/>
        <w:contextualSpacing/>
      </w:pPr>
      <w:r>
        <w:t>Develop</w:t>
      </w:r>
      <w:r w:rsidR="00F92AF7">
        <w:t xml:space="preserve"> a Gantt-type chart that defines the key milestones for each project phases</w:t>
      </w:r>
      <w:r w:rsidR="00BA459E">
        <w:t>.</w:t>
      </w:r>
      <w:r w:rsidR="00EC7D94">
        <w:t xml:space="preserve"> </w:t>
      </w:r>
    </w:p>
    <w:p w14:paraId="79963732" w14:textId="5F588FE3" w:rsidR="002266C5" w:rsidRDefault="00611006">
      <w:pPr>
        <w:pStyle w:val="ListParagraph"/>
        <w:widowControl/>
        <w:numPr>
          <w:ilvl w:val="0"/>
          <w:numId w:val="28"/>
        </w:numPr>
        <w:autoSpaceDE/>
        <w:autoSpaceDN/>
        <w:ind w:left="1548"/>
        <w:contextualSpacing/>
      </w:pPr>
      <w:r>
        <w:t>I</w:t>
      </w:r>
      <w:r w:rsidR="00EC7D94">
        <w:t>dentif</w:t>
      </w:r>
      <w:r>
        <w:t>y</w:t>
      </w:r>
      <w:r w:rsidR="00EC7D94">
        <w:t xml:space="preserve"> </w:t>
      </w:r>
      <w:r w:rsidR="00C623A9">
        <w:t xml:space="preserve">the </w:t>
      </w:r>
      <w:r w:rsidR="00EC7D94">
        <w:t>number</w:t>
      </w:r>
      <w:r w:rsidR="00C623A9">
        <w:t xml:space="preserve"> and timing</w:t>
      </w:r>
      <w:r w:rsidR="00EC7D94">
        <w:t xml:space="preserve"> of </w:t>
      </w:r>
      <w:r w:rsidR="00C623A9">
        <w:t xml:space="preserve">all </w:t>
      </w:r>
      <w:r w:rsidR="002C695A">
        <w:t>ISS</w:t>
      </w:r>
      <w:r w:rsidR="00EC7D94">
        <w:t xml:space="preserve"> flight</w:t>
      </w:r>
      <w:r w:rsidR="00C623A9">
        <w:t>s</w:t>
      </w:r>
      <w:r w:rsidR="00EC7D94">
        <w:t xml:space="preserve"> for each </w:t>
      </w:r>
      <w:r w:rsidR="00C623A9">
        <w:t xml:space="preserve">phase </w:t>
      </w:r>
      <w:r w:rsidR="002266C5">
        <w:t>and the overall program.</w:t>
      </w:r>
    </w:p>
    <w:p w14:paraId="3389D592" w14:textId="347B9183" w:rsidR="00AC4108" w:rsidRDefault="00120F2D">
      <w:pPr>
        <w:pStyle w:val="ListParagraph"/>
        <w:widowControl/>
        <w:numPr>
          <w:ilvl w:val="0"/>
          <w:numId w:val="28"/>
        </w:numPr>
        <w:autoSpaceDE/>
        <w:autoSpaceDN/>
        <w:ind w:left="1548"/>
        <w:contextualSpacing/>
      </w:pPr>
      <w:r>
        <w:t xml:space="preserve">Include a narrative that </w:t>
      </w:r>
      <w:r w:rsidR="003E14ED">
        <w:t>br</w:t>
      </w:r>
      <w:r w:rsidR="005F4EC1">
        <w:t>iefly</w:t>
      </w:r>
      <w:r w:rsidR="00A64605">
        <w:t xml:space="preserve"> describes that </w:t>
      </w:r>
      <w:r w:rsidR="00CA50E2">
        <w:t>approach</w:t>
      </w:r>
      <w:r w:rsidR="00A64605">
        <w:t xml:space="preserve"> </w:t>
      </w:r>
      <w:r w:rsidR="00CA50E2">
        <w:t>for</w:t>
      </w:r>
      <w:r w:rsidR="00A64605">
        <w:t xml:space="preserve"> each milestone,</w:t>
      </w:r>
      <w:r w:rsidR="00DC7F2D">
        <w:t xml:space="preserve"> </w:t>
      </w:r>
      <w:r w:rsidR="00A6588B">
        <w:t>lists</w:t>
      </w:r>
      <w:r w:rsidR="00D26F78">
        <w:t xml:space="preserve"> the </w:t>
      </w:r>
      <w:r w:rsidR="00BA459E">
        <w:t>r</w:t>
      </w:r>
      <w:r w:rsidR="00A6588B">
        <w:t xml:space="preserve">esearch </w:t>
      </w:r>
      <w:r w:rsidR="00BA459E">
        <w:t>o</w:t>
      </w:r>
      <w:r w:rsidR="00A6588B">
        <w:t xml:space="preserve">bjectives, </w:t>
      </w:r>
      <w:r w:rsidR="00A64605">
        <w:t>d</w:t>
      </w:r>
      <w:r w:rsidR="00D26F78">
        <w:t>efine</w:t>
      </w:r>
      <w:r w:rsidR="00A64605">
        <w:t>s</w:t>
      </w:r>
      <w:r w:rsidR="00D26F78">
        <w:t xml:space="preserve"> the </w:t>
      </w:r>
      <w:r w:rsidR="0063510B">
        <w:t>desired</w:t>
      </w:r>
      <w:r w:rsidR="00D26F78">
        <w:t xml:space="preserve"> </w:t>
      </w:r>
      <w:r w:rsidR="00BA459E">
        <w:t>s</w:t>
      </w:r>
      <w:r w:rsidR="00D26F78">
        <w:t xml:space="preserve">cientific and </w:t>
      </w:r>
      <w:r w:rsidR="00BA459E">
        <w:t>e</w:t>
      </w:r>
      <w:r w:rsidR="00D26F78">
        <w:t>conomic Impact</w:t>
      </w:r>
      <w:r w:rsidR="002266C5">
        <w:t xml:space="preserve">, </w:t>
      </w:r>
      <w:r w:rsidR="00AC4108">
        <w:t xml:space="preserve">and </w:t>
      </w:r>
      <w:r w:rsidR="0070438E">
        <w:t xml:space="preserve">lists the </w:t>
      </w:r>
      <w:r w:rsidR="002266C5">
        <w:t>entry and exit criteria for each phase</w:t>
      </w:r>
      <w:r w:rsidR="00AC4108">
        <w:t>.</w:t>
      </w:r>
    </w:p>
    <w:p w14:paraId="46D6608D" w14:textId="76ABE754" w:rsidR="00D26F78" w:rsidRDefault="0065345A" w:rsidP="007E6422">
      <w:pPr>
        <w:pStyle w:val="ListParagraph"/>
        <w:widowControl/>
        <w:numPr>
          <w:ilvl w:val="0"/>
          <w:numId w:val="28"/>
        </w:numPr>
        <w:autoSpaceDE/>
        <w:autoSpaceDN/>
        <w:ind w:left="1548"/>
        <w:contextualSpacing/>
      </w:pPr>
      <w:r>
        <w:t xml:space="preserve">Ensure milestones defined in the </w:t>
      </w:r>
      <w:r w:rsidR="00BA459E">
        <w:t>b</w:t>
      </w:r>
      <w:r w:rsidR="00D26F78">
        <w:t xml:space="preserve">udget </w:t>
      </w:r>
      <w:r>
        <w:t>template</w:t>
      </w:r>
      <w:r w:rsidR="00D26F78">
        <w:t xml:space="preserve"> </w:t>
      </w:r>
      <w:r w:rsidR="00756190">
        <w:t xml:space="preserve">are consistent with and </w:t>
      </w:r>
      <w:r w:rsidR="0092594A">
        <w:t xml:space="preserve">align </w:t>
      </w:r>
      <w:r w:rsidR="00756190">
        <w:t>to</w:t>
      </w:r>
      <w:r w:rsidR="0092594A">
        <w:t xml:space="preserve"> the milestones in </w:t>
      </w:r>
      <w:r w:rsidR="00206F8F">
        <w:t>the</w:t>
      </w:r>
      <w:r w:rsidR="0092594A">
        <w:t xml:space="preserve"> </w:t>
      </w:r>
      <w:r w:rsidR="00206F8F">
        <w:t>T</w:t>
      </w:r>
      <w:r w:rsidR="0092594A">
        <w:t xml:space="preserve">echnology </w:t>
      </w:r>
      <w:r w:rsidR="00206F8F">
        <w:t>R</w:t>
      </w:r>
      <w:r w:rsidR="0092594A">
        <w:t>oadmap</w:t>
      </w:r>
      <w:r w:rsidR="00D26F78">
        <w:t xml:space="preserve"> for </w:t>
      </w:r>
      <w:r w:rsidR="003655CE">
        <w:t>each phase and</w:t>
      </w:r>
      <w:r w:rsidR="00D26F78">
        <w:t xml:space="preserve"> the total program</w:t>
      </w:r>
      <w:r w:rsidR="003655CE">
        <w:t>.</w:t>
      </w:r>
    </w:p>
    <w:p w14:paraId="2942D299" w14:textId="784C81C8" w:rsidR="00D26F78" w:rsidRDefault="003655CE" w:rsidP="007E6422">
      <w:pPr>
        <w:pStyle w:val="ListParagraph"/>
        <w:widowControl/>
        <w:numPr>
          <w:ilvl w:val="0"/>
          <w:numId w:val="28"/>
        </w:numPr>
        <w:autoSpaceDE/>
        <w:autoSpaceDN/>
        <w:ind w:left="1548"/>
        <w:contextualSpacing/>
      </w:pPr>
      <w:r>
        <w:t>Define</w:t>
      </w:r>
      <w:r w:rsidR="00D26F78">
        <w:t xml:space="preserve"> the </w:t>
      </w:r>
      <w:r w:rsidR="00BA459E">
        <w:t>a</w:t>
      </w:r>
      <w:r w:rsidR="00D26F78">
        <w:t>ssumptions that drive the plan for each program phase</w:t>
      </w:r>
      <w:r w:rsidR="00AA5FFF">
        <w:t>.</w:t>
      </w:r>
    </w:p>
    <w:p w14:paraId="0395F51A" w14:textId="3371272F" w:rsidR="00D26F78" w:rsidRDefault="00D26F78" w:rsidP="007E6422">
      <w:pPr>
        <w:pStyle w:val="ListParagraph"/>
        <w:widowControl/>
        <w:numPr>
          <w:ilvl w:val="0"/>
          <w:numId w:val="28"/>
        </w:numPr>
        <w:autoSpaceDE/>
        <w:autoSpaceDN/>
        <w:ind w:left="1548"/>
        <w:contextualSpacing/>
      </w:pPr>
      <w:r>
        <w:t>Develop a risk matrix (probability v</w:t>
      </w:r>
      <w:r w:rsidR="00BA459E">
        <w:t>s</w:t>
      </w:r>
      <w:r>
        <w:t xml:space="preserve">. impact) that </w:t>
      </w:r>
      <w:r w:rsidR="000B7B01">
        <w:t>considers</w:t>
      </w:r>
      <w:r>
        <w:t xml:space="preserve"> </w:t>
      </w:r>
      <w:r w:rsidR="00AA5FFF">
        <w:t>cost, schedule,</w:t>
      </w:r>
      <w:r w:rsidR="0090580B">
        <w:t xml:space="preserve"> applicable external factors</w:t>
      </w:r>
      <w:r w:rsidR="00F95362">
        <w:t>,</w:t>
      </w:r>
      <w:r w:rsidR="00AA5FFF">
        <w:t xml:space="preserve"> </w:t>
      </w:r>
      <w:r w:rsidR="00AA5FFF" w:rsidDel="00F95362">
        <w:t>and</w:t>
      </w:r>
      <w:r w:rsidDel="00F95362">
        <w:t xml:space="preserve"> </w:t>
      </w:r>
      <w:r w:rsidR="00AA5FFF">
        <w:t>technical</w:t>
      </w:r>
      <w:r>
        <w:t xml:space="preserve"> </w:t>
      </w:r>
      <w:r w:rsidR="000B7B01">
        <w:t>r</w:t>
      </w:r>
      <w:r>
        <w:t>isks</w:t>
      </w:r>
      <w:r w:rsidR="00207612">
        <w:t xml:space="preserve">. </w:t>
      </w:r>
    </w:p>
    <w:p w14:paraId="6DC5AA98" w14:textId="37D4F2BA" w:rsidR="00207612" w:rsidRDefault="670E7670" w:rsidP="007E6422">
      <w:pPr>
        <w:pStyle w:val="ListParagraph"/>
        <w:widowControl/>
        <w:numPr>
          <w:ilvl w:val="0"/>
          <w:numId w:val="28"/>
        </w:numPr>
        <w:autoSpaceDE/>
        <w:autoSpaceDN/>
        <w:ind w:left="1548"/>
        <w:contextualSpacing/>
      </w:pPr>
      <w:r>
        <w:t>Develop mitigation strategies for each risk. Consider unexpected delays, technical setbacks, or changes in funding.</w:t>
      </w:r>
    </w:p>
    <w:p w14:paraId="2AE89ECB" w14:textId="5C452B45" w:rsidR="00D26F78" w:rsidRDefault="670E7670" w:rsidP="007E6422">
      <w:pPr>
        <w:pStyle w:val="ListParagraph"/>
        <w:widowControl/>
        <w:numPr>
          <w:ilvl w:val="0"/>
          <w:numId w:val="28"/>
        </w:numPr>
        <w:autoSpaceDE/>
        <w:autoSpaceDN/>
        <w:ind w:left="1548"/>
        <w:contextualSpacing/>
      </w:pPr>
      <w:r>
        <w:lastRenderedPageBreak/>
        <w:t>Develop at least two success-oriented milestone-driven timelines.</w:t>
      </w:r>
    </w:p>
    <w:p w14:paraId="39209C00" w14:textId="4BF124E8" w:rsidR="00D26F78" w:rsidRDefault="00D26F78" w:rsidP="007E6422">
      <w:pPr>
        <w:pStyle w:val="ListParagraph"/>
        <w:widowControl/>
        <w:numPr>
          <w:ilvl w:val="0"/>
          <w:numId w:val="29"/>
        </w:numPr>
        <w:autoSpaceDE/>
        <w:autoSpaceDN/>
        <w:ind w:left="1908"/>
        <w:contextualSpacing/>
      </w:pPr>
      <w:r>
        <w:t xml:space="preserve">A primary path where assumptions are </w:t>
      </w:r>
      <w:r w:rsidR="00C351FA">
        <w:t>accurate,</w:t>
      </w:r>
      <w:r>
        <w:t xml:space="preserve"> and risks are mitigated</w:t>
      </w:r>
      <w:r w:rsidR="00932F8D">
        <w:t>.</w:t>
      </w:r>
    </w:p>
    <w:p w14:paraId="330D8611" w14:textId="5FC5636E" w:rsidR="00D26F78" w:rsidRDefault="00D26F78" w:rsidP="007E6422">
      <w:pPr>
        <w:pStyle w:val="ListParagraph"/>
        <w:widowControl/>
        <w:numPr>
          <w:ilvl w:val="0"/>
          <w:numId w:val="29"/>
        </w:numPr>
        <w:autoSpaceDE/>
        <w:autoSpaceDN/>
        <w:ind w:left="1908"/>
        <w:contextualSpacing/>
      </w:pPr>
      <w:r>
        <w:t xml:space="preserve">At least one alternate path based on unrealized assumptions and/or unmitigated </w:t>
      </w:r>
      <w:r w:rsidR="006D38EA">
        <w:t xml:space="preserve">high probability/high impact </w:t>
      </w:r>
      <w:r>
        <w:t>risks</w:t>
      </w:r>
      <w:r w:rsidR="00C25752">
        <w:t>.</w:t>
      </w:r>
    </w:p>
    <w:p w14:paraId="3C5EAA23" w14:textId="0457B948" w:rsidR="00A370E0" w:rsidRDefault="00120CF7">
      <w:pPr>
        <w:pStyle w:val="ListParagraph"/>
        <w:widowControl/>
        <w:numPr>
          <w:ilvl w:val="0"/>
          <w:numId w:val="27"/>
        </w:numPr>
        <w:autoSpaceDE/>
        <w:autoSpaceDN/>
        <w:ind w:left="1548"/>
        <w:contextualSpacing/>
      </w:pPr>
      <w:r>
        <w:t>List the</w:t>
      </w:r>
      <w:r w:rsidR="00D26F78">
        <w:t xml:space="preserve"> success criteria </w:t>
      </w:r>
      <w:r w:rsidR="00932F8D">
        <w:t>that will be used</w:t>
      </w:r>
      <w:r>
        <w:t xml:space="preserve"> to </w:t>
      </w:r>
      <w:r w:rsidR="00D26F78">
        <w:t xml:space="preserve">define readiness to advance to each successive milestone and program phase. </w:t>
      </w:r>
    </w:p>
    <w:p w14:paraId="67E152F7" w14:textId="77ECB504" w:rsidR="00D26F78" w:rsidRPr="007E6422" w:rsidRDefault="00D26F78" w:rsidP="007E6422">
      <w:pPr>
        <w:pStyle w:val="ListParagraph"/>
        <w:widowControl/>
        <w:numPr>
          <w:ilvl w:val="0"/>
          <w:numId w:val="27"/>
        </w:numPr>
        <w:autoSpaceDE/>
        <w:autoSpaceDN/>
        <w:ind w:left="1548"/>
        <w:contextualSpacing/>
      </w:pPr>
      <w:r>
        <w:t>Include TRL start and end points for each phase</w:t>
      </w:r>
      <w:r w:rsidR="00665605">
        <w:t xml:space="preserve"> with noted </w:t>
      </w:r>
      <w:r w:rsidR="00D53447">
        <w:t>concise justifications</w:t>
      </w:r>
      <w:r>
        <w:t>.</w:t>
      </w:r>
    </w:p>
    <w:p w14:paraId="26560A6B" w14:textId="77777777" w:rsidR="00AE57B9" w:rsidRPr="007E6422" w:rsidRDefault="00AE57B9" w:rsidP="007E6422">
      <w:pPr>
        <w:rPr>
          <w:rStyle w:val="normaltextrun"/>
          <w:shd w:val="clear" w:color="auto" w:fill="FFFFFF"/>
        </w:rPr>
      </w:pPr>
    </w:p>
    <w:p w14:paraId="1B1EB525" w14:textId="626AB511" w:rsidR="00C63D73" w:rsidRPr="007E6422" w:rsidRDefault="00512E91" w:rsidP="00CF32B5">
      <w:pPr>
        <w:pStyle w:val="ListParagraph"/>
        <w:numPr>
          <w:ilvl w:val="0"/>
          <w:numId w:val="6"/>
        </w:numPr>
        <w:tabs>
          <w:tab w:val="left" w:pos="828"/>
        </w:tabs>
        <w:spacing w:line="242" w:lineRule="auto"/>
        <w:ind w:right="695"/>
        <w:rPr>
          <w:rStyle w:val="normaltextrun"/>
          <w:shd w:val="clear" w:color="auto" w:fill="FFFFFF"/>
        </w:rPr>
      </w:pPr>
      <w:r>
        <w:rPr>
          <w:rStyle w:val="normaltextrun"/>
          <w:i/>
          <w:iCs/>
          <w:shd w:val="clear" w:color="auto" w:fill="FFFFFF"/>
        </w:rPr>
        <w:t>Implementation Partner</w:t>
      </w:r>
      <w:r w:rsidR="00254D86">
        <w:rPr>
          <w:rStyle w:val="normaltextrun"/>
          <w:i/>
          <w:iCs/>
          <w:shd w:val="clear" w:color="auto" w:fill="FFFFFF"/>
        </w:rPr>
        <w:t xml:space="preserve"> supplied</w:t>
      </w:r>
      <w:r>
        <w:rPr>
          <w:rStyle w:val="normaltextrun"/>
          <w:i/>
          <w:iCs/>
          <w:shd w:val="clear" w:color="auto" w:fill="FFFFFF"/>
        </w:rPr>
        <w:t xml:space="preserve"> Statement of Work (SoW)</w:t>
      </w:r>
    </w:p>
    <w:p w14:paraId="5CADA1AD" w14:textId="77777777" w:rsidR="0025017C" w:rsidRPr="007E6422" w:rsidRDefault="0025017C" w:rsidP="007E6422">
      <w:pPr>
        <w:pStyle w:val="ListParagraph"/>
        <w:tabs>
          <w:tab w:val="left" w:pos="828"/>
        </w:tabs>
        <w:spacing w:line="242" w:lineRule="auto"/>
        <w:ind w:left="720" w:right="695" w:firstLine="0"/>
        <w:rPr>
          <w:rStyle w:val="normaltextrun"/>
          <w:shd w:val="clear" w:color="auto" w:fill="FFFFFF"/>
        </w:rPr>
      </w:pPr>
    </w:p>
    <w:p w14:paraId="10D2C6DF" w14:textId="74F36CD2" w:rsidR="00512E91" w:rsidRDefault="00512E91" w:rsidP="007E6422">
      <w:pPr>
        <w:ind w:left="1080"/>
        <w:rPr>
          <w:b/>
        </w:rPr>
      </w:pPr>
      <w:r>
        <w:rPr>
          <w:b/>
        </w:rPr>
        <w:t>SoW shall provide the following information:</w:t>
      </w:r>
    </w:p>
    <w:p w14:paraId="2FA88DD5" w14:textId="520D1C6F" w:rsidR="00512E91" w:rsidRPr="00F20109" w:rsidRDefault="00932F8D" w:rsidP="007E6422">
      <w:pPr>
        <w:pStyle w:val="ListParagraph"/>
        <w:widowControl/>
        <w:numPr>
          <w:ilvl w:val="0"/>
          <w:numId w:val="34"/>
        </w:numPr>
        <w:autoSpaceDE/>
        <w:autoSpaceDN/>
        <w:ind w:left="1440"/>
        <w:contextualSpacing/>
      </w:pPr>
      <w:r>
        <w:t>An o</w:t>
      </w:r>
      <w:r w:rsidR="00512E91" w:rsidRPr="00F20109">
        <w:t>verview or summary to include how</w:t>
      </w:r>
      <w:r>
        <w:t xml:space="preserve"> the</w:t>
      </w:r>
      <w:r w:rsidR="00512E91" w:rsidRPr="00F20109">
        <w:t xml:space="preserve"> </w:t>
      </w:r>
      <w:r>
        <w:t>I</w:t>
      </w:r>
      <w:r w:rsidR="00512E91" w:rsidRPr="00F20109">
        <w:t xml:space="preserve">mplementation </w:t>
      </w:r>
      <w:r>
        <w:t>P</w:t>
      </w:r>
      <w:r w:rsidR="00512E91" w:rsidRPr="00F20109">
        <w:t>artner’s offerings</w:t>
      </w:r>
      <w:r w:rsidR="00512E91">
        <w:t>, expertise, and experience</w:t>
      </w:r>
      <w:r w:rsidR="00512E91" w:rsidRPr="00F20109">
        <w:t xml:space="preserve"> align with the project goals, aims, or objectives.</w:t>
      </w:r>
    </w:p>
    <w:p w14:paraId="29970F1A" w14:textId="46C20573" w:rsidR="00512E91" w:rsidRPr="00F20109" w:rsidRDefault="00674986" w:rsidP="007E6422">
      <w:pPr>
        <w:pStyle w:val="ListParagraph"/>
        <w:widowControl/>
        <w:numPr>
          <w:ilvl w:val="0"/>
          <w:numId w:val="34"/>
        </w:numPr>
        <w:autoSpaceDE/>
        <w:autoSpaceDN/>
        <w:ind w:left="1440"/>
        <w:contextualSpacing/>
      </w:pPr>
      <w:r>
        <w:t>A d</w:t>
      </w:r>
      <w:r w:rsidR="00512E91" w:rsidRPr="00F20109">
        <w:t>etailed total scope</w:t>
      </w:r>
      <w:r w:rsidR="00512E91">
        <w:t xml:space="preserve"> </w:t>
      </w:r>
      <w:r>
        <w:t xml:space="preserve">and </w:t>
      </w:r>
      <w:r w:rsidR="00512E91">
        <w:t>end</w:t>
      </w:r>
      <w:r>
        <w:t>-</w:t>
      </w:r>
      <w:r w:rsidR="00512E91">
        <w:t>to</w:t>
      </w:r>
      <w:r>
        <w:t>-</w:t>
      </w:r>
      <w:r w:rsidR="00512E91">
        <w:t>end</w:t>
      </w:r>
      <w:r w:rsidR="00512E91" w:rsidRPr="00F20109">
        <w:t xml:space="preserve"> mission management Statement of Work to include:</w:t>
      </w:r>
    </w:p>
    <w:p w14:paraId="232B1C1C" w14:textId="13A48D91" w:rsidR="00512E91" w:rsidRPr="00F20109" w:rsidRDefault="00512E91" w:rsidP="007E6422">
      <w:pPr>
        <w:pStyle w:val="ListParagraph"/>
        <w:widowControl/>
        <w:numPr>
          <w:ilvl w:val="3"/>
          <w:numId w:val="36"/>
        </w:numPr>
        <w:tabs>
          <w:tab w:val="clear" w:pos="2880"/>
        </w:tabs>
        <w:autoSpaceDE/>
        <w:autoSpaceDN/>
        <w:ind w:left="1890"/>
        <w:contextualSpacing/>
      </w:pPr>
      <w:r w:rsidRPr="00F20109">
        <w:t>Logistics: Proposed resources</w:t>
      </w:r>
      <w:r w:rsidR="000C1C4B">
        <w:t>,</w:t>
      </w:r>
      <w:r w:rsidRPr="00F20109">
        <w:t xml:space="preserve"> including facility needs for ground testing and flight operations support, use of </w:t>
      </w:r>
      <w:r w:rsidR="000C1C4B">
        <w:t>space station</w:t>
      </w:r>
      <w:r w:rsidRPr="00F20109">
        <w:t xml:space="preserve"> crew for research support</w:t>
      </w:r>
      <w:r>
        <w:t xml:space="preserve"> (crew</w:t>
      </w:r>
      <w:r w:rsidR="00DE0F71">
        <w:t xml:space="preserve"> </w:t>
      </w:r>
      <w:r>
        <w:t>time)</w:t>
      </w:r>
      <w:r w:rsidRPr="00F20109">
        <w:t>, power and data requirements</w:t>
      </w:r>
      <w:r>
        <w:t>, and postflight requirements</w:t>
      </w:r>
    </w:p>
    <w:p w14:paraId="47E21279" w14:textId="77777777" w:rsidR="00512E91" w:rsidRPr="00F20109" w:rsidRDefault="00512E91" w:rsidP="007E6422">
      <w:pPr>
        <w:pStyle w:val="ListParagraph"/>
        <w:widowControl/>
        <w:numPr>
          <w:ilvl w:val="3"/>
          <w:numId w:val="36"/>
        </w:numPr>
        <w:tabs>
          <w:tab w:val="clear" w:pos="2880"/>
        </w:tabs>
        <w:autoSpaceDE/>
        <w:autoSpaceDN/>
        <w:ind w:left="1890"/>
        <w:contextualSpacing/>
      </w:pPr>
      <w:r w:rsidRPr="00F20109">
        <w:t>Hardware: Availability,</w:t>
      </w:r>
      <w:r>
        <w:t xml:space="preserve"> flight readiness status,</w:t>
      </w:r>
      <w:r w:rsidRPr="00F20109">
        <w:t xml:space="preserve"> limitations,</w:t>
      </w:r>
      <w:r>
        <w:t xml:space="preserve"> mass/volume,</w:t>
      </w:r>
      <w:r w:rsidRPr="00F20109">
        <w:t xml:space="preserve"> appropriate planned use, </w:t>
      </w:r>
      <w:r>
        <w:t xml:space="preserve">and a cost/feasibility assessment for hardware modifications or new hardware requirements </w:t>
      </w:r>
    </w:p>
    <w:p w14:paraId="46EB7D8E" w14:textId="77777777" w:rsidR="00512E91" w:rsidRDefault="00512E91" w:rsidP="007E6422">
      <w:pPr>
        <w:pStyle w:val="ListParagraph"/>
        <w:widowControl/>
        <w:numPr>
          <w:ilvl w:val="3"/>
          <w:numId w:val="36"/>
        </w:numPr>
        <w:tabs>
          <w:tab w:val="clear" w:pos="2880"/>
        </w:tabs>
        <w:autoSpaceDE/>
        <w:autoSpaceDN/>
        <w:ind w:left="1890"/>
        <w:contextualSpacing/>
      </w:pPr>
      <w:r>
        <w:t xml:space="preserve">Operations planning: </w:t>
      </w:r>
      <w:r w:rsidRPr="00F20109">
        <w:t>Con</w:t>
      </w:r>
      <w:r>
        <w:t xml:space="preserve">cept of operations, including sample/data collection, and return plan </w:t>
      </w:r>
    </w:p>
    <w:p w14:paraId="533C8302" w14:textId="54FEB158" w:rsidR="00512E91" w:rsidRPr="00F20109" w:rsidRDefault="00512E91" w:rsidP="007E6422">
      <w:pPr>
        <w:pStyle w:val="ListParagraph"/>
        <w:widowControl/>
        <w:numPr>
          <w:ilvl w:val="3"/>
          <w:numId w:val="36"/>
        </w:numPr>
        <w:tabs>
          <w:tab w:val="clear" w:pos="2880"/>
        </w:tabs>
        <w:autoSpaceDE/>
        <w:autoSpaceDN/>
        <w:ind w:left="1890"/>
        <w:contextualSpacing/>
      </w:pPr>
      <w:r>
        <w:t>Required Experiment Verification Testing and/or Payload Verification Testing to meet with quality and mission assurance standards as prescribed by the PI, company</w:t>
      </w:r>
      <w:r w:rsidR="000C1C4B">
        <w:t>,</w:t>
      </w:r>
      <w:r>
        <w:t xml:space="preserve"> or organization </w:t>
      </w:r>
    </w:p>
    <w:p w14:paraId="537AB612" w14:textId="2149108F" w:rsidR="00512E91" w:rsidRPr="00F20109" w:rsidRDefault="00512E91" w:rsidP="007E6422">
      <w:pPr>
        <w:pStyle w:val="ListParagraph"/>
        <w:widowControl/>
        <w:numPr>
          <w:ilvl w:val="3"/>
          <w:numId w:val="36"/>
        </w:numPr>
        <w:tabs>
          <w:tab w:val="clear" w:pos="2880"/>
        </w:tabs>
        <w:autoSpaceDE/>
        <w:autoSpaceDN/>
        <w:ind w:left="1890"/>
        <w:contextualSpacing/>
      </w:pPr>
      <w:r w:rsidRPr="00F20109">
        <w:t>Hazards: Procedures, situations</w:t>
      </w:r>
      <w:r w:rsidR="000C1C4B">
        <w:t>,</w:t>
      </w:r>
      <w:r w:rsidRPr="00F20109">
        <w:t xml:space="preserve"> and materials that could potentially be hazardous </w:t>
      </w:r>
      <w:r>
        <w:t>and result in launch readiness delays; include</w:t>
      </w:r>
      <w:r w:rsidRPr="00F20109">
        <w:t xml:space="preserve"> a plan to mitigate any identified issues</w:t>
      </w:r>
    </w:p>
    <w:p w14:paraId="25A7C248" w14:textId="218EBC06" w:rsidR="00512E91" w:rsidRDefault="00512E91" w:rsidP="007E6422">
      <w:pPr>
        <w:pStyle w:val="ListParagraph"/>
        <w:widowControl/>
        <w:numPr>
          <w:ilvl w:val="3"/>
          <w:numId w:val="36"/>
        </w:numPr>
        <w:tabs>
          <w:tab w:val="clear" w:pos="2880"/>
        </w:tabs>
        <w:autoSpaceDE/>
        <w:autoSpaceDN/>
        <w:ind w:left="1890"/>
        <w:contextualSpacing/>
      </w:pPr>
      <w:r w:rsidRPr="00F20109">
        <w:t xml:space="preserve">Safety: Completion of all </w:t>
      </w:r>
      <w:r>
        <w:t>payload safety milestones and related verifications</w:t>
      </w:r>
    </w:p>
    <w:p w14:paraId="2FD513A8" w14:textId="4232FFD4" w:rsidR="00512E91" w:rsidRDefault="00512E91" w:rsidP="007E6422">
      <w:pPr>
        <w:pStyle w:val="ListParagraph"/>
        <w:widowControl/>
        <w:numPr>
          <w:ilvl w:val="3"/>
          <w:numId w:val="36"/>
        </w:numPr>
        <w:tabs>
          <w:tab w:val="clear" w:pos="2880"/>
        </w:tabs>
        <w:autoSpaceDE/>
        <w:autoSpaceDN/>
        <w:ind w:left="1890"/>
        <w:contextualSpacing/>
      </w:pPr>
      <w:r w:rsidRPr="00F20109">
        <w:t>Verification testing: Include projected requirements for all verification testing</w:t>
      </w:r>
      <w:r>
        <w:t xml:space="preserve"> and closure of Certificate of Flight Readiness (</w:t>
      </w:r>
      <w:proofErr w:type="spellStart"/>
      <w:r>
        <w:t>CoFR</w:t>
      </w:r>
      <w:proofErr w:type="spellEnd"/>
      <w:r>
        <w:t>) items</w:t>
      </w:r>
    </w:p>
    <w:p w14:paraId="1C5FE328" w14:textId="6DA6C699" w:rsidR="00512E91" w:rsidRDefault="00512E91" w:rsidP="007E6422">
      <w:pPr>
        <w:pStyle w:val="ListParagraph"/>
        <w:widowControl/>
        <w:numPr>
          <w:ilvl w:val="3"/>
          <w:numId w:val="36"/>
        </w:numPr>
        <w:tabs>
          <w:tab w:val="clear" w:pos="2880"/>
        </w:tabs>
        <w:autoSpaceDE/>
        <w:autoSpaceDN/>
        <w:ind w:left="1890"/>
        <w:contextualSpacing/>
      </w:pPr>
      <w:r>
        <w:t xml:space="preserve">Other required testing to include, but not limited to, EMI, vibration, off-gassing, modified </w:t>
      </w:r>
      <w:r w:rsidR="000C1C4B">
        <w:t>c</w:t>
      </w:r>
      <w:r>
        <w:t xml:space="preserve">ommercial </w:t>
      </w:r>
      <w:r w:rsidR="000C1C4B">
        <w:t>o</w:t>
      </w:r>
      <w:r>
        <w:t>ff-</w:t>
      </w:r>
      <w:r w:rsidR="000C1C4B">
        <w:t>t</w:t>
      </w:r>
      <w:r>
        <w:t>he-</w:t>
      </w:r>
      <w:r w:rsidR="000C1C4B">
        <w:t>s</w:t>
      </w:r>
      <w:r>
        <w:t>helf</w:t>
      </w:r>
      <w:r w:rsidR="000C1C4B">
        <w:t xml:space="preserve"> (COTS</w:t>
      </w:r>
      <w:r>
        <w:t>) hardware testing, or others</w:t>
      </w:r>
      <w:r w:rsidR="000C1C4B">
        <w:t>,</w:t>
      </w:r>
      <w:r>
        <w:t xml:space="preserve"> as projected by requirements</w:t>
      </w:r>
    </w:p>
    <w:p w14:paraId="010F4BF7" w14:textId="415DAF25" w:rsidR="00512E91" w:rsidRPr="00F20109" w:rsidRDefault="00512E91" w:rsidP="007E6422">
      <w:pPr>
        <w:pStyle w:val="ListParagraph"/>
        <w:widowControl/>
        <w:numPr>
          <w:ilvl w:val="0"/>
          <w:numId w:val="34"/>
        </w:numPr>
        <w:autoSpaceDE/>
        <w:autoSpaceDN/>
        <w:ind w:left="1440"/>
        <w:contextualSpacing/>
      </w:pPr>
      <w:r w:rsidRPr="00F20109">
        <w:t xml:space="preserve">Projected </w:t>
      </w:r>
      <w:r w:rsidR="00971BC4">
        <w:t>s</w:t>
      </w:r>
      <w:r w:rsidRPr="00F20109">
        <w:t>chedule: Preflight development and testing considerations, time to flight</w:t>
      </w:r>
      <w:r w:rsidR="00971BC4">
        <w:t>,</w:t>
      </w:r>
      <w:r w:rsidRPr="00F20109">
        <w:t xml:space="preserve"> and time to completion</w:t>
      </w:r>
    </w:p>
    <w:p w14:paraId="704D90D5" w14:textId="5C117CB7" w:rsidR="00512E91" w:rsidRPr="00F20109" w:rsidRDefault="00512E91" w:rsidP="007E6422">
      <w:pPr>
        <w:pStyle w:val="ListParagraph"/>
        <w:widowControl/>
        <w:numPr>
          <w:ilvl w:val="0"/>
          <w:numId w:val="34"/>
        </w:numPr>
        <w:autoSpaceDE/>
        <w:autoSpaceDN/>
        <w:ind w:left="1440"/>
        <w:contextualSpacing/>
      </w:pPr>
      <w:r w:rsidRPr="00F20109">
        <w:t>Detailed budget to include all costs associated with all activities</w:t>
      </w:r>
    </w:p>
    <w:p w14:paraId="6ABA2866" w14:textId="16AC043D" w:rsidR="00512E91" w:rsidRDefault="00512E91" w:rsidP="007E6422">
      <w:pPr>
        <w:pStyle w:val="ListParagraph"/>
        <w:widowControl/>
        <w:numPr>
          <w:ilvl w:val="0"/>
          <w:numId w:val="34"/>
        </w:numPr>
        <w:autoSpaceDE/>
        <w:autoSpaceDN/>
        <w:ind w:left="1440"/>
        <w:contextualSpacing/>
      </w:pPr>
      <w:r w:rsidRPr="00F20109">
        <w:t xml:space="preserve">Other </w:t>
      </w:r>
      <w:r w:rsidR="00971BC4">
        <w:t>c</w:t>
      </w:r>
      <w:r w:rsidRPr="00F20109">
        <w:t xml:space="preserve">omments or </w:t>
      </w:r>
      <w:r w:rsidR="00971BC4">
        <w:t>d</w:t>
      </w:r>
      <w:r w:rsidRPr="00F20109">
        <w:t>escriptions of</w:t>
      </w:r>
      <w:r w:rsidR="00971BC4">
        <w:t xml:space="preserve"> the p</w:t>
      </w:r>
      <w:r w:rsidRPr="00F20109">
        <w:t>roject</w:t>
      </w:r>
      <w:r w:rsidR="00714CC0">
        <w:t xml:space="preserve"> </w:t>
      </w:r>
    </w:p>
    <w:p w14:paraId="1FA50385" w14:textId="42288A58" w:rsidR="00714CC0" w:rsidRPr="00F20109" w:rsidRDefault="00714CC0" w:rsidP="007E6422">
      <w:pPr>
        <w:pStyle w:val="ListParagraph"/>
        <w:widowControl/>
        <w:numPr>
          <w:ilvl w:val="0"/>
          <w:numId w:val="34"/>
        </w:numPr>
        <w:autoSpaceDE/>
        <w:autoSpaceDN/>
        <w:ind w:left="1440"/>
        <w:contextualSpacing/>
      </w:pPr>
      <w:r w:rsidRPr="00691105">
        <w:t>If the proposed solution requires facilities and/or hardware managed by another commercial implementation partner, a letter of support from that implementation partner is required.</w:t>
      </w:r>
    </w:p>
    <w:p w14:paraId="14F89222" w14:textId="77777777" w:rsidR="00762C08" w:rsidRPr="007E6422" w:rsidRDefault="00762C08" w:rsidP="007E6422">
      <w:pPr>
        <w:rPr>
          <w:rFonts w:ascii="Segoe UI" w:hAnsi="Segoe UI" w:cs="Segoe UI"/>
        </w:rPr>
      </w:pPr>
    </w:p>
    <w:p w14:paraId="55A23EE0" w14:textId="73A17B00" w:rsidR="00346904" w:rsidRPr="00C55382" w:rsidRDefault="00433468" w:rsidP="00CF32B5">
      <w:pPr>
        <w:pStyle w:val="ListParagraph"/>
        <w:numPr>
          <w:ilvl w:val="0"/>
          <w:numId w:val="6"/>
        </w:numPr>
        <w:tabs>
          <w:tab w:val="left" w:pos="828"/>
        </w:tabs>
        <w:spacing w:line="242" w:lineRule="auto"/>
        <w:ind w:right="695"/>
        <w:rPr>
          <w:rFonts w:ascii="Segoe UI" w:hAnsi="Segoe UI" w:cs="Segoe UI"/>
        </w:rPr>
      </w:pPr>
      <w:r w:rsidRPr="00C55382">
        <w:rPr>
          <w:i/>
          <w:iCs/>
        </w:rPr>
        <w:t>Data Management Plan</w:t>
      </w:r>
      <w:r w:rsidR="000D149E" w:rsidRPr="00C55382">
        <w:rPr>
          <w:i/>
          <w:iCs/>
        </w:rPr>
        <w:t xml:space="preserve"> (DMP)</w:t>
      </w:r>
      <w:r w:rsidRPr="00C55382">
        <w:t xml:space="preserve">: </w:t>
      </w:r>
      <w:r w:rsidR="00D0516E" w:rsidRPr="00C55382">
        <w:rPr>
          <w:rStyle w:val="normaltextrun"/>
          <w:shd w:val="clear" w:color="auto" w:fill="FFFFFF"/>
        </w:rPr>
        <w:t>Include in the proposal appendices a supplementary document of no more than two pages labeled "Data Management Plan</w:t>
      </w:r>
      <w:r w:rsidR="000D149E" w:rsidRPr="00C55382">
        <w:rPr>
          <w:rStyle w:val="normaltextrun"/>
          <w:shd w:val="clear" w:color="auto" w:fill="FFFFFF"/>
        </w:rPr>
        <w:t>.</w:t>
      </w:r>
      <w:r w:rsidR="00D0516E" w:rsidRPr="00C55382">
        <w:rPr>
          <w:rStyle w:val="normaltextrun"/>
          <w:shd w:val="clear" w:color="auto" w:fill="FFFFFF"/>
        </w:rPr>
        <w:t>"</w:t>
      </w:r>
      <w:r w:rsidR="00FF7C9F" w:rsidRPr="00C55382" w:rsidDel="00FF7C9F">
        <w:rPr>
          <w:rStyle w:val="normaltextrun"/>
          <w:shd w:val="clear" w:color="auto" w:fill="FFFFFF"/>
        </w:rPr>
        <w:t xml:space="preserve"> </w:t>
      </w:r>
      <w:r w:rsidR="007E7B60" w:rsidRPr="00C55382">
        <w:rPr>
          <w:rStyle w:val="normaltextrun"/>
        </w:rPr>
        <w:t xml:space="preserve">Proposals that do not include a DMP will not be evaluated. The requirements for DMPs are documented in existing U.S. Government directives and NASA policies for research data </w:t>
      </w:r>
      <w:r w:rsidR="007E7B60" w:rsidRPr="00C55382">
        <w:rPr>
          <w:rStyle w:val="normaltextrun"/>
        </w:rPr>
        <w:lastRenderedPageBreak/>
        <w:t>and publication access, including the following: </w:t>
      </w:r>
      <w:r w:rsidR="00346904" w:rsidRPr="00C55382">
        <w:rPr>
          <w:rStyle w:val="normaltextrun"/>
          <w:color w:val="0000FF"/>
        </w:rPr>
        <w:t> </w:t>
      </w:r>
      <w:r w:rsidR="00346904" w:rsidRPr="00C55382">
        <w:rPr>
          <w:rStyle w:val="normaltextrun"/>
          <w:color w:val="0563C1"/>
        </w:rPr>
        <w:t> </w:t>
      </w:r>
      <w:r w:rsidR="00346904" w:rsidRPr="00C55382">
        <w:rPr>
          <w:rStyle w:val="eop"/>
          <w:color w:val="0563C1"/>
        </w:rPr>
        <w:t> </w:t>
      </w:r>
    </w:p>
    <w:p w14:paraId="31EA1C5F" w14:textId="4EDDA771" w:rsidR="007E7B60" w:rsidRPr="00C55382" w:rsidRDefault="007E7B60" w:rsidP="00346904">
      <w:pPr>
        <w:pStyle w:val="paragraph"/>
        <w:numPr>
          <w:ilvl w:val="0"/>
          <w:numId w:val="25"/>
        </w:numPr>
        <w:spacing w:before="0" w:beforeAutospacing="0" w:after="0" w:afterAutospacing="0"/>
        <w:textAlignment w:val="baseline"/>
        <w:rPr>
          <w:rFonts w:ascii="Segoe UI" w:hAnsi="Segoe UI" w:cs="Segoe UI"/>
          <w:sz w:val="22"/>
          <w:szCs w:val="22"/>
        </w:rPr>
      </w:pPr>
      <w:hyperlink r:id="rId14" w:tgtFrame="_blank" w:history="1">
        <w:r w:rsidRPr="00C55382">
          <w:rPr>
            <w:rStyle w:val="normaltextrun"/>
            <w:rFonts w:ascii="Calibri" w:hAnsi="Calibri" w:cs="Calibri"/>
            <w:color w:val="0000FF"/>
            <w:sz w:val="22"/>
            <w:szCs w:val="22"/>
            <w:u w:val="single"/>
          </w:rPr>
          <w:t>“NASA Plan for Increasing Access to the Results of Scientific Research”</w:t>
        </w:r>
      </w:hyperlink>
    </w:p>
    <w:p w14:paraId="2943CB62" w14:textId="56AD284D" w:rsidR="00346904" w:rsidRPr="00DE0F71" w:rsidRDefault="00346904" w:rsidP="007E6422">
      <w:pPr>
        <w:pStyle w:val="paragraph"/>
        <w:numPr>
          <w:ilvl w:val="0"/>
          <w:numId w:val="25"/>
        </w:numPr>
        <w:spacing w:before="0" w:beforeAutospacing="0" w:after="0" w:afterAutospacing="0"/>
        <w:textAlignment w:val="baseline"/>
        <w:rPr>
          <w:rFonts w:ascii="Segoe UI" w:hAnsi="Segoe UI" w:cs="Segoe UI"/>
          <w:sz w:val="22"/>
          <w:szCs w:val="22"/>
        </w:rPr>
      </w:pPr>
      <w:hyperlink r:id="rId15" w:tgtFrame="_blank" w:history="1">
        <w:r w:rsidRPr="00C55382">
          <w:rPr>
            <w:rStyle w:val="normaltextrun"/>
            <w:rFonts w:ascii="Calibri" w:hAnsi="Calibri" w:cs="Calibri"/>
            <w:color w:val="0000FF"/>
            <w:sz w:val="22"/>
            <w:szCs w:val="22"/>
            <w:u w:val="single"/>
          </w:rPr>
          <w:t>NPD 2230.1, Research Data and Publication Access</w:t>
        </w:r>
      </w:hyperlink>
      <w:r w:rsidRPr="00C55382">
        <w:rPr>
          <w:rStyle w:val="normaltextrun"/>
          <w:rFonts w:ascii="Calibri" w:hAnsi="Calibri" w:cs="Calibri"/>
          <w:color w:val="0000FF"/>
          <w:sz w:val="22"/>
          <w:szCs w:val="22"/>
        </w:rPr>
        <w:t> </w:t>
      </w:r>
      <w:r w:rsidRPr="00C55382">
        <w:rPr>
          <w:rStyle w:val="eop"/>
          <w:rFonts w:ascii="Calibri" w:hAnsi="Calibri" w:cs="Calibri"/>
          <w:color w:val="0000FF"/>
          <w:sz w:val="22"/>
          <w:szCs w:val="22"/>
        </w:rPr>
        <w:t> </w:t>
      </w:r>
    </w:p>
    <w:p w14:paraId="1D6F6524" w14:textId="748DD3C7" w:rsidR="00151A89" w:rsidRPr="00C55382" w:rsidRDefault="00151A89" w:rsidP="00151A89">
      <w:pPr>
        <w:pStyle w:val="paragraph"/>
        <w:ind w:left="810"/>
        <w:textAlignment w:val="baseline"/>
        <w:rPr>
          <w:rStyle w:val="normaltextrun"/>
          <w:rFonts w:ascii="Calibri" w:hAnsi="Calibri" w:cs="Calibri"/>
          <w:sz w:val="22"/>
          <w:szCs w:val="22"/>
        </w:rPr>
      </w:pPr>
      <w:r w:rsidRPr="00C55382">
        <w:rPr>
          <w:rStyle w:val="normaltextrun"/>
          <w:rFonts w:ascii="Calibri" w:hAnsi="Calibri" w:cs="Calibri"/>
          <w:sz w:val="22"/>
          <w:szCs w:val="22"/>
        </w:rPr>
        <w:t xml:space="preserve">This supplementary document should describe how the project will conform to NASA policy and directives on the dissemination and sharing of data and </w:t>
      </w:r>
      <w:r w:rsidR="00E17B6F">
        <w:rPr>
          <w:rStyle w:val="normaltextrun"/>
          <w:rFonts w:ascii="Calibri" w:hAnsi="Calibri" w:cs="Calibri"/>
          <w:sz w:val="22"/>
          <w:szCs w:val="22"/>
        </w:rPr>
        <w:t>may</w:t>
      </w:r>
      <w:r w:rsidR="6DF1D235" w:rsidRPr="6DF1D235">
        <w:rPr>
          <w:rStyle w:val="normaltextrun"/>
          <w:rFonts w:ascii="Calibri" w:hAnsi="Calibri" w:cs="Calibri"/>
          <w:sz w:val="22"/>
          <w:szCs w:val="22"/>
        </w:rPr>
        <w:t xml:space="preserve"> </w:t>
      </w:r>
      <w:r w:rsidRPr="00C55382">
        <w:rPr>
          <w:rStyle w:val="normaltextrun"/>
          <w:rFonts w:ascii="Calibri" w:hAnsi="Calibri" w:cs="Calibri"/>
          <w:sz w:val="22"/>
          <w:szCs w:val="22"/>
        </w:rPr>
        <w:t xml:space="preserve">include:  </w:t>
      </w:r>
    </w:p>
    <w:p w14:paraId="58A4B7B8" w14:textId="4C3E683A" w:rsidR="00151A89" w:rsidRPr="00C55382" w:rsidRDefault="007E7B60" w:rsidP="00151A89">
      <w:pPr>
        <w:pStyle w:val="paragraph"/>
        <w:numPr>
          <w:ilvl w:val="0"/>
          <w:numId w:val="26"/>
        </w:numPr>
        <w:textAlignment w:val="baseline"/>
        <w:rPr>
          <w:rStyle w:val="normaltextrun"/>
          <w:rFonts w:ascii="Calibri" w:hAnsi="Calibri" w:cs="Calibri"/>
          <w:sz w:val="22"/>
          <w:szCs w:val="22"/>
        </w:rPr>
      </w:pPr>
      <w:r w:rsidRPr="00C55382">
        <w:rPr>
          <w:rStyle w:val="normaltextrun"/>
          <w:rFonts w:ascii="Calibri" w:hAnsi="Calibri" w:cs="Calibri"/>
          <w:sz w:val="22"/>
          <w:szCs w:val="22"/>
        </w:rPr>
        <w:t>T</w:t>
      </w:r>
      <w:r w:rsidR="00151A89" w:rsidRPr="00C55382">
        <w:rPr>
          <w:rStyle w:val="normaltextrun"/>
          <w:rFonts w:ascii="Calibri" w:hAnsi="Calibri" w:cs="Calibri"/>
          <w:sz w:val="22"/>
          <w:szCs w:val="22"/>
        </w:rPr>
        <w:t>he types of data, samples, physical collections, software, curriculum materials, and other materials to be produced in the course of the project</w:t>
      </w:r>
    </w:p>
    <w:p w14:paraId="362A77CD" w14:textId="57DCFFB2" w:rsidR="00151A89" w:rsidRPr="00C55382" w:rsidRDefault="007E7B60" w:rsidP="00151A89">
      <w:pPr>
        <w:pStyle w:val="paragraph"/>
        <w:numPr>
          <w:ilvl w:val="0"/>
          <w:numId w:val="26"/>
        </w:numPr>
        <w:textAlignment w:val="baseline"/>
        <w:rPr>
          <w:rStyle w:val="normaltextrun"/>
          <w:rFonts w:ascii="Calibri" w:hAnsi="Calibri" w:cs="Calibri"/>
          <w:sz w:val="22"/>
          <w:szCs w:val="22"/>
        </w:rPr>
      </w:pPr>
      <w:r w:rsidRPr="00C55382">
        <w:rPr>
          <w:rStyle w:val="normaltextrun"/>
          <w:rFonts w:ascii="Calibri" w:hAnsi="Calibri" w:cs="Calibri"/>
          <w:sz w:val="22"/>
          <w:szCs w:val="22"/>
        </w:rPr>
        <w:t>T</w:t>
      </w:r>
      <w:r w:rsidR="00151A89" w:rsidRPr="00C55382">
        <w:rPr>
          <w:rStyle w:val="normaltextrun"/>
          <w:rFonts w:ascii="Calibri" w:hAnsi="Calibri" w:cs="Calibri"/>
          <w:sz w:val="22"/>
          <w:szCs w:val="22"/>
        </w:rPr>
        <w:t>he standards to be used for data and metadata format and content (where existing standards are absent or deemed inadequate, this should be documented along with any proposed solutions or remedies)</w:t>
      </w:r>
    </w:p>
    <w:p w14:paraId="17A3B796" w14:textId="282F313D" w:rsidR="00151A89" w:rsidRPr="00C55382" w:rsidRDefault="007E7B60" w:rsidP="00151A89">
      <w:pPr>
        <w:pStyle w:val="paragraph"/>
        <w:numPr>
          <w:ilvl w:val="0"/>
          <w:numId w:val="26"/>
        </w:numPr>
        <w:textAlignment w:val="baseline"/>
        <w:rPr>
          <w:rStyle w:val="normaltextrun"/>
          <w:rFonts w:ascii="Calibri" w:hAnsi="Calibri" w:cs="Calibri"/>
          <w:sz w:val="22"/>
          <w:szCs w:val="22"/>
        </w:rPr>
      </w:pPr>
      <w:r w:rsidRPr="00C55382">
        <w:rPr>
          <w:rStyle w:val="normaltextrun"/>
          <w:rFonts w:ascii="Calibri" w:hAnsi="Calibri" w:cs="Calibri"/>
          <w:sz w:val="22"/>
          <w:szCs w:val="22"/>
        </w:rPr>
        <w:t>P</w:t>
      </w:r>
      <w:r w:rsidR="00151A89" w:rsidRPr="00C55382">
        <w:rPr>
          <w:rStyle w:val="normaltextrun"/>
          <w:rFonts w:ascii="Calibri" w:hAnsi="Calibri" w:cs="Calibri"/>
          <w:sz w:val="22"/>
          <w:szCs w:val="22"/>
        </w:rPr>
        <w:t>olicies for access and sharing</w:t>
      </w:r>
      <w:r w:rsidR="00810BCC" w:rsidRPr="00C55382">
        <w:rPr>
          <w:rStyle w:val="normaltextrun"/>
          <w:rFonts w:ascii="Calibri" w:hAnsi="Calibri" w:cs="Calibri"/>
          <w:sz w:val="22"/>
          <w:szCs w:val="22"/>
        </w:rPr>
        <w:t>,</w:t>
      </w:r>
      <w:r w:rsidR="00151A89" w:rsidRPr="00C55382">
        <w:rPr>
          <w:rStyle w:val="normaltextrun"/>
          <w:rFonts w:ascii="Calibri" w:hAnsi="Calibri" w:cs="Calibri"/>
          <w:sz w:val="22"/>
          <w:szCs w:val="22"/>
        </w:rPr>
        <w:t xml:space="preserve"> including provisions for appropriate protection of privacy, confidentiality, security, intellectual property, or other rights or requirements (CASIS encourages publication of data and inclusion in </w:t>
      </w:r>
      <w:r w:rsidR="001B4F13">
        <w:rPr>
          <w:rStyle w:val="normaltextrun"/>
          <w:rFonts w:ascii="Calibri" w:hAnsi="Calibri" w:cs="Calibri"/>
          <w:sz w:val="22"/>
          <w:szCs w:val="22"/>
        </w:rPr>
        <w:t xml:space="preserve">publicly accessible </w:t>
      </w:r>
      <w:r w:rsidR="00151A89" w:rsidRPr="00C55382">
        <w:rPr>
          <w:rStyle w:val="normaltextrun"/>
          <w:rFonts w:ascii="Calibri" w:hAnsi="Calibri" w:cs="Calibri"/>
          <w:sz w:val="22"/>
          <w:szCs w:val="22"/>
        </w:rPr>
        <w:t>databases such as Physical Sciences Informatics or GeneLab, when possible.)</w:t>
      </w:r>
    </w:p>
    <w:p w14:paraId="2A85D324" w14:textId="0AB6ECE6" w:rsidR="00151A89" w:rsidRPr="00C55382" w:rsidRDefault="007E7B60" w:rsidP="00151A89">
      <w:pPr>
        <w:pStyle w:val="paragraph"/>
        <w:numPr>
          <w:ilvl w:val="0"/>
          <w:numId w:val="26"/>
        </w:numPr>
        <w:textAlignment w:val="baseline"/>
        <w:rPr>
          <w:rStyle w:val="normaltextrun"/>
          <w:rFonts w:ascii="Calibri" w:hAnsi="Calibri" w:cs="Calibri"/>
          <w:sz w:val="22"/>
          <w:szCs w:val="22"/>
        </w:rPr>
      </w:pPr>
      <w:r w:rsidRPr="00C55382">
        <w:rPr>
          <w:rStyle w:val="normaltextrun"/>
          <w:rFonts w:ascii="Calibri" w:hAnsi="Calibri" w:cs="Calibri"/>
          <w:sz w:val="22"/>
          <w:szCs w:val="22"/>
        </w:rPr>
        <w:t>P</w:t>
      </w:r>
      <w:r w:rsidR="00151A89" w:rsidRPr="00C55382">
        <w:rPr>
          <w:rStyle w:val="normaltextrun"/>
          <w:rFonts w:ascii="Calibri" w:hAnsi="Calibri" w:cs="Calibri"/>
          <w:sz w:val="22"/>
          <w:szCs w:val="22"/>
        </w:rPr>
        <w:t>olicies and provisions for re-use, re-distribution, and the production of derivatives</w:t>
      </w:r>
    </w:p>
    <w:p w14:paraId="28DE2467" w14:textId="3E96D600" w:rsidR="00346904" w:rsidRPr="00C55382" w:rsidRDefault="007E7B60" w:rsidP="00151A89">
      <w:pPr>
        <w:pStyle w:val="paragraph"/>
        <w:numPr>
          <w:ilvl w:val="0"/>
          <w:numId w:val="26"/>
        </w:numPr>
        <w:spacing w:before="0" w:beforeAutospacing="0" w:after="0" w:afterAutospacing="0"/>
        <w:textAlignment w:val="baseline"/>
        <w:rPr>
          <w:rFonts w:ascii="Segoe UI" w:hAnsi="Segoe UI" w:cs="Segoe UI"/>
          <w:sz w:val="22"/>
          <w:szCs w:val="22"/>
        </w:rPr>
      </w:pPr>
      <w:r w:rsidRPr="00C55382">
        <w:rPr>
          <w:rStyle w:val="normaltextrun"/>
          <w:rFonts w:ascii="Calibri" w:hAnsi="Calibri" w:cs="Calibri"/>
          <w:sz w:val="22"/>
          <w:szCs w:val="22"/>
        </w:rPr>
        <w:t>P</w:t>
      </w:r>
      <w:r w:rsidR="00151A89" w:rsidRPr="00C55382">
        <w:rPr>
          <w:rStyle w:val="normaltextrun"/>
          <w:rFonts w:ascii="Calibri" w:hAnsi="Calibri" w:cs="Calibri"/>
          <w:sz w:val="22"/>
          <w:szCs w:val="22"/>
        </w:rPr>
        <w:t>lans for archiving data, samples, and other research products, and for preservation of access to them</w:t>
      </w:r>
    </w:p>
    <w:p w14:paraId="230244FA" w14:textId="0406A60E" w:rsidR="6DF1D235" w:rsidRDefault="6DF1D235" w:rsidP="6DF1D235">
      <w:pPr>
        <w:pStyle w:val="paragraph"/>
        <w:numPr>
          <w:ilvl w:val="0"/>
          <w:numId w:val="26"/>
        </w:numPr>
        <w:spacing w:before="0" w:beforeAutospacing="0" w:after="0" w:afterAutospacing="0"/>
        <w:rPr>
          <w:rFonts w:ascii="Calibri" w:eastAsia="Calibri" w:hAnsi="Calibri" w:cs="Calibri"/>
          <w:sz w:val="22"/>
          <w:szCs w:val="22"/>
        </w:rPr>
      </w:pPr>
      <w:r w:rsidRPr="6DF1D235">
        <w:rPr>
          <w:rFonts w:ascii="Calibri" w:eastAsia="Calibri" w:hAnsi="Calibri" w:cs="Calibri"/>
          <w:sz w:val="22"/>
          <w:szCs w:val="22"/>
        </w:rPr>
        <w:t xml:space="preserve">Policies and </w:t>
      </w:r>
      <w:r w:rsidR="00880563">
        <w:rPr>
          <w:rFonts w:ascii="Calibri" w:eastAsia="Calibri" w:hAnsi="Calibri" w:cs="Calibri"/>
          <w:sz w:val="22"/>
          <w:szCs w:val="22"/>
        </w:rPr>
        <w:t>b</w:t>
      </w:r>
      <w:r w:rsidRPr="6DF1D235">
        <w:rPr>
          <w:rFonts w:ascii="Calibri" w:eastAsia="Calibri" w:hAnsi="Calibri" w:cs="Calibri"/>
          <w:sz w:val="22"/>
          <w:szCs w:val="22"/>
        </w:rPr>
        <w:t xml:space="preserve">est </w:t>
      </w:r>
      <w:r w:rsidR="00880563">
        <w:rPr>
          <w:rFonts w:ascii="Calibri" w:eastAsia="Calibri" w:hAnsi="Calibri" w:cs="Calibri"/>
          <w:sz w:val="22"/>
          <w:szCs w:val="22"/>
        </w:rPr>
        <w:t>p</w:t>
      </w:r>
      <w:r w:rsidRPr="6DF1D235">
        <w:rPr>
          <w:rFonts w:ascii="Calibri" w:eastAsia="Calibri" w:hAnsi="Calibri" w:cs="Calibri"/>
          <w:sz w:val="22"/>
          <w:szCs w:val="22"/>
        </w:rPr>
        <w:t xml:space="preserve">ractices as </w:t>
      </w:r>
      <w:r w:rsidR="00880563">
        <w:rPr>
          <w:rFonts w:ascii="Calibri" w:eastAsia="Calibri" w:hAnsi="Calibri" w:cs="Calibri"/>
          <w:sz w:val="22"/>
          <w:szCs w:val="22"/>
        </w:rPr>
        <w:t>they</w:t>
      </w:r>
      <w:r w:rsidRPr="6DF1D235">
        <w:rPr>
          <w:rFonts w:ascii="Calibri" w:eastAsia="Calibri" w:hAnsi="Calibri" w:cs="Calibri"/>
          <w:sz w:val="22"/>
          <w:szCs w:val="22"/>
        </w:rPr>
        <w:t xml:space="preserve"> relate to data quality control and how those actions will be taken throughout the course of the research</w:t>
      </w:r>
    </w:p>
    <w:p w14:paraId="7BE9D7CB" w14:textId="075849B5" w:rsidR="6DF1D235" w:rsidRPr="007E6422" w:rsidRDefault="6DF1D235" w:rsidP="00C93D28">
      <w:pPr>
        <w:pStyle w:val="paragraph"/>
        <w:numPr>
          <w:ilvl w:val="0"/>
          <w:numId w:val="26"/>
        </w:numPr>
        <w:spacing w:before="0" w:beforeAutospacing="0" w:after="0" w:afterAutospacing="0"/>
        <w:rPr>
          <w:rFonts w:asciiTheme="minorHAnsi" w:hAnsiTheme="minorHAnsi" w:cstheme="minorHAnsi"/>
        </w:rPr>
      </w:pPr>
      <w:r w:rsidRPr="007E6422">
        <w:rPr>
          <w:rFonts w:asciiTheme="minorHAnsi" w:eastAsia="Calibri Light" w:hAnsiTheme="minorHAnsi" w:cstheme="minorHAnsi"/>
        </w:rPr>
        <w:t>Roles and responsibilities of team members</w:t>
      </w:r>
      <w:r w:rsidR="00880563" w:rsidRPr="007E6422">
        <w:rPr>
          <w:rFonts w:asciiTheme="minorHAnsi" w:eastAsia="Calibri Light" w:hAnsiTheme="minorHAnsi" w:cstheme="minorHAnsi"/>
        </w:rPr>
        <w:t>,</w:t>
      </w:r>
      <w:r w:rsidRPr="007E6422">
        <w:rPr>
          <w:rFonts w:asciiTheme="minorHAnsi" w:eastAsia="Calibri Light" w:hAnsiTheme="minorHAnsi" w:cstheme="minorHAnsi"/>
        </w:rPr>
        <w:t xml:space="preserve"> as </w:t>
      </w:r>
      <w:r w:rsidR="00880563" w:rsidRPr="007E6422">
        <w:rPr>
          <w:rFonts w:asciiTheme="minorHAnsi" w:eastAsia="Calibri Light" w:hAnsiTheme="minorHAnsi" w:cstheme="minorHAnsi"/>
        </w:rPr>
        <w:t>they</w:t>
      </w:r>
      <w:r w:rsidRPr="007E6422">
        <w:rPr>
          <w:rFonts w:asciiTheme="minorHAnsi" w:eastAsia="Calibri Light" w:hAnsiTheme="minorHAnsi" w:cstheme="minorHAnsi"/>
        </w:rPr>
        <w:t xml:space="preserve"> relate to the documentation, collection, screening, validating, and auditing of data obtained throughout project research</w:t>
      </w:r>
    </w:p>
    <w:p w14:paraId="40874946" w14:textId="788A556D" w:rsidR="00346904" w:rsidRPr="00C55382" w:rsidRDefault="6DF1D235" w:rsidP="007E6422">
      <w:pPr>
        <w:pStyle w:val="paragraph"/>
        <w:spacing w:before="0" w:beforeAutospacing="0" w:after="0" w:afterAutospacing="0"/>
        <w:textAlignment w:val="baseline"/>
        <w:rPr>
          <w:rStyle w:val="normaltextrun"/>
          <w:rFonts w:ascii="Calibri" w:eastAsia="Calibri" w:hAnsi="Calibri" w:cs="Calibri"/>
          <w:sz w:val="22"/>
          <w:szCs w:val="22"/>
        </w:rPr>
      </w:pPr>
      <w:r>
        <w:tab/>
      </w:r>
    </w:p>
    <w:p w14:paraId="6D2746ED" w14:textId="420EA91D" w:rsidR="00346904" w:rsidRPr="00C55382" w:rsidRDefault="00346904" w:rsidP="00346904">
      <w:pPr>
        <w:pStyle w:val="paragraph"/>
        <w:spacing w:before="0" w:beforeAutospacing="0" w:after="0" w:afterAutospacing="0"/>
        <w:ind w:left="810"/>
        <w:textAlignment w:val="baseline"/>
        <w:rPr>
          <w:rFonts w:ascii="Segoe UI" w:hAnsi="Segoe UI" w:cs="Segoe UI"/>
          <w:sz w:val="22"/>
          <w:szCs w:val="22"/>
        </w:rPr>
      </w:pPr>
      <w:r w:rsidRPr="00C55382">
        <w:rPr>
          <w:rStyle w:val="normaltextrun"/>
          <w:rFonts w:ascii="Calibri" w:hAnsi="Calibri" w:cs="Calibri"/>
          <w:sz w:val="22"/>
          <w:szCs w:val="22"/>
        </w:rPr>
        <w:t xml:space="preserve">Simultaneously submitted collaborative proposals and proposals that include subawards are a single unified project and should include only one supplemental combined </w:t>
      </w:r>
      <w:r w:rsidR="00BD2B1D" w:rsidRPr="00C55382">
        <w:rPr>
          <w:rStyle w:val="normaltextrun"/>
          <w:rFonts w:ascii="Calibri" w:hAnsi="Calibri" w:cs="Calibri"/>
          <w:sz w:val="22"/>
          <w:szCs w:val="22"/>
        </w:rPr>
        <w:t>DMP</w:t>
      </w:r>
      <w:r w:rsidRPr="00C55382">
        <w:rPr>
          <w:rStyle w:val="normaltextrun"/>
          <w:rFonts w:ascii="Calibri" w:hAnsi="Calibri" w:cs="Calibri"/>
          <w:sz w:val="22"/>
          <w:szCs w:val="22"/>
        </w:rPr>
        <w:t>, regardless of the number of non-lead collaborative proposals or subawards included. In such collaborative proposals, the data management plan should discuss the relevant data issues in the context of the collaboration.  </w:t>
      </w:r>
      <w:r w:rsidRPr="00C55382">
        <w:rPr>
          <w:rStyle w:val="eop"/>
          <w:rFonts w:ascii="Calibri" w:hAnsi="Calibri" w:cs="Calibri"/>
          <w:sz w:val="22"/>
          <w:szCs w:val="22"/>
        </w:rPr>
        <w:t> </w:t>
      </w:r>
    </w:p>
    <w:p w14:paraId="2A136717" w14:textId="77777777" w:rsidR="00346904" w:rsidRPr="00C55382" w:rsidRDefault="00346904" w:rsidP="00346904">
      <w:pPr>
        <w:pStyle w:val="paragraph"/>
        <w:spacing w:before="0" w:beforeAutospacing="0" w:after="0" w:afterAutospacing="0"/>
        <w:ind w:left="810"/>
        <w:textAlignment w:val="baseline"/>
        <w:rPr>
          <w:rStyle w:val="normaltextrun"/>
          <w:rFonts w:ascii="Calibri" w:hAnsi="Calibri" w:cs="Calibri"/>
          <w:sz w:val="22"/>
          <w:szCs w:val="22"/>
        </w:rPr>
      </w:pPr>
    </w:p>
    <w:p w14:paraId="68E72CA7" w14:textId="7BEB8E45" w:rsidR="00E970E2" w:rsidRPr="00A66DEA" w:rsidRDefault="003A241D" w:rsidP="00E970E2">
      <w:pPr>
        <w:pStyle w:val="BodyText"/>
        <w:ind w:left="810"/>
        <w:jc w:val="both"/>
      </w:pPr>
      <w:r>
        <w:t>Offerors</w:t>
      </w:r>
      <w:r w:rsidR="00E970E2" w:rsidRPr="00A66DEA">
        <w:t xml:space="preserve"> who feel that the plan cannot fit within the limit of two pages may use part of the Technical Section of the proposal for additional data management information. Offerors are advised that the DMP must not be used to circumvent the Technical Section </w:t>
      </w:r>
      <w:r w:rsidR="00697099">
        <w:t xml:space="preserve">page </w:t>
      </w:r>
      <w:r w:rsidR="00E970E2" w:rsidRPr="00A66DEA">
        <w:t>limitation. The DMP will be reviewed as an integral part of the proposal for the scientific community of relevance. </w:t>
      </w:r>
    </w:p>
    <w:p w14:paraId="1E5597B0" w14:textId="77777777" w:rsidR="00D41076" w:rsidRDefault="00D41076">
      <w:pPr>
        <w:pStyle w:val="BodyText"/>
        <w:spacing w:before="7"/>
        <w:rPr>
          <w:sz w:val="21"/>
        </w:rPr>
      </w:pPr>
    </w:p>
    <w:p w14:paraId="54A8FE4C" w14:textId="7078536A" w:rsidR="00D41076" w:rsidRPr="007E6422" w:rsidRDefault="36677308">
      <w:pPr>
        <w:pStyle w:val="ListParagraph"/>
        <w:numPr>
          <w:ilvl w:val="0"/>
          <w:numId w:val="6"/>
        </w:numPr>
        <w:tabs>
          <w:tab w:val="left" w:pos="828"/>
        </w:tabs>
      </w:pPr>
      <w:r w:rsidRPr="36677308">
        <w:rPr>
          <w:i/>
          <w:iCs/>
        </w:rPr>
        <w:t>Completed Budget (Excel spreadsheet)</w:t>
      </w:r>
      <w:r w:rsidR="00A536DD">
        <w:t>. Upload</w:t>
      </w:r>
      <w:r w:rsidR="00254D86">
        <w:t>ed</w:t>
      </w:r>
      <w:r w:rsidR="00A536DD">
        <w:t xml:space="preserve"> separately from the proposal itself.</w:t>
      </w:r>
    </w:p>
    <w:p w14:paraId="2550829C" w14:textId="77777777" w:rsidR="006E604D" w:rsidRPr="00A42110" w:rsidRDefault="006E604D" w:rsidP="007E6422">
      <w:pPr>
        <w:pStyle w:val="ListParagraph"/>
        <w:tabs>
          <w:tab w:val="left" w:pos="828"/>
        </w:tabs>
        <w:ind w:left="720" w:firstLine="0"/>
      </w:pPr>
    </w:p>
    <w:p w14:paraId="1E35A849" w14:textId="77777777" w:rsidR="00840106" w:rsidRPr="007E6422" w:rsidRDefault="00840106">
      <w:pPr>
        <w:pStyle w:val="ListParagraph"/>
        <w:numPr>
          <w:ilvl w:val="0"/>
          <w:numId w:val="6"/>
        </w:numPr>
        <w:tabs>
          <w:tab w:val="left" w:pos="828"/>
        </w:tabs>
      </w:pPr>
      <w:r>
        <w:rPr>
          <w:i/>
          <w:iCs/>
        </w:rPr>
        <w:t xml:space="preserve">Private Funding Organizations List </w:t>
      </w:r>
    </w:p>
    <w:p w14:paraId="065139EC" w14:textId="77777777" w:rsidR="006E604D" w:rsidRPr="007E6422" w:rsidRDefault="006E604D" w:rsidP="007E6422">
      <w:pPr>
        <w:tabs>
          <w:tab w:val="left" w:pos="828"/>
        </w:tabs>
      </w:pPr>
    </w:p>
    <w:p w14:paraId="553ACB3F" w14:textId="0A446409" w:rsidR="00840106" w:rsidRDefault="00840106">
      <w:pPr>
        <w:pStyle w:val="ListParagraph"/>
        <w:numPr>
          <w:ilvl w:val="0"/>
          <w:numId w:val="6"/>
        </w:numPr>
        <w:tabs>
          <w:tab w:val="left" w:pos="828"/>
        </w:tabs>
      </w:pPr>
      <w:r>
        <w:rPr>
          <w:i/>
          <w:iCs/>
        </w:rPr>
        <w:t xml:space="preserve">Private Funding Letters from each of the funding providers </w:t>
      </w:r>
    </w:p>
    <w:p w14:paraId="72308EC3" w14:textId="77777777" w:rsidR="00D41076" w:rsidRDefault="00D41076">
      <w:pPr>
        <w:pStyle w:val="BodyText"/>
        <w:spacing w:before="10"/>
        <w:rPr>
          <w:sz w:val="21"/>
        </w:rPr>
      </w:pPr>
    </w:p>
    <w:p w14:paraId="4BE1B0EC" w14:textId="7E06DABC" w:rsidR="00D41076" w:rsidRDefault="0074160E">
      <w:pPr>
        <w:pStyle w:val="ListParagraph"/>
        <w:numPr>
          <w:ilvl w:val="0"/>
          <w:numId w:val="6"/>
        </w:numPr>
        <w:tabs>
          <w:tab w:val="left" w:pos="828"/>
        </w:tabs>
      </w:pPr>
      <w:r w:rsidRPr="36677308">
        <w:rPr>
          <w:i/>
          <w:iCs/>
        </w:rPr>
        <w:t>Approved</w:t>
      </w:r>
      <w:r w:rsidRPr="36677308">
        <w:rPr>
          <w:i/>
          <w:iCs/>
          <w:spacing w:val="-3"/>
        </w:rPr>
        <w:t xml:space="preserve"> </w:t>
      </w:r>
      <w:r w:rsidRPr="36677308">
        <w:rPr>
          <w:i/>
          <w:iCs/>
        </w:rPr>
        <w:t>Indirect</w:t>
      </w:r>
      <w:r w:rsidRPr="36677308">
        <w:rPr>
          <w:i/>
          <w:iCs/>
          <w:spacing w:val="-3"/>
        </w:rPr>
        <w:t xml:space="preserve"> </w:t>
      </w:r>
      <w:r w:rsidRPr="36677308">
        <w:rPr>
          <w:i/>
          <w:iCs/>
        </w:rPr>
        <w:t>Rate</w:t>
      </w:r>
      <w:r w:rsidRPr="36677308">
        <w:rPr>
          <w:i/>
          <w:iCs/>
          <w:spacing w:val="-3"/>
        </w:rPr>
        <w:t xml:space="preserve"> </w:t>
      </w:r>
      <w:r w:rsidRPr="36677308">
        <w:rPr>
          <w:i/>
          <w:iCs/>
        </w:rPr>
        <w:t>Agreement</w:t>
      </w:r>
      <w:r w:rsidRPr="36677308">
        <w:rPr>
          <w:i/>
          <w:iCs/>
          <w:spacing w:val="-3"/>
        </w:rPr>
        <w:t xml:space="preserve"> </w:t>
      </w:r>
      <w:r w:rsidRPr="36677308">
        <w:rPr>
          <w:i/>
          <w:iCs/>
        </w:rPr>
        <w:t>(as</w:t>
      </w:r>
      <w:r w:rsidRPr="36677308">
        <w:rPr>
          <w:i/>
          <w:iCs/>
          <w:spacing w:val="-4"/>
        </w:rPr>
        <w:t xml:space="preserve"> </w:t>
      </w:r>
      <w:r w:rsidRPr="36677308">
        <w:rPr>
          <w:i/>
          <w:iCs/>
        </w:rPr>
        <w:t>applicable):</w:t>
      </w:r>
      <w:r w:rsidRPr="36677308">
        <w:rPr>
          <w:i/>
          <w:iCs/>
          <w:spacing w:val="-2"/>
        </w:rPr>
        <w:t xml:space="preserve"> </w:t>
      </w:r>
      <w:r w:rsidR="002C3959" w:rsidRPr="00E34451">
        <w:rPr>
          <w:iCs/>
          <w:spacing w:val="-2"/>
        </w:rPr>
        <w:t>A</w:t>
      </w:r>
      <w:r w:rsidR="002C3959">
        <w:rPr>
          <w:iCs/>
          <w:spacing w:val="-2"/>
        </w:rPr>
        <w:t xml:space="preserve">ttach </w:t>
      </w:r>
      <w:r w:rsidR="002C3959" w:rsidRPr="00E34451">
        <w:rPr>
          <w:iCs/>
          <w:spacing w:val="-2"/>
        </w:rPr>
        <w:t>written evidence demonstrat</w:t>
      </w:r>
      <w:r w:rsidR="002C3959">
        <w:rPr>
          <w:iCs/>
          <w:spacing w:val="-2"/>
        </w:rPr>
        <w:t>ing</w:t>
      </w:r>
      <w:r w:rsidR="002C3959" w:rsidRPr="00E34451">
        <w:rPr>
          <w:iCs/>
          <w:spacing w:val="-2"/>
        </w:rPr>
        <w:t xml:space="preserve"> the existence of an approved federally recognized indirect cost rate negotiated between the grantee and a U.S. government agency.</w:t>
      </w:r>
      <w:r w:rsidR="002C3959" w:rsidRPr="00960FDE">
        <w:rPr>
          <w:i/>
          <w:spacing w:val="-2"/>
        </w:rPr>
        <w:t xml:space="preserve"> </w:t>
      </w:r>
      <w:r w:rsidRPr="00E11394">
        <w:t>See</w:t>
      </w:r>
      <w:r w:rsidRPr="00E11394">
        <w:rPr>
          <w:spacing w:val="-3"/>
        </w:rPr>
        <w:t xml:space="preserve"> </w:t>
      </w:r>
      <w:r w:rsidRPr="00E11394">
        <w:t>Section</w:t>
      </w:r>
      <w:r w:rsidRPr="00E11394">
        <w:rPr>
          <w:spacing w:val="-4"/>
        </w:rPr>
        <w:t xml:space="preserve"> </w:t>
      </w:r>
      <w:r w:rsidR="00E11394">
        <w:rPr>
          <w:spacing w:val="-4"/>
        </w:rPr>
        <w:fldChar w:fldCharType="begin"/>
      </w:r>
      <w:r w:rsidR="00E11394">
        <w:rPr>
          <w:spacing w:val="-4"/>
        </w:rPr>
        <w:instrText xml:space="preserve"> REF _Ref56682406 \r \h </w:instrText>
      </w:r>
      <w:r w:rsidR="00E11394">
        <w:rPr>
          <w:spacing w:val="-4"/>
        </w:rPr>
      </w:r>
      <w:r w:rsidR="00E11394">
        <w:rPr>
          <w:spacing w:val="-4"/>
        </w:rPr>
        <w:fldChar w:fldCharType="separate"/>
      </w:r>
      <w:r w:rsidR="00DC0A3F">
        <w:rPr>
          <w:spacing w:val="-4"/>
        </w:rPr>
        <w:t>2.4</w:t>
      </w:r>
      <w:r w:rsidR="00E11394">
        <w:rPr>
          <w:spacing w:val="-4"/>
        </w:rPr>
        <w:fldChar w:fldCharType="end"/>
      </w:r>
      <w:r w:rsidR="00E11394">
        <w:rPr>
          <w:spacing w:val="-4"/>
        </w:rPr>
        <w:t xml:space="preserve"> </w:t>
      </w:r>
      <w:r w:rsidR="008F7FDC" w:rsidRPr="00E11394">
        <w:t>above</w:t>
      </w:r>
      <w:r w:rsidR="002C3959">
        <w:t xml:space="preserve"> for detailed instructions</w:t>
      </w:r>
      <w:r>
        <w:t>.</w:t>
      </w:r>
    </w:p>
    <w:p w14:paraId="2C4D1EBC" w14:textId="77777777" w:rsidR="00D41076" w:rsidRDefault="00D41076">
      <w:pPr>
        <w:pStyle w:val="BodyText"/>
        <w:spacing w:before="3"/>
      </w:pPr>
    </w:p>
    <w:p w14:paraId="25A0D356" w14:textId="4483F284" w:rsidR="00D41076" w:rsidRDefault="0074160E">
      <w:pPr>
        <w:pStyle w:val="ListParagraph"/>
        <w:numPr>
          <w:ilvl w:val="0"/>
          <w:numId w:val="6"/>
        </w:numPr>
        <w:tabs>
          <w:tab w:val="left" w:pos="828"/>
        </w:tabs>
        <w:ind w:right="296"/>
      </w:pPr>
      <w:bookmarkStart w:id="54" w:name="_Ref56685683"/>
      <w:r w:rsidRPr="36677308">
        <w:rPr>
          <w:i/>
          <w:iCs/>
        </w:rPr>
        <w:lastRenderedPageBreak/>
        <w:t xml:space="preserve">Copy of </w:t>
      </w:r>
      <w:r w:rsidR="00B43C91" w:rsidRPr="008B60A9">
        <w:rPr>
          <w:i/>
          <w:iCs/>
        </w:rPr>
        <w:t>Institutional Animal Care and Use Committee</w:t>
      </w:r>
      <w:r w:rsidR="00B43C91">
        <w:rPr>
          <w:i/>
          <w:iCs/>
        </w:rPr>
        <w:t xml:space="preserve"> (</w:t>
      </w:r>
      <w:r w:rsidRPr="36677308">
        <w:rPr>
          <w:i/>
          <w:iCs/>
        </w:rPr>
        <w:t>IACUC</w:t>
      </w:r>
      <w:r w:rsidR="00B43C91">
        <w:rPr>
          <w:i/>
          <w:iCs/>
        </w:rPr>
        <w:t>)</w:t>
      </w:r>
      <w:r w:rsidRPr="36677308">
        <w:rPr>
          <w:i/>
          <w:iCs/>
        </w:rPr>
        <w:t xml:space="preserve"> Approval (as applicable): </w:t>
      </w:r>
      <w:r>
        <w:t xml:space="preserve">Proposals involving animals or humans require an assurance of compliance with appropriate oversight boards and their required provisions. </w:t>
      </w:r>
      <w:r w:rsidR="008F7FDC">
        <w:t xml:space="preserve">All </w:t>
      </w:r>
      <w:r>
        <w:t>proposal</w:t>
      </w:r>
      <w:r w:rsidR="008F7FDC">
        <w:t>s</w:t>
      </w:r>
      <w:r>
        <w:t xml:space="preserve"> must include a statement from the </w:t>
      </w:r>
      <w:r w:rsidR="008F7FDC">
        <w:t xml:space="preserve">offeror’s </w:t>
      </w:r>
      <w:r>
        <w:t xml:space="preserve">institution certifying that the proposed work will meet all federal and local human subject requirements and animal care and use requirements. If Institutional Review Board or Institutional Animal Care and Use Committee (IACUC) certification is already approved at proposal submission, attach a copy of the certification. If this certification is pending, </w:t>
      </w:r>
      <w:r w:rsidR="008F7FDC">
        <w:t xml:space="preserve">the offeror </w:t>
      </w:r>
      <w:r>
        <w:t xml:space="preserve">must submit a copy to </w:t>
      </w:r>
      <w:r w:rsidR="008F7FDC">
        <w:t>CASIS</w:t>
      </w:r>
      <w:r>
        <w:t xml:space="preserve"> within 90 days after notice of</w:t>
      </w:r>
      <w:r>
        <w:rPr>
          <w:spacing w:val="-22"/>
        </w:rPr>
        <w:t xml:space="preserve"> </w:t>
      </w:r>
      <w:r>
        <w:t>award.</w:t>
      </w:r>
      <w:bookmarkEnd w:id="54"/>
    </w:p>
    <w:p w14:paraId="4853308D" w14:textId="77777777" w:rsidR="00F4254A" w:rsidRDefault="00F4254A" w:rsidP="00FF7C9F">
      <w:pPr>
        <w:pStyle w:val="ListParagraph"/>
      </w:pPr>
    </w:p>
    <w:p w14:paraId="3A7A757A" w14:textId="21B3B613" w:rsidR="00F4254A" w:rsidRPr="00FF7C9F" w:rsidRDefault="00F4254A" w:rsidP="00F4254A">
      <w:pPr>
        <w:pStyle w:val="ListParagraph"/>
        <w:numPr>
          <w:ilvl w:val="0"/>
          <w:numId w:val="6"/>
        </w:numPr>
        <w:tabs>
          <w:tab w:val="left" w:pos="828"/>
        </w:tabs>
        <w:ind w:right="296"/>
        <w:rPr>
          <w:rFonts w:asciiTheme="minorHAnsi" w:hAnsiTheme="minorHAnsi" w:cstheme="minorHAnsi"/>
        </w:rPr>
      </w:pPr>
      <w:r w:rsidRPr="6DF1D235">
        <w:rPr>
          <w:rFonts w:asciiTheme="minorHAnsi" w:hAnsiTheme="minorHAnsi" w:cstheme="minorBidi"/>
          <w:i/>
        </w:rPr>
        <w:t>Vertebrate Animal and Higher Order Cephalopod Section (VACS) (as applicable):</w:t>
      </w:r>
      <w:r w:rsidRPr="6DF1D235">
        <w:rPr>
          <w:rFonts w:asciiTheme="minorHAnsi" w:hAnsiTheme="minorHAnsi" w:cstheme="minorBidi"/>
        </w:rPr>
        <w:t xml:space="preserve"> If live vertebrate animals or higher</w:t>
      </w:r>
      <w:r w:rsidR="006F7A33" w:rsidRPr="6DF1D235">
        <w:rPr>
          <w:rFonts w:asciiTheme="minorHAnsi" w:hAnsiTheme="minorHAnsi" w:cstheme="minorBidi"/>
        </w:rPr>
        <w:t>-</w:t>
      </w:r>
      <w:r w:rsidRPr="6DF1D235">
        <w:rPr>
          <w:rFonts w:asciiTheme="minorHAnsi" w:hAnsiTheme="minorHAnsi" w:cstheme="minorBidi"/>
        </w:rPr>
        <w:t>order cephalopods (hereinafter, animals) are to be used, the following criteria must be addressed completely in a VACS of the proposal. The criteria must be addressed for work proposed at every performance site</w:t>
      </w:r>
      <w:r w:rsidR="006F7A33" w:rsidRPr="6DF1D235">
        <w:rPr>
          <w:rFonts w:asciiTheme="minorHAnsi" w:hAnsiTheme="minorHAnsi" w:cstheme="minorBidi"/>
        </w:rPr>
        <w:t>—</w:t>
      </w:r>
      <w:r w:rsidRPr="6DF1D235">
        <w:rPr>
          <w:rFonts w:asciiTheme="minorHAnsi" w:hAnsiTheme="minorHAnsi" w:cstheme="minorBidi"/>
        </w:rPr>
        <w:t xml:space="preserve">this is the site (institution) where procedures with animals will be performed. If the </w:t>
      </w:r>
      <w:r w:rsidR="006F7A33" w:rsidRPr="6DF1D235">
        <w:rPr>
          <w:rFonts w:asciiTheme="minorHAnsi" w:hAnsiTheme="minorHAnsi" w:cstheme="minorBidi"/>
        </w:rPr>
        <w:t>offeror’s</w:t>
      </w:r>
      <w:r w:rsidRPr="6DF1D235">
        <w:rPr>
          <w:rFonts w:asciiTheme="minorHAnsi" w:hAnsiTheme="minorHAnsi" w:cstheme="minorBidi"/>
        </w:rPr>
        <w:t xml:space="preserve"> institution is not the site where animal work will be performed or if the work will be performed at several sites, these performance sites must be identified.</w:t>
      </w:r>
    </w:p>
    <w:p w14:paraId="06F9A483" w14:textId="77777777" w:rsidR="00F4254A" w:rsidRPr="00FF7C9F" w:rsidRDefault="00F4254A" w:rsidP="00FF7C9F">
      <w:pPr>
        <w:pStyle w:val="ListParagraph"/>
        <w:rPr>
          <w:rFonts w:asciiTheme="minorHAnsi" w:hAnsiTheme="minorHAnsi" w:cstheme="minorHAnsi"/>
        </w:rPr>
      </w:pPr>
    </w:p>
    <w:p w14:paraId="3228EB3D" w14:textId="77777777" w:rsidR="00F4254A" w:rsidRPr="00FF7C9F" w:rsidRDefault="00F4254A" w:rsidP="00FF7C9F">
      <w:pPr>
        <w:pStyle w:val="NormalWeb"/>
        <w:spacing w:before="0" w:beforeAutospacing="0" w:after="0" w:afterAutospacing="0"/>
        <w:ind w:left="468" w:firstLine="720"/>
        <w:rPr>
          <w:rFonts w:asciiTheme="minorHAnsi" w:hAnsiTheme="minorHAnsi" w:cstheme="minorHAnsi"/>
          <w:sz w:val="22"/>
          <w:szCs w:val="22"/>
        </w:rPr>
      </w:pPr>
      <w:r w:rsidRPr="00FF7C9F">
        <w:rPr>
          <w:rStyle w:val="Strong"/>
          <w:rFonts w:asciiTheme="minorHAnsi" w:hAnsiTheme="minorHAnsi" w:cstheme="minorHAnsi"/>
          <w:b w:val="0"/>
          <w:bCs w:val="0"/>
          <w:sz w:val="22"/>
          <w:szCs w:val="22"/>
        </w:rPr>
        <w:t>1. Description of Procedures (Vertebrate Animals Section)</w:t>
      </w:r>
    </w:p>
    <w:p w14:paraId="66D55F18" w14:textId="065CA909" w:rsidR="00F4254A" w:rsidRDefault="00F4254A" w:rsidP="00F4254A">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 xml:space="preserve">Provide a concise description of the proposed procedures to be used that involve live vertebrate animals. Identify the species, strains, ages, sex, and total number of animals by species to be used. </w:t>
      </w:r>
    </w:p>
    <w:p w14:paraId="22AE170E" w14:textId="77777777" w:rsidR="00F4254A" w:rsidRPr="00FF7C9F" w:rsidRDefault="00F4254A" w:rsidP="00F4254A">
      <w:pPr>
        <w:pStyle w:val="NormalWeb"/>
        <w:spacing w:before="0" w:beforeAutospacing="0" w:after="0" w:afterAutospacing="0"/>
        <w:ind w:left="720"/>
        <w:rPr>
          <w:rFonts w:asciiTheme="minorHAnsi" w:hAnsiTheme="minorHAnsi" w:cstheme="minorHAnsi"/>
          <w:sz w:val="22"/>
          <w:szCs w:val="22"/>
        </w:rPr>
      </w:pPr>
    </w:p>
    <w:p w14:paraId="0BB726D1" w14:textId="77777777" w:rsidR="00F4254A" w:rsidRPr="00FF7C9F" w:rsidRDefault="00F4254A" w:rsidP="00FF7C9F">
      <w:pPr>
        <w:pStyle w:val="NormalWeb"/>
        <w:spacing w:before="0" w:beforeAutospacing="0" w:after="0" w:afterAutospacing="0"/>
        <w:ind w:left="1188"/>
        <w:rPr>
          <w:rFonts w:asciiTheme="minorHAnsi" w:hAnsiTheme="minorHAnsi" w:cstheme="minorHAnsi"/>
          <w:sz w:val="22"/>
          <w:szCs w:val="22"/>
        </w:rPr>
      </w:pPr>
      <w:r w:rsidRPr="00FF7C9F">
        <w:rPr>
          <w:rStyle w:val="Strong"/>
          <w:rFonts w:asciiTheme="minorHAnsi" w:hAnsiTheme="minorHAnsi" w:cstheme="minorHAnsi"/>
          <w:b w:val="0"/>
          <w:bCs w:val="0"/>
          <w:sz w:val="22"/>
          <w:szCs w:val="22"/>
        </w:rPr>
        <w:t>2. Justifications (Vertebrate Animals Section)</w:t>
      </w:r>
    </w:p>
    <w:p w14:paraId="0C58D248" w14:textId="77777777" w:rsidR="00F4254A" w:rsidRDefault="00F4254A" w:rsidP="00F4254A">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Provide justification that the species are appropriate for the proposed research. Explain why the research goals cannot be accomplished using an alternative model (e.g., computational, human, invertebrate, in vitro).</w:t>
      </w:r>
    </w:p>
    <w:p w14:paraId="4687CA08" w14:textId="77777777" w:rsidR="00F4254A" w:rsidRPr="00FF7C9F" w:rsidRDefault="00F4254A" w:rsidP="00F4254A">
      <w:pPr>
        <w:pStyle w:val="NormalWeb"/>
        <w:spacing w:before="0" w:beforeAutospacing="0" w:after="0" w:afterAutospacing="0"/>
        <w:ind w:left="720"/>
        <w:rPr>
          <w:rFonts w:asciiTheme="minorHAnsi" w:hAnsiTheme="minorHAnsi" w:cstheme="minorHAnsi"/>
          <w:sz w:val="22"/>
          <w:szCs w:val="22"/>
        </w:rPr>
      </w:pPr>
    </w:p>
    <w:p w14:paraId="625E5F62" w14:textId="77777777" w:rsidR="00F4254A" w:rsidRPr="00FF7C9F" w:rsidRDefault="00F4254A" w:rsidP="00FF7C9F">
      <w:pPr>
        <w:pStyle w:val="NormalWeb"/>
        <w:spacing w:before="0" w:beforeAutospacing="0" w:after="0" w:afterAutospacing="0"/>
        <w:ind w:left="1188"/>
        <w:rPr>
          <w:rFonts w:asciiTheme="minorHAnsi" w:hAnsiTheme="minorHAnsi" w:cstheme="minorHAnsi"/>
          <w:sz w:val="22"/>
          <w:szCs w:val="22"/>
        </w:rPr>
      </w:pPr>
      <w:r w:rsidRPr="00FF7C9F">
        <w:rPr>
          <w:rStyle w:val="Strong"/>
          <w:rFonts w:asciiTheme="minorHAnsi" w:hAnsiTheme="minorHAnsi" w:cstheme="minorHAnsi"/>
          <w:b w:val="0"/>
          <w:bCs w:val="0"/>
          <w:sz w:val="22"/>
          <w:szCs w:val="22"/>
        </w:rPr>
        <w:t>3. Minimization of Pain and Distress (Vertebrate Animals Section)</w:t>
      </w:r>
    </w:p>
    <w:p w14:paraId="597E2192" w14:textId="00CB7E02" w:rsidR="00F4254A" w:rsidRDefault="00F4254A" w:rsidP="00FF7C9F">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Describe the interventions to minimize discomfort, distress, pain, and injury. These include analgesia, anesthesia, sedation, palliative care, and humane endpoints.</w:t>
      </w:r>
      <w:r w:rsidRPr="00FF7C9F">
        <w:rPr>
          <w:rFonts w:asciiTheme="minorHAnsi" w:hAnsiTheme="minorHAnsi" w:cstheme="minorHAnsi"/>
          <w:sz w:val="22"/>
          <w:szCs w:val="22"/>
        </w:rPr>
        <w:br/>
      </w:r>
      <w:r w:rsidRPr="00FF7C9F">
        <w:rPr>
          <w:rFonts w:asciiTheme="minorHAnsi" w:hAnsiTheme="minorHAnsi" w:cstheme="minorHAnsi"/>
          <w:sz w:val="22"/>
          <w:szCs w:val="22"/>
        </w:rPr>
        <w:br/>
      </w:r>
      <w:r w:rsidRPr="00FF7C9F">
        <w:rPr>
          <w:rStyle w:val="Strong"/>
          <w:rFonts w:asciiTheme="minorHAnsi" w:hAnsiTheme="minorHAnsi" w:cstheme="minorHAnsi"/>
          <w:b w:val="0"/>
          <w:bCs w:val="0"/>
          <w:sz w:val="22"/>
          <w:szCs w:val="22"/>
        </w:rPr>
        <w:t>4. Method of Euthanasia (Cover Page Supplement/PHS Fellowship Supplemental Form)</w:t>
      </w:r>
    </w:p>
    <w:p w14:paraId="1FDB63C4" w14:textId="1901670B" w:rsidR="00F4254A" w:rsidRPr="00FF7C9F" w:rsidRDefault="00F4254A" w:rsidP="00FF7C9F">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 xml:space="preserve">Provide a justification for methods of euthanasia that are not consistent with the American Veterinary Medical Association (AVMA) Guidelines for the Euthanasia of Animals. If </w:t>
      </w:r>
      <w:r w:rsidR="00274DF8">
        <w:rPr>
          <w:rFonts w:asciiTheme="minorHAnsi" w:hAnsiTheme="minorHAnsi" w:cstheme="minorHAnsi"/>
          <w:sz w:val="22"/>
          <w:szCs w:val="22"/>
        </w:rPr>
        <w:t xml:space="preserve">the </w:t>
      </w:r>
      <w:r w:rsidRPr="00FF7C9F">
        <w:rPr>
          <w:rFonts w:asciiTheme="minorHAnsi" w:hAnsiTheme="minorHAnsi" w:cstheme="minorHAnsi"/>
          <w:sz w:val="22"/>
          <w:szCs w:val="22"/>
        </w:rPr>
        <w:t>answer is “No” to the question “Is method consistent with AVMA guidelines?”, describe the method and provide scientific justification in the text field provided.</w:t>
      </w:r>
    </w:p>
    <w:p w14:paraId="25D85732" w14:textId="77777777" w:rsidR="00D41076" w:rsidRDefault="00D41076">
      <w:pPr>
        <w:pStyle w:val="BodyText"/>
        <w:spacing w:before="9"/>
        <w:rPr>
          <w:sz w:val="21"/>
        </w:rPr>
      </w:pPr>
    </w:p>
    <w:p w14:paraId="14EDADC3" w14:textId="3580C0E3" w:rsidR="00334F51" w:rsidRPr="00334F51" w:rsidRDefault="36677308" w:rsidP="36677308">
      <w:pPr>
        <w:pStyle w:val="ListParagraph"/>
        <w:numPr>
          <w:ilvl w:val="0"/>
          <w:numId w:val="6"/>
        </w:numPr>
        <w:tabs>
          <w:tab w:val="left" w:pos="827"/>
          <w:tab w:val="left" w:pos="828"/>
        </w:tabs>
      </w:pPr>
      <w:bookmarkStart w:id="55" w:name="_Ref56685694"/>
      <w:r w:rsidRPr="36677308">
        <w:rPr>
          <w:i/>
          <w:iCs/>
        </w:rPr>
        <w:t>PI Profile and Certifications</w:t>
      </w:r>
      <w:bookmarkEnd w:id="55"/>
      <w:r w:rsidRPr="36677308">
        <w:rPr>
          <w:i/>
          <w:iCs/>
        </w:rPr>
        <w:t xml:space="preserve"> form:</w:t>
      </w:r>
      <w:r>
        <w:t xml:space="preserve"> Provide information about the </w:t>
      </w:r>
      <w:bookmarkStart w:id="56" w:name="_Hlk113704678"/>
      <w:r>
        <w:t>Principal Investigator</w:t>
      </w:r>
      <w:bookmarkEnd w:id="56"/>
      <w:r>
        <w:t xml:space="preserve"> using the PI Profile and Certifications form and attach it to the submission.</w:t>
      </w:r>
      <w:r w:rsidR="00485057">
        <w:t xml:space="preserve"> NOTE: </w:t>
      </w:r>
      <w:r w:rsidR="00485057" w:rsidRPr="00485057">
        <w:t xml:space="preserve">Any changes in the PI that are made after </w:t>
      </w:r>
      <w:r w:rsidR="001375DC">
        <w:t>project</w:t>
      </w:r>
      <w:r w:rsidR="00485057" w:rsidRPr="00485057">
        <w:t xml:space="preserve"> selection are strongly discouraged and must be pre-approved by CASIS. Requests for PI changes will be closely scrutinized and may cause delays in grant execution. </w:t>
      </w:r>
      <w:r w:rsidR="00485057">
        <w:t xml:space="preserve"> </w:t>
      </w:r>
    </w:p>
    <w:p w14:paraId="16EAE4C5" w14:textId="77777777" w:rsidR="00EB6431" w:rsidRDefault="00EB6431" w:rsidP="007E6422"/>
    <w:p w14:paraId="7EC2EC29" w14:textId="7CDA913D" w:rsidR="00EB6431" w:rsidRDefault="36677308" w:rsidP="00EB6431">
      <w:pPr>
        <w:pStyle w:val="ListParagraph"/>
        <w:numPr>
          <w:ilvl w:val="0"/>
          <w:numId w:val="6"/>
        </w:numPr>
        <w:tabs>
          <w:tab w:val="left" w:pos="828"/>
        </w:tabs>
      </w:pPr>
      <w:r w:rsidRPr="36677308">
        <w:rPr>
          <w:i/>
          <w:iCs/>
        </w:rPr>
        <w:t>SAM.gov Registration</w:t>
      </w:r>
      <w:r w:rsidR="00274DF8" w:rsidRPr="00C55382">
        <w:rPr>
          <w:i/>
          <w:iCs/>
        </w:rPr>
        <w:t>:</w:t>
      </w:r>
      <w:r>
        <w:t xml:space="preserve"> </w:t>
      </w:r>
      <w:r w:rsidR="003228C8">
        <w:t>The offeror’s</w:t>
      </w:r>
      <w:r w:rsidR="003228C8" w:rsidDel="00256CB5">
        <w:t xml:space="preserve"> </w:t>
      </w:r>
      <w:r w:rsidR="003228C8">
        <w:t xml:space="preserve">organization </w:t>
      </w:r>
      <w:r w:rsidR="003228C8" w:rsidRPr="00254D86">
        <w:rPr>
          <w:u w:val="single"/>
        </w:rPr>
        <w:t>must</w:t>
      </w:r>
      <w:r w:rsidR="003228C8">
        <w:t xml:space="preserve"> be registered with the System for Award Management (SAM.gov).  The offeror must attach a downloaded PDF copy of the SAM Entity Registration Core Data to the proposal </w:t>
      </w:r>
      <w:r w:rsidR="008C577E">
        <w:t>submission when prompted</w:t>
      </w:r>
      <w:r w:rsidR="003228C8">
        <w:t>.</w:t>
      </w:r>
    </w:p>
    <w:p w14:paraId="3835602B" w14:textId="77777777" w:rsidR="00200718" w:rsidRDefault="00200718"/>
    <w:p w14:paraId="0FE20B0E" w14:textId="0B2E4E2F" w:rsidR="00D41076" w:rsidRPr="00833FDE" w:rsidRDefault="00200718" w:rsidP="00833FDE">
      <w:pPr>
        <w:ind w:left="468"/>
        <w:rPr>
          <w:b/>
          <w:bCs/>
          <w:i/>
          <w:iCs/>
        </w:rPr>
      </w:pPr>
      <w:bookmarkStart w:id="57" w:name="Optional_Proposal_Attachments"/>
      <w:bookmarkEnd w:id="57"/>
      <w:r>
        <w:rPr>
          <w:b/>
          <w:bCs/>
          <w:i/>
          <w:iCs/>
        </w:rPr>
        <w:t>Additional</w:t>
      </w:r>
      <w:r w:rsidRPr="00833FDE">
        <w:rPr>
          <w:b/>
          <w:bCs/>
          <w:i/>
          <w:iCs/>
        </w:rPr>
        <w:t xml:space="preserve"> </w:t>
      </w:r>
      <w:r w:rsidR="0074160E" w:rsidRPr="00833FDE">
        <w:rPr>
          <w:b/>
          <w:bCs/>
          <w:i/>
          <w:iCs/>
        </w:rPr>
        <w:t>Proposal Attachments</w:t>
      </w:r>
      <w:r>
        <w:rPr>
          <w:b/>
          <w:bCs/>
          <w:i/>
          <w:iCs/>
        </w:rPr>
        <w:t xml:space="preserve"> (as applicable)</w:t>
      </w:r>
    </w:p>
    <w:p w14:paraId="6DCEDD18" w14:textId="77777777" w:rsidR="00D41076" w:rsidRDefault="00D41076">
      <w:pPr>
        <w:pStyle w:val="BodyText"/>
        <w:spacing w:before="11"/>
        <w:rPr>
          <w:b/>
          <w:i/>
          <w:sz w:val="20"/>
        </w:rPr>
      </w:pPr>
    </w:p>
    <w:p w14:paraId="3404C6B9" w14:textId="588FEBEB" w:rsidR="00D41076" w:rsidRDefault="0074160E">
      <w:pPr>
        <w:pStyle w:val="ListParagraph"/>
        <w:numPr>
          <w:ilvl w:val="0"/>
          <w:numId w:val="5"/>
        </w:numPr>
        <w:tabs>
          <w:tab w:val="left" w:pos="828"/>
        </w:tabs>
        <w:spacing w:before="1"/>
        <w:ind w:right="162"/>
      </w:pPr>
      <w:bookmarkStart w:id="58" w:name="_Ref56685765"/>
      <w:r>
        <w:rPr>
          <w:i/>
        </w:rPr>
        <w:t xml:space="preserve">Letters of Support: </w:t>
      </w:r>
      <w:r>
        <w:t xml:space="preserve">If </w:t>
      </w:r>
      <w:r w:rsidR="008F7FDC">
        <w:t xml:space="preserve">the offeror has </w:t>
      </w:r>
      <w:r>
        <w:t xml:space="preserve">received letters of commercial support or letters of commitment from collaborators, </w:t>
      </w:r>
      <w:r w:rsidR="008F7FDC">
        <w:t xml:space="preserve">the offeror </w:t>
      </w:r>
      <w:r w:rsidR="00743942">
        <w:t>MUST</w:t>
      </w:r>
      <w:r>
        <w:t xml:space="preserve"> attach them to </w:t>
      </w:r>
      <w:r w:rsidR="008F7FDC">
        <w:t xml:space="preserve">the </w:t>
      </w:r>
      <w:r>
        <w:t xml:space="preserve">proposal. Identify the contribution the collaborator intends to make along with a commitment to perform the work. </w:t>
      </w:r>
      <w:r w:rsidR="008F7FDC">
        <w:t>U</w:t>
      </w:r>
      <w:r>
        <w:t>p</w:t>
      </w:r>
      <w:r>
        <w:rPr>
          <w:spacing w:val="-31"/>
        </w:rPr>
        <w:t xml:space="preserve"> </w:t>
      </w:r>
      <w:r>
        <w:t>to three professional</w:t>
      </w:r>
      <w:r>
        <w:rPr>
          <w:spacing w:val="-13"/>
        </w:rPr>
        <w:t xml:space="preserve"> </w:t>
      </w:r>
      <w:r>
        <w:t>references</w:t>
      </w:r>
      <w:r w:rsidR="008F7FDC">
        <w:t xml:space="preserve"> may also be included</w:t>
      </w:r>
      <w:r>
        <w:t>.</w:t>
      </w:r>
      <w:bookmarkEnd w:id="58"/>
    </w:p>
    <w:p w14:paraId="6BD5AEAE" w14:textId="77777777" w:rsidR="00075ADA" w:rsidRDefault="00075ADA" w:rsidP="00075ADA">
      <w:pPr>
        <w:pStyle w:val="ListParagraph"/>
        <w:tabs>
          <w:tab w:val="left" w:pos="828"/>
        </w:tabs>
        <w:spacing w:before="1"/>
        <w:ind w:right="162" w:firstLine="0"/>
      </w:pPr>
    </w:p>
    <w:p w14:paraId="4DDA7EB5" w14:textId="29361F0E" w:rsidR="00334F51" w:rsidRPr="00334F51" w:rsidRDefault="00334F51" w:rsidP="00334F51">
      <w:pPr>
        <w:pStyle w:val="ListParagraph"/>
        <w:numPr>
          <w:ilvl w:val="0"/>
          <w:numId w:val="5"/>
        </w:numPr>
        <w:tabs>
          <w:tab w:val="left" w:pos="827"/>
          <w:tab w:val="left" w:pos="828"/>
        </w:tabs>
        <w:rPr>
          <w:iCs/>
        </w:rPr>
      </w:pPr>
      <w:r>
        <w:rPr>
          <w:i/>
        </w:rPr>
        <w:t>Co-Principal Investigator Profile and Certifications form:</w:t>
      </w:r>
      <w:r w:rsidRPr="00334F51">
        <w:rPr>
          <w:iCs/>
        </w:rPr>
        <w:t xml:space="preserve"> </w:t>
      </w:r>
      <w:r>
        <w:rPr>
          <w:iCs/>
        </w:rPr>
        <w:t xml:space="preserve">If the project has a Co-PI, complete the Co-PI Profile and Certifications form and attach it </w:t>
      </w:r>
      <w:r w:rsidRPr="00334F51">
        <w:rPr>
          <w:iCs/>
        </w:rPr>
        <w:t xml:space="preserve">to </w:t>
      </w:r>
      <w:r>
        <w:rPr>
          <w:iCs/>
        </w:rPr>
        <w:t xml:space="preserve">the </w:t>
      </w:r>
      <w:r w:rsidRPr="00334F51">
        <w:rPr>
          <w:iCs/>
        </w:rPr>
        <w:t>submission</w:t>
      </w:r>
      <w:r>
        <w:rPr>
          <w:iCs/>
        </w:rPr>
        <w:t>.</w:t>
      </w:r>
    </w:p>
    <w:p w14:paraId="5A249537" w14:textId="77777777" w:rsidR="004953CE" w:rsidRPr="006B484D" w:rsidRDefault="004953CE" w:rsidP="006B484D">
      <w:pPr>
        <w:pStyle w:val="ListParagraph"/>
        <w:rPr>
          <w:i/>
        </w:rPr>
      </w:pPr>
      <w:bookmarkStart w:id="59" w:name="_Hlk55843984"/>
    </w:p>
    <w:p w14:paraId="5E64DB0A" w14:textId="77777777" w:rsidR="00833FDE" w:rsidRPr="00833FDE" w:rsidRDefault="00833FDE" w:rsidP="00833FDE">
      <w:pPr>
        <w:pStyle w:val="ListParagraph"/>
        <w:numPr>
          <w:ilvl w:val="0"/>
          <w:numId w:val="5"/>
        </w:numPr>
        <w:rPr>
          <w:iCs/>
        </w:rPr>
      </w:pPr>
      <w:bookmarkStart w:id="60" w:name="_Ref56685774"/>
      <w:bookmarkEnd w:id="59"/>
      <w:r w:rsidRPr="00833FDE">
        <w:rPr>
          <w:i/>
        </w:rPr>
        <w:t xml:space="preserve">Iterative Research Multiple Flight Questionnaire: </w:t>
      </w:r>
      <w:r w:rsidRPr="00833FDE">
        <w:rPr>
          <w:iCs/>
        </w:rPr>
        <w:t>If the offeror is anticipating the requirement for iterative microgravity studies, which would include multiple flights, please complete the questionnaire provided in Appendix D and include it with the proposal submission.</w:t>
      </w:r>
    </w:p>
    <w:p w14:paraId="3A2C02EE" w14:textId="77777777" w:rsidR="00833FDE" w:rsidRPr="00833FDE" w:rsidRDefault="00833FDE" w:rsidP="00833FDE">
      <w:pPr>
        <w:pStyle w:val="ListParagraph"/>
        <w:tabs>
          <w:tab w:val="left" w:pos="828"/>
        </w:tabs>
        <w:spacing w:before="1" w:line="266" w:lineRule="exact"/>
        <w:ind w:right="203" w:firstLine="0"/>
      </w:pPr>
    </w:p>
    <w:p w14:paraId="43144B9B" w14:textId="63F2604D" w:rsidR="00D41076" w:rsidRDefault="0074160E" w:rsidP="007E6422">
      <w:pPr>
        <w:pStyle w:val="ListParagraph"/>
        <w:numPr>
          <w:ilvl w:val="0"/>
          <w:numId w:val="5"/>
        </w:numPr>
        <w:tabs>
          <w:tab w:val="left" w:pos="828"/>
        </w:tabs>
        <w:spacing w:before="1" w:line="266" w:lineRule="exact"/>
        <w:ind w:right="203"/>
      </w:pPr>
      <w:r w:rsidRPr="7F0F2BB5">
        <w:rPr>
          <w:i/>
          <w:iCs/>
        </w:rPr>
        <w:t xml:space="preserve">Supporting Plans and Technical Data (limited to 5 pages): </w:t>
      </w:r>
      <w:r>
        <w:t>Include data sheets, charts, and excerpts from referenced research.</w:t>
      </w:r>
      <w:bookmarkEnd w:id="60"/>
    </w:p>
    <w:p w14:paraId="0508D1A3" w14:textId="77777777" w:rsidR="007A55A7" w:rsidRDefault="007A55A7" w:rsidP="00C55382"/>
    <w:p w14:paraId="0688F7BB" w14:textId="77777777" w:rsidR="005E554D" w:rsidRDefault="005E554D" w:rsidP="00C55382"/>
    <w:p w14:paraId="72D7369F" w14:textId="3A30D3FC" w:rsidR="00D41076" w:rsidRDefault="0074160E" w:rsidP="005C690B">
      <w:pPr>
        <w:pStyle w:val="Heading1"/>
      </w:pPr>
      <w:bookmarkStart w:id="61" w:name="_Toc56685019"/>
      <w:bookmarkStart w:id="62" w:name="_Toc56685109"/>
      <w:bookmarkStart w:id="63" w:name="_Toc56685164"/>
      <w:bookmarkStart w:id="64" w:name="_Toc56688295"/>
      <w:bookmarkStart w:id="65" w:name="_Toc56688435"/>
      <w:bookmarkStart w:id="66" w:name="_Toc56689847"/>
      <w:bookmarkStart w:id="67" w:name="3._PROPOSAL_EVALUATION_FACTORS_AND_PROCE"/>
      <w:bookmarkStart w:id="68" w:name="_Toc170483680"/>
      <w:bookmarkEnd w:id="61"/>
      <w:bookmarkEnd w:id="62"/>
      <w:bookmarkEnd w:id="63"/>
      <w:bookmarkEnd w:id="64"/>
      <w:bookmarkEnd w:id="65"/>
      <w:bookmarkEnd w:id="66"/>
      <w:bookmarkEnd w:id="67"/>
      <w:r w:rsidRPr="00F525EC">
        <w:t>PROPOSAL</w:t>
      </w:r>
      <w:r>
        <w:t xml:space="preserve"> EVALUATION AND</w:t>
      </w:r>
      <w:r>
        <w:rPr>
          <w:spacing w:val="-12"/>
        </w:rPr>
        <w:t xml:space="preserve"> </w:t>
      </w:r>
      <w:r w:rsidR="00DC435B">
        <w:t>SELECTION</w:t>
      </w:r>
      <w:bookmarkEnd w:id="68"/>
    </w:p>
    <w:p w14:paraId="45576AFF" w14:textId="77777777" w:rsidR="00D41076" w:rsidRDefault="00D41076">
      <w:pPr>
        <w:pStyle w:val="BodyText"/>
        <w:spacing w:before="4"/>
        <w:rPr>
          <w:b/>
          <w:sz w:val="21"/>
        </w:rPr>
      </w:pPr>
    </w:p>
    <w:p w14:paraId="45B08E94" w14:textId="4D875515" w:rsidR="00D41076" w:rsidRDefault="0074160E">
      <w:pPr>
        <w:pStyle w:val="Heading2"/>
        <w:spacing w:before="1"/>
        <w:ind w:left="212"/>
      </w:pPr>
      <w:bookmarkStart w:id="69" w:name="3.1_Evaluation_Factors_and_Process"/>
      <w:bookmarkStart w:id="70" w:name="_Toc170483681"/>
      <w:bookmarkEnd w:id="69"/>
      <w:r>
        <w:t>Evaluation Factors and Process</w:t>
      </w:r>
      <w:bookmarkEnd w:id="70"/>
    </w:p>
    <w:p w14:paraId="215AAAB8" w14:textId="77777777" w:rsidR="00D41076" w:rsidRDefault="00D41076">
      <w:pPr>
        <w:pStyle w:val="BodyText"/>
        <w:rPr>
          <w:b/>
          <w:sz w:val="21"/>
        </w:rPr>
      </w:pPr>
    </w:p>
    <w:p w14:paraId="62C1AFB6" w14:textId="3F14F919" w:rsidR="006013A9" w:rsidRDefault="0008600C" w:rsidP="006013A9">
      <w:pPr>
        <w:pStyle w:val="BodyText"/>
        <w:ind w:left="107"/>
      </w:pPr>
      <w:r>
        <w:t>A peer review</w:t>
      </w:r>
      <w:r w:rsidR="00552A2F">
        <w:t xml:space="preserve"> evaluation process</w:t>
      </w:r>
      <w:r w:rsidR="00126DBC">
        <w:t xml:space="preserve"> </w:t>
      </w:r>
      <w:r w:rsidR="006013A9">
        <w:t xml:space="preserve">will </w:t>
      </w:r>
      <w:r>
        <w:t xml:space="preserve">be used to </w:t>
      </w:r>
      <w:r w:rsidR="006013A9">
        <w:t xml:space="preserve">evaluate </w:t>
      </w:r>
      <w:r w:rsidR="008F7FDC">
        <w:t xml:space="preserve">the </w:t>
      </w:r>
      <w:r w:rsidR="006013A9">
        <w:t>proposal</w:t>
      </w:r>
      <w:r w:rsidR="00552A2F">
        <w:t>.</w:t>
      </w:r>
      <w:r w:rsidR="006013A9">
        <w:t xml:space="preserve"> This type of evaluation relates directly to </w:t>
      </w:r>
      <w:r w:rsidR="008F7FDC">
        <w:t xml:space="preserve">the CASIS </w:t>
      </w:r>
      <w:r w:rsidR="006013A9">
        <w:t xml:space="preserve">mission to identify projects that maximize the </w:t>
      </w:r>
      <w:r w:rsidR="006013A9" w:rsidRPr="00E11394">
        <w:t xml:space="preserve">return on investment for the ISS platform. Benefits are captured through each of the evaluation categories in </w:t>
      </w:r>
      <w:r w:rsidR="00E11394" w:rsidRPr="005C690B">
        <w:t>S</w:t>
      </w:r>
      <w:r w:rsidR="006013A9" w:rsidRPr="00E11394">
        <w:t xml:space="preserve">ection </w:t>
      </w:r>
      <w:r w:rsidR="00E11394">
        <w:fldChar w:fldCharType="begin"/>
      </w:r>
      <w:r w:rsidR="00E11394">
        <w:instrText xml:space="preserve"> REF _Ref56682548 \r \h </w:instrText>
      </w:r>
      <w:r w:rsidR="00E11394">
        <w:fldChar w:fldCharType="separate"/>
      </w:r>
      <w:r w:rsidR="00DC0A3F">
        <w:t>2</w:t>
      </w:r>
      <w:r w:rsidR="00E11394">
        <w:fldChar w:fldCharType="end"/>
      </w:r>
      <w:r w:rsidR="006013A9" w:rsidRPr="00E11394">
        <w:t xml:space="preserve"> by using a rubric-based sheet to form a provisional score for that category. Criteria within those categories</w:t>
      </w:r>
      <w:r w:rsidR="006013A9" w:rsidRPr="006B484D">
        <w:t xml:space="preserve"> are weighted based on the expected strength of that criteria for the specific line of business (i.e.</w:t>
      </w:r>
      <w:r w:rsidR="008F7FDC">
        <w:t>,</w:t>
      </w:r>
      <w:r w:rsidR="006013A9" w:rsidRPr="006B484D">
        <w:t xml:space="preserve"> </w:t>
      </w:r>
      <w:r w:rsidR="00367459">
        <w:t>technology development/demonstration</w:t>
      </w:r>
      <w:r w:rsidR="006013A9" w:rsidRPr="006B484D">
        <w:t>). In addition, overall strengths and weaknesses, as well as any notable features</w:t>
      </w:r>
      <w:r w:rsidR="008F7FDC">
        <w:t xml:space="preserve">, </w:t>
      </w:r>
      <w:r w:rsidR="008F7FDC" w:rsidRPr="006B484D">
        <w:t>are documented by evaluators</w:t>
      </w:r>
      <w:r w:rsidR="006013A9">
        <w:t xml:space="preserve">. This information is used by evaluators to synthesize an </w:t>
      </w:r>
      <w:r w:rsidR="003C3CB6">
        <w:t>“</w:t>
      </w:r>
      <w:r w:rsidR="006013A9">
        <w:t>adjectival rating</w:t>
      </w:r>
      <w:r w:rsidR="003C3CB6">
        <w:t>,”</w:t>
      </w:r>
      <w:r w:rsidR="006013A9">
        <w:t xml:space="preserve"> as shown in </w:t>
      </w:r>
      <w:r w:rsidR="003C3CB6">
        <w:fldChar w:fldCharType="begin"/>
      </w:r>
      <w:r w:rsidR="003C3CB6">
        <w:instrText xml:space="preserve"> REF _Ref56600351 \h </w:instrText>
      </w:r>
      <w:r w:rsidR="003C3CB6">
        <w:fldChar w:fldCharType="separate"/>
      </w:r>
      <w:r w:rsidR="00DC0A3F">
        <w:t xml:space="preserve">Table </w:t>
      </w:r>
      <w:r w:rsidR="00DC0A3F">
        <w:rPr>
          <w:noProof/>
        </w:rPr>
        <w:t>1</w:t>
      </w:r>
      <w:r w:rsidR="003C3CB6">
        <w:fldChar w:fldCharType="end"/>
      </w:r>
      <w:r w:rsidR="00FC375F">
        <w:t>.</w:t>
      </w:r>
    </w:p>
    <w:p w14:paraId="07607EB4" w14:textId="1C54855C" w:rsidR="00FC375F" w:rsidRDefault="00FC375F" w:rsidP="006013A9">
      <w:pPr>
        <w:pStyle w:val="BodyText"/>
        <w:ind w:left="107"/>
      </w:pPr>
    </w:p>
    <w:p w14:paraId="168BF456" w14:textId="77777777" w:rsidR="00FC375F" w:rsidRDefault="00FC375F" w:rsidP="00FC375F">
      <w:pPr>
        <w:pStyle w:val="BodyText"/>
        <w:ind w:left="107"/>
      </w:pPr>
      <w:r>
        <w:t>The adjectival ratings and strengths and weaknesses identified by the proposal evaluators are used by the CASIS final determination committee and chief executive officer</w:t>
      </w:r>
      <w:r w:rsidDel="003C3CB6">
        <w:t xml:space="preserve"> </w:t>
      </w:r>
      <w:r>
        <w:t xml:space="preserve">to determine which proposals will be selected for award. </w:t>
      </w:r>
    </w:p>
    <w:p w14:paraId="12293FAB" w14:textId="77777777" w:rsidR="00FC375F" w:rsidRDefault="00FC375F" w:rsidP="00FC375F">
      <w:pPr>
        <w:pStyle w:val="BodyText"/>
        <w:ind w:left="107"/>
      </w:pPr>
    </w:p>
    <w:p w14:paraId="537C2DFB" w14:textId="77777777" w:rsidR="00FC375F" w:rsidRDefault="00FC375F" w:rsidP="00FC375F">
      <w:pPr>
        <w:tabs>
          <w:tab w:val="left" w:pos="828"/>
        </w:tabs>
        <w:spacing w:before="3" w:line="237" w:lineRule="auto"/>
        <w:ind w:left="90" w:right="358"/>
      </w:pPr>
      <w:r w:rsidRPr="002C5BC1">
        <w:rPr>
          <w:u w:val="single"/>
        </w:rPr>
        <w:t>Evaluation Factors</w:t>
      </w:r>
      <w:r>
        <w:t xml:space="preserve">: Proposals will be evaluated based on four factors: scientific &amp; technical merit, business &amp; economic impact, implementation feasibility, and operations &amp; ISS utilization. Each factor is comprised of multiple subfactors, all of which are numerically weighted and scored. </w:t>
      </w:r>
      <w:r w:rsidRPr="00DC435B">
        <w:t>All proposals submitted must include an expressed commercial purpose or intent.</w:t>
      </w:r>
    </w:p>
    <w:p w14:paraId="718CC9B3" w14:textId="77777777" w:rsidR="00FC375F" w:rsidRDefault="00FC375F" w:rsidP="006013A9">
      <w:pPr>
        <w:pStyle w:val="BodyText"/>
        <w:ind w:left="107"/>
      </w:pPr>
    </w:p>
    <w:p w14:paraId="3F0197EF" w14:textId="206791C5" w:rsidR="003C3CB6" w:rsidRDefault="003C3CB6" w:rsidP="005C690B">
      <w:pPr>
        <w:pStyle w:val="Caption"/>
        <w:keepNext/>
      </w:pPr>
      <w:bookmarkStart w:id="71" w:name="_Ref56600351"/>
      <w:r>
        <w:t xml:space="preserve">Table </w:t>
      </w:r>
      <w:r>
        <w:fldChar w:fldCharType="begin"/>
      </w:r>
      <w:r>
        <w:instrText>SEQ Table \* ARABIC</w:instrText>
      </w:r>
      <w:r>
        <w:fldChar w:fldCharType="separate"/>
      </w:r>
      <w:r w:rsidR="00DC0A3F">
        <w:rPr>
          <w:noProof/>
        </w:rPr>
        <w:t>1</w:t>
      </w:r>
      <w:r>
        <w:fldChar w:fldCharType="end"/>
      </w:r>
      <w:bookmarkEnd w:id="71"/>
      <w:r>
        <w:t>: Adjectival rating descriptions</w:t>
      </w:r>
    </w:p>
    <w:tbl>
      <w:tblPr>
        <w:tblStyle w:val="TableGrid"/>
        <w:tblW w:w="8280" w:type="dxa"/>
        <w:tblInd w:w="535" w:type="dxa"/>
        <w:tblLook w:val="04A0" w:firstRow="1" w:lastRow="0" w:firstColumn="1" w:lastColumn="0" w:noHBand="0" w:noVBand="1"/>
      </w:tblPr>
      <w:tblGrid>
        <w:gridCol w:w="990"/>
        <w:gridCol w:w="1800"/>
        <w:gridCol w:w="5490"/>
      </w:tblGrid>
      <w:tr w:rsidR="003C3CB6" w14:paraId="6ACD3BDB" w14:textId="77777777" w:rsidTr="003C3CB6">
        <w:tc>
          <w:tcPr>
            <w:tcW w:w="990" w:type="dxa"/>
            <w:hideMark/>
          </w:tcPr>
          <w:p w14:paraId="7C619F5F" w14:textId="77777777" w:rsidR="003C3CB6" w:rsidRDefault="003C3CB6">
            <w:pPr>
              <w:jc w:val="center"/>
              <w:rPr>
                <w:rFonts w:asciiTheme="minorHAnsi" w:eastAsiaTheme="minorHAnsi" w:hAnsiTheme="minorHAnsi" w:cstheme="minorBidi"/>
                <w:b/>
                <w:bCs/>
                <w:i/>
                <w:iCs/>
              </w:rPr>
            </w:pPr>
            <w:r>
              <w:rPr>
                <w:b/>
                <w:bCs/>
                <w:i/>
                <w:iCs/>
              </w:rPr>
              <w:t>Score</w:t>
            </w:r>
          </w:p>
        </w:tc>
        <w:tc>
          <w:tcPr>
            <w:tcW w:w="1800" w:type="dxa"/>
            <w:hideMark/>
          </w:tcPr>
          <w:p w14:paraId="482BF107" w14:textId="77777777" w:rsidR="003C3CB6" w:rsidRDefault="003C3CB6">
            <w:pPr>
              <w:rPr>
                <w:b/>
                <w:bCs/>
                <w:i/>
                <w:iCs/>
              </w:rPr>
            </w:pPr>
            <w:r>
              <w:rPr>
                <w:b/>
                <w:bCs/>
                <w:i/>
                <w:iCs/>
              </w:rPr>
              <w:t>Adjectival Rating</w:t>
            </w:r>
          </w:p>
        </w:tc>
        <w:tc>
          <w:tcPr>
            <w:tcW w:w="5490" w:type="dxa"/>
            <w:hideMark/>
          </w:tcPr>
          <w:p w14:paraId="58CA7A93" w14:textId="77777777" w:rsidR="003C3CB6" w:rsidRDefault="003C3CB6">
            <w:pPr>
              <w:rPr>
                <w:b/>
                <w:bCs/>
                <w:i/>
                <w:iCs/>
              </w:rPr>
            </w:pPr>
            <w:r>
              <w:rPr>
                <w:b/>
                <w:bCs/>
                <w:i/>
                <w:iCs/>
              </w:rPr>
              <w:t>Strengths and Weaknesses</w:t>
            </w:r>
          </w:p>
        </w:tc>
      </w:tr>
      <w:tr w:rsidR="00DC435B" w14:paraId="3D31D44A" w14:textId="77777777" w:rsidTr="003C3CB6">
        <w:tc>
          <w:tcPr>
            <w:tcW w:w="990" w:type="dxa"/>
          </w:tcPr>
          <w:p w14:paraId="5178406C" w14:textId="549CD1CC" w:rsidR="00DC435B" w:rsidRDefault="00DC435B" w:rsidP="00DC435B">
            <w:pPr>
              <w:jc w:val="center"/>
              <w:rPr>
                <w:i/>
                <w:iCs/>
              </w:rPr>
            </w:pPr>
            <w:r>
              <w:rPr>
                <w:i/>
                <w:iCs/>
              </w:rPr>
              <w:t>&gt;85-100</w:t>
            </w:r>
          </w:p>
        </w:tc>
        <w:tc>
          <w:tcPr>
            <w:tcW w:w="1800" w:type="dxa"/>
          </w:tcPr>
          <w:p w14:paraId="0D4C62C7" w14:textId="1F295DAC" w:rsidR="00DC435B" w:rsidRDefault="00DC435B" w:rsidP="00DC435B">
            <w:pPr>
              <w:rPr>
                <w:b/>
                <w:bCs/>
              </w:rPr>
            </w:pPr>
            <w:r>
              <w:rPr>
                <w:b/>
                <w:bCs/>
              </w:rPr>
              <w:t>Excellent</w:t>
            </w:r>
          </w:p>
        </w:tc>
        <w:tc>
          <w:tcPr>
            <w:tcW w:w="5490" w:type="dxa"/>
          </w:tcPr>
          <w:p w14:paraId="46762337" w14:textId="10FB4BCE" w:rsidR="00DC435B" w:rsidRDefault="00DC435B" w:rsidP="00DC435B">
            <w:r>
              <w:t>A truly outstanding proposal. Few, if any, weaknesses are noted, and there are many strengths. A proposal with this rating should be compelling and a top-tier effort.</w:t>
            </w:r>
          </w:p>
        </w:tc>
      </w:tr>
      <w:tr w:rsidR="00DC435B" w14:paraId="1E933924" w14:textId="77777777" w:rsidTr="003C3CB6">
        <w:tc>
          <w:tcPr>
            <w:tcW w:w="990" w:type="dxa"/>
          </w:tcPr>
          <w:p w14:paraId="5511011F" w14:textId="31FD5562" w:rsidR="00DC435B" w:rsidRDefault="00DC435B" w:rsidP="00DC435B">
            <w:pPr>
              <w:jc w:val="center"/>
              <w:rPr>
                <w:i/>
                <w:iCs/>
              </w:rPr>
            </w:pPr>
            <w:r>
              <w:rPr>
                <w:i/>
                <w:iCs/>
              </w:rPr>
              <w:t>&gt;75-85</w:t>
            </w:r>
          </w:p>
        </w:tc>
        <w:tc>
          <w:tcPr>
            <w:tcW w:w="1800" w:type="dxa"/>
          </w:tcPr>
          <w:p w14:paraId="0864E88B" w14:textId="5EC1578F" w:rsidR="00DC435B" w:rsidRDefault="00DC435B" w:rsidP="00DC435B">
            <w:pPr>
              <w:rPr>
                <w:b/>
                <w:bCs/>
              </w:rPr>
            </w:pPr>
            <w:r>
              <w:rPr>
                <w:b/>
                <w:bCs/>
              </w:rPr>
              <w:t>Very Good</w:t>
            </w:r>
          </w:p>
        </w:tc>
        <w:tc>
          <w:tcPr>
            <w:tcW w:w="5490" w:type="dxa"/>
          </w:tcPr>
          <w:p w14:paraId="2239CDA7" w14:textId="013AA908" w:rsidR="00DC435B" w:rsidRDefault="00DC435B" w:rsidP="00DC435B">
            <w:r>
              <w:t>A better-than-average proposal. Strengths outweigh weaknesses, and there are no meaningful non</w:t>
            </w:r>
            <w:r w:rsidR="00C002FE">
              <w:t>-</w:t>
            </w:r>
            <w:r>
              <w:t xml:space="preserve">compliant criteria responses. A proposal of this rating would have </w:t>
            </w:r>
            <w:r>
              <w:lastRenderedPageBreak/>
              <w:t>attractive features noted in strengths that would easily justify selection.</w:t>
            </w:r>
          </w:p>
        </w:tc>
      </w:tr>
      <w:tr w:rsidR="00DC435B" w14:paraId="7BA48B5E" w14:textId="77777777" w:rsidTr="003C3CB6">
        <w:tc>
          <w:tcPr>
            <w:tcW w:w="990" w:type="dxa"/>
          </w:tcPr>
          <w:p w14:paraId="5C49592C" w14:textId="28AC432D" w:rsidR="00DC435B" w:rsidRDefault="00DC435B" w:rsidP="00DC435B">
            <w:pPr>
              <w:jc w:val="center"/>
              <w:rPr>
                <w:i/>
                <w:iCs/>
              </w:rPr>
            </w:pPr>
            <w:r>
              <w:rPr>
                <w:i/>
                <w:iCs/>
              </w:rPr>
              <w:lastRenderedPageBreak/>
              <w:t>&gt;65-75</w:t>
            </w:r>
          </w:p>
        </w:tc>
        <w:tc>
          <w:tcPr>
            <w:tcW w:w="1800" w:type="dxa"/>
          </w:tcPr>
          <w:p w14:paraId="04EEE519" w14:textId="7399E5AB" w:rsidR="00DC435B" w:rsidRDefault="00DC435B" w:rsidP="00DC435B">
            <w:pPr>
              <w:rPr>
                <w:b/>
                <w:bCs/>
              </w:rPr>
            </w:pPr>
            <w:r>
              <w:rPr>
                <w:b/>
                <w:bCs/>
              </w:rPr>
              <w:t>Good</w:t>
            </w:r>
          </w:p>
        </w:tc>
        <w:tc>
          <w:tcPr>
            <w:tcW w:w="5490" w:type="dxa"/>
          </w:tcPr>
          <w:p w14:paraId="5BD7AA13" w14:textId="0CCAC175" w:rsidR="00DC435B" w:rsidRDefault="00DC435B" w:rsidP="00DC435B">
            <w:r>
              <w:t>An acceptable proposal. Weaknesses and strengths are essentially balanced. Any non</w:t>
            </w:r>
            <w:r w:rsidR="00C002FE">
              <w:t>-</w:t>
            </w:r>
            <w:r>
              <w:t>compliant criteria responses are easily correctable. A proposal rated as “Good” in all categories would be “on the cusp” for selection.</w:t>
            </w:r>
          </w:p>
        </w:tc>
      </w:tr>
      <w:tr w:rsidR="00DC435B" w14:paraId="25E90D9A" w14:textId="77777777" w:rsidTr="003C3CB6">
        <w:tc>
          <w:tcPr>
            <w:tcW w:w="990" w:type="dxa"/>
          </w:tcPr>
          <w:p w14:paraId="59CB299A" w14:textId="46B2A810" w:rsidR="00DC435B" w:rsidRDefault="00DC435B" w:rsidP="00DC435B">
            <w:pPr>
              <w:jc w:val="center"/>
              <w:rPr>
                <w:i/>
                <w:iCs/>
              </w:rPr>
            </w:pPr>
            <w:r>
              <w:rPr>
                <w:i/>
                <w:iCs/>
              </w:rPr>
              <w:t>&gt;50-65</w:t>
            </w:r>
          </w:p>
        </w:tc>
        <w:tc>
          <w:tcPr>
            <w:tcW w:w="1800" w:type="dxa"/>
          </w:tcPr>
          <w:p w14:paraId="6207D854" w14:textId="4EE65A75" w:rsidR="00DC435B" w:rsidRDefault="00DC435B" w:rsidP="00DC435B">
            <w:pPr>
              <w:rPr>
                <w:b/>
                <w:bCs/>
              </w:rPr>
            </w:pPr>
            <w:r>
              <w:rPr>
                <w:b/>
                <w:bCs/>
              </w:rPr>
              <w:t>Fair</w:t>
            </w:r>
          </w:p>
        </w:tc>
        <w:tc>
          <w:tcPr>
            <w:tcW w:w="5490" w:type="dxa"/>
          </w:tcPr>
          <w:p w14:paraId="6202F11F" w14:textId="66A53FFC" w:rsidR="00DC435B" w:rsidRDefault="00DC435B" w:rsidP="00DC435B">
            <w:r>
              <w:t>A marginal proposal. Weaknesses outweigh strengths (perhaps significantly). The evaluation may identify non</w:t>
            </w:r>
            <w:r w:rsidR="00C002FE">
              <w:t>-</w:t>
            </w:r>
            <w:r>
              <w:t xml:space="preserve">compliant criteria responses, but these should be correctable with additional effort by the </w:t>
            </w:r>
            <w:r w:rsidR="003A241D">
              <w:t xml:space="preserve">offeror </w:t>
            </w:r>
            <w:r>
              <w:t>or Implementation Partner.</w:t>
            </w:r>
          </w:p>
        </w:tc>
      </w:tr>
      <w:tr w:rsidR="00DC435B" w14:paraId="20C03FA4" w14:textId="77777777" w:rsidTr="003C3CB6">
        <w:tc>
          <w:tcPr>
            <w:tcW w:w="990" w:type="dxa"/>
            <w:hideMark/>
          </w:tcPr>
          <w:p w14:paraId="5E7E3452" w14:textId="77777777" w:rsidR="00DC435B" w:rsidRDefault="00DC435B" w:rsidP="00DC435B">
            <w:pPr>
              <w:jc w:val="center"/>
              <w:rPr>
                <w:i/>
                <w:iCs/>
              </w:rPr>
            </w:pPr>
            <w:r>
              <w:rPr>
                <w:i/>
                <w:iCs/>
              </w:rPr>
              <w:t>0-50</w:t>
            </w:r>
          </w:p>
        </w:tc>
        <w:tc>
          <w:tcPr>
            <w:tcW w:w="1800" w:type="dxa"/>
            <w:hideMark/>
          </w:tcPr>
          <w:p w14:paraId="2AAA200E" w14:textId="77777777" w:rsidR="00DC435B" w:rsidRDefault="00DC435B" w:rsidP="00DC435B">
            <w:pPr>
              <w:rPr>
                <w:b/>
                <w:bCs/>
              </w:rPr>
            </w:pPr>
            <w:r>
              <w:rPr>
                <w:b/>
                <w:bCs/>
              </w:rPr>
              <w:t>Poor</w:t>
            </w:r>
          </w:p>
        </w:tc>
        <w:tc>
          <w:tcPr>
            <w:tcW w:w="5490" w:type="dxa"/>
            <w:hideMark/>
          </w:tcPr>
          <w:p w14:paraId="5B9C9300" w14:textId="2427868B" w:rsidR="00DC435B" w:rsidRDefault="00DC435B" w:rsidP="00DC435B">
            <w:r>
              <w:t>A non</w:t>
            </w:r>
            <w:r w:rsidR="00C002FE">
              <w:t>-</w:t>
            </w:r>
            <w:r>
              <w:t>selectable proposal. Few if any strengths and many weaknesses, some of which may include uncorrectable non</w:t>
            </w:r>
            <w:r w:rsidR="00C002FE">
              <w:t>-</w:t>
            </w:r>
            <w:r>
              <w:t>compliant criteria responses.</w:t>
            </w:r>
          </w:p>
        </w:tc>
      </w:tr>
    </w:tbl>
    <w:p w14:paraId="2FA0E02F" w14:textId="77777777" w:rsidR="006013A9" w:rsidRDefault="006013A9" w:rsidP="006013A9">
      <w:pPr>
        <w:pStyle w:val="BodyText"/>
        <w:ind w:left="107"/>
      </w:pPr>
    </w:p>
    <w:p w14:paraId="5567E760" w14:textId="5CBA9D44" w:rsidR="006013A9" w:rsidRDefault="00DC435B" w:rsidP="00DC435B">
      <w:pPr>
        <w:tabs>
          <w:tab w:val="left" w:pos="828"/>
        </w:tabs>
        <w:spacing w:before="3" w:line="237" w:lineRule="auto"/>
        <w:ind w:left="90" w:right="358"/>
      </w:pPr>
      <w:r w:rsidRPr="002C5BC1">
        <w:rPr>
          <w:u w:val="single"/>
        </w:rPr>
        <w:t>Relative Order of Importance of Evaluation Factors</w:t>
      </w:r>
      <w:r w:rsidRPr="00DC435B">
        <w:t xml:space="preserve"> </w:t>
      </w:r>
      <w:r w:rsidRPr="00E72239">
        <w:t>Business &amp; economic impact is more important than scientific &amp; technical merit</w:t>
      </w:r>
      <w:r w:rsidRPr="00DC435B">
        <w:t>, which is more important than implementation feasibility and operations &amp; ISS utilization combined. Implementation feasibility and operations &amp; ISS utilization are of equal weight. Cost is not scored in proposal evaluation but is considered in final selection.</w:t>
      </w:r>
    </w:p>
    <w:p w14:paraId="3A1D9CE7" w14:textId="77777777" w:rsidR="00DC435B" w:rsidRDefault="00DC435B" w:rsidP="00DC435B">
      <w:pPr>
        <w:tabs>
          <w:tab w:val="left" w:pos="828"/>
        </w:tabs>
        <w:spacing w:before="3" w:line="237" w:lineRule="auto"/>
        <w:ind w:left="90" w:right="358"/>
      </w:pPr>
    </w:p>
    <w:p w14:paraId="35BCAA28" w14:textId="16D52481" w:rsidR="0029340A" w:rsidRDefault="0029340A" w:rsidP="006013A9">
      <w:pPr>
        <w:pStyle w:val="BodyText"/>
        <w:ind w:left="107"/>
      </w:pPr>
      <w:r>
        <w:t xml:space="preserve">Prior to evaluation, </w:t>
      </w:r>
      <w:r>
        <w:rPr>
          <w:spacing w:val="-3"/>
        </w:rPr>
        <w:t>the</w:t>
      </w:r>
      <w:r>
        <w:rPr>
          <w:spacing w:val="-9"/>
        </w:rPr>
        <w:t xml:space="preserve"> </w:t>
      </w:r>
      <w:r>
        <w:t>CASIS</w:t>
      </w:r>
      <w:r>
        <w:rPr>
          <w:spacing w:val="-5"/>
        </w:rPr>
        <w:t xml:space="preserve"> </w:t>
      </w:r>
      <w:r>
        <w:t>Portfolio</w:t>
      </w:r>
      <w:r>
        <w:rPr>
          <w:spacing w:val="-5"/>
        </w:rPr>
        <w:t xml:space="preserve"> </w:t>
      </w:r>
      <w:r>
        <w:t>Management</w:t>
      </w:r>
      <w:r>
        <w:rPr>
          <w:spacing w:val="-2"/>
        </w:rPr>
        <w:t xml:space="preserve"> </w:t>
      </w:r>
      <w:r>
        <w:t>team</w:t>
      </w:r>
      <w:r>
        <w:rPr>
          <w:spacing w:val="-5"/>
        </w:rPr>
        <w:t xml:space="preserve"> </w:t>
      </w:r>
      <w:r>
        <w:t>will</w:t>
      </w:r>
      <w:r>
        <w:rPr>
          <w:spacing w:val="-4"/>
        </w:rPr>
        <w:t xml:space="preserve"> </w:t>
      </w:r>
      <w:r>
        <w:t>review</w:t>
      </w:r>
      <w:r>
        <w:rPr>
          <w:spacing w:val="-7"/>
        </w:rPr>
        <w:t xml:space="preserve"> </w:t>
      </w:r>
      <w:r>
        <w:t>the</w:t>
      </w:r>
      <w:r>
        <w:rPr>
          <w:spacing w:val="-4"/>
        </w:rPr>
        <w:t xml:space="preserve"> </w:t>
      </w:r>
      <w:r>
        <w:t>proposal</w:t>
      </w:r>
      <w:r>
        <w:rPr>
          <w:spacing w:val="-5"/>
        </w:rPr>
        <w:t xml:space="preserve"> </w:t>
      </w:r>
      <w:r>
        <w:t>to</w:t>
      </w:r>
      <w:r>
        <w:rPr>
          <w:spacing w:val="-5"/>
        </w:rPr>
        <w:t xml:space="preserve"> </w:t>
      </w:r>
      <w:r>
        <w:t>ensure</w:t>
      </w:r>
      <w:r>
        <w:rPr>
          <w:spacing w:val="-4"/>
        </w:rPr>
        <w:t xml:space="preserve"> </w:t>
      </w:r>
      <w:r>
        <w:t>that major elements have been completed satisfactorily based on the provided guidelines. A</w:t>
      </w:r>
      <w:r w:rsidR="00552A2F">
        <w:t>n attempt will be made to resolve a</w:t>
      </w:r>
      <w:r>
        <w:t xml:space="preserve">ny findings with the PI teams before </w:t>
      </w:r>
      <w:r w:rsidR="00552A2F">
        <w:t>beginning a</w:t>
      </w:r>
      <w:r>
        <w:t xml:space="preserve"> formal</w:t>
      </w:r>
      <w:r>
        <w:rPr>
          <w:spacing w:val="-27"/>
        </w:rPr>
        <w:t xml:space="preserve"> </w:t>
      </w:r>
      <w:r>
        <w:t xml:space="preserve">review. </w:t>
      </w:r>
    </w:p>
    <w:p w14:paraId="0E75F6E0" w14:textId="77777777" w:rsidR="0029340A" w:rsidRDefault="0029340A" w:rsidP="006013A9">
      <w:pPr>
        <w:pStyle w:val="BodyText"/>
        <w:ind w:left="107"/>
      </w:pPr>
    </w:p>
    <w:p w14:paraId="0E244158" w14:textId="3745E5E6" w:rsidR="006013A9" w:rsidRDefault="0029340A" w:rsidP="006013A9">
      <w:pPr>
        <w:pStyle w:val="BodyText"/>
        <w:ind w:left="107"/>
      </w:pPr>
      <w:r>
        <w:t>S</w:t>
      </w:r>
      <w:r w:rsidR="00126DBC">
        <w:t xml:space="preserve">ubject matter experts </w:t>
      </w:r>
      <w:r w:rsidR="006013A9">
        <w:t xml:space="preserve">will evaluate </w:t>
      </w:r>
      <w:r w:rsidR="00833FDE">
        <w:t>the</w:t>
      </w:r>
      <w:r w:rsidR="006013A9">
        <w:t xml:space="preserve"> proposal using the following steps:</w:t>
      </w:r>
    </w:p>
    <w:p w14:paraId="1FEB7CED" w14:textId="77777777" w:rsidR="006013A9" w:rsidRDefault="006013A9" w:rsidP="006013A9">
      <w:pPr>
        <w:pStyle w:val="BodyText"/>
        <w:spacing w:before="4"/>
        <w:rPr>
          <w:sz w:val="19"/>
        </w:rPr>
      </w:pPr>
    </w:p>
    <w:p w14:paraId="13B11F86" w14:textId="1F4643DC" w:rsidR="006013A9" w:rsidRDefault="006013A9" w:rsidP="006013A9">
      <w:pPr>
        <w:pStyle w:val="ListParagraph"/>
        <w:numPr>
          <w:ilvl w:val="1"/>
          <w:numId w:val="4"/>
        </w:numPr>
        <w:tabs>
          <w:tab w:val="left" w:pos="828"/>
        </w:tabs>
        <w:ind w:right="141"/>
      </w:pPr>
      <w:r>
        <w:rPr>
          <w:b/>
          <w:spacing w:val="-7"/>
        </w:rPr>
        <w:t xml:space="preserve">Technical </w:t>
      </w:r>
      <w:r>
        <w:rPr>
          <w:b/>
        </w:rPr>
        <w:t>Evaluations</w:t>
      </w:r>
      <w:r w:rsidR="00AC5F08">
        <w:rPr>
          <w:b/>
        </w:rPr>
        <w:t>:</w:t>
      </w:r>
      <w:r>
        <w:rPr>
          <w:b/>
          <w:spacing w:val="-4"/>
        </w:rPr>
        <w:t xml:space="preserve"> </w:t>
      </w:r>
      <w:r w:rsidR="007217BC">
        <w:t>Peer reviews</w:t>
      </w:r>
      <w:r w:rsidR="007217BC">
        <w:rPr>
          <w:spacing w:val="-7"/>
        </w:rPr>
        <w:t xml:space="preserve"> </w:t>
      </w:r>
      <w:r>
        <w:t>by</w:t>
      </w:r>
      <w:r>
        <w:rPr>
          <w:spacing w:val="-4"/>
        </w:rPr>
        <w:t xml:space="preserve"> </w:t>
      </w:r>
      <w:r w:rsidR="00833FDE">
        <w:rPr>
          <w:spacing w:val="-4"/>
        </w:rPr>
        <w:t xml:space="preserve">external </w:t>
      </w:r>
      <w:r w:rsidR="00833FDE">
        <w:t>s</w:t>
      </w:r>
      <w:r w:rsidR="0029340A">
        <w:t xml:space="preserve">ubject </w:t>
      </w:r>
      <w:r w:rsidR="00833FDE">
        <w:t>m</w:t>
      </w:r>
      <w:r w:rsidR="0029340A">
        <w:t xml:space="preserve">atter </w:t>
      </w:r>
      <w:r w:rsidR="00833FDE">
        <w:t>e</w:t>
      </w:r>
      <w:r w:rsidR="0029340A">
        <w:t>xperts</w:t>
      </w:r>
      <w:r>
        <w:t xml:space="preserve"> to</w:t>
      </w:r>
      <w:r>
        <w:rPr>
          <w:spacing w:val="-5"/>
        </w:rPr>
        <w:t xml:space="preserve"> </w:t>
      </w:r>
      <w:r>
        <w:t>determine</w:t>
      </w:r>
      <w:r>
        <w:rPr>
          <w:spacing w:val="-4"/>
        </w:rPr>
        <w:t xml:space="preserve"> </w:t>
      </w:r>
      <w:r>
        <w:t xml:space="preserve">the adjectival rating of each technical category. </w:t>
      </w:r>
    </w:p>
    <w:p w14:paraId="27F714F8" w14:textId="5800AC80" w:rsidR="00317147" w:rsidRDefault="00317147" w:rsidP="006013A9">
      <w:pPr>
        <w:pStyle w:val="ListParagraph"/>
        <w:numPr>
          <w:ilvl w:val="1"/>
          <w:numId w:val="4"/>
        </w:numPr>
        <w:tabs>
          <w:tab w:val="left" w:pos="828"/>
        </w:tabs>
        <w:ind w:right="141"/>
      </w:pPr>
      <w:r>
        <w:rPr>
          <w:b/>
          <w:spacing w:val="-7"/>
        </w:rPr>
        <w:t>Compliance and Budget Review</w:t>
      </w:r>
      <w:r w:rsidR="006A4A71">
        <w:rPr>
          <w:b/>
          <w:spacing w:val="-7"/>
        </w:rPr>
        <w:t>:</w:t>
      </w:r>
      <w:r>
        <w:rPr>
          <w:b/>
          <w:bCs/>
        </w:rPr>
        <w:t xml:space="preserve"> </w:t>
      </w:r>
      <w:r w:rsidR="006A4A71" w:rsidRPr="005C690B">
        <w:t xml:space="preserve">The </w:t>
      </w:r>
      <w:r w:rsidR="006A4A71">
        <w:t>CASIS</w:t>
      </w:r>
      <w:r w:rsidRPr="004B09CC">
        <w:t xml:space="preserve"> Contracts and Compliance department will review </w:t>
      </w:r>
      <w:r w:rsidR="006A4A71">
        <w:t>the offeror’s</w:t>
      </w:r>
      <w:r w:rsidR="006A4A71" w:rsidRPr="004B09CC">
        <w:t xml:space="preserve"> </w:t>
      </w:r>
      <w:r w:rsidRPr="004B09CC">
        <w:t>completed forms and budget estimate for risks, limitations, and contracting concerns for consideration during final determination.</w:t>
      </w:r>
    </w:p>
    <w:p w14:paraId="0D13144D" w14:textId="5CE6DBE4" w:rsidR="006013A9" w:rsidRDefault="006013A9" w:rsidP="006013A9">
      <w:pPr>
        <w:pStyle w:val="ListParagraph"/>
        <w:numPr>
          <w:ilvl w:val="1"/>
          <w:numId w:val="4"/>
        </w:numPr>
        <w:tabs>
          <w:tab w:val="left" w:pos="828"/>
        </w:tabs>
        <w:spacing w:before="3" w:line="237" w:lineRule="auto"/>
        <w:ind w:right="358"/>
      </w:pPr>
      <w:r w:rsidRPr="006013A9">
        <w:rPr>
          <w:b/>
        </w:rPr>
        <w:t>Evaluation Integration</w:t>
      </w:r>
      <w:r w:rsidR="006A4A71">
        <w:rPr>
          <w:b/>
        </w:rPr>
        <w:t>:</w:t>
      </w:r>
      <w:r w:rsidRPr="006013A9">
        <w:rPr>
          <w:b/>
        </w:rPr>
        <w:t xml:space="preserve"> </w:t>
      </w:r>
      <w:r w:rsidR="006A4A71">
        <w:t xml:space="preserve">The team of evaluators </w:t>
      </w:r>
      <w:r w:rsidR="005C690B">
        <w:t>representing operations, science, and economics</w:t>
      </w:r>
      <w:r>
        <w:t xml:space="preserve"> </w:t>
      </w:r>
      <w:r w:rsidR="006A4A71">
        <w:t>will</w:t>
      </w:r>
      <w:r w:rsidR="005C690B">
        <w:t xml:space="preserve"> integrate </w:t>
      </w:r>
      <w:r w:rsidR="005C690B" w:rsidRPr="005C690B">
        <w:t xml:space="preserve">individual category adjectival ratings, collate notable features, assess resource requirements, synthesize an overall risk assessment, and prepare a recommendation for the CASIS final determination committee and </w:t>
      </w:r>
      <w:r w:rsidR="000111B1">
        <w:t>chief executive officer</w:t>
      </w:r>
      <w:r w:rsidR="005C690B" w:rsidRPr="005C690B">
        <w:t xml:space="preserve">. This team will also convey feedback to </w:t>
      </w:r>
      <w:r w:rsidR="003A241D">
        <w:t>offerors</w:t>
      </w:r>
      <w:r w:rsidR="003A241D" w:rsidRPr="005C690B">
        <w:t xml:space="preserve"> </w:t>
      </w:r>
      <w:r w:rsidR="005C690B" w:rsidRPr="005C690B">
        <w:t>on request.</w:t>
      </w:r>
    </w:p>
    <w:p w14:paraId="2FFE7F6D" w14:textId="69E8B94E" w:rsidR="006013A9" w:rsidRDefault="006013A9" w:rsidP="006013A9">
      <w:pPr>
        <w:pStyle w:val="ListParagraph"/>
        <w:numPr>
          <w:ilvl w:val="1"/>
          <w:numId w:val="4"/>
        </w:numPr>
        <w:tabs>
          <w:tab w:val="left" w:pos="828"/>
        </w:tabs>
        <w:spacing w:before="2"/>
        <w:ind w:right="186"/>
      </w:pPr>
      <w:r>
        <w:rPr>
          <w:b/>
        </w:rPr>
        <w:t>Final Determination</w:t>
      </w:r>
      <w:r w:rsidR="006A4A71">
        <w:rPr>
          <w:b/>
        </w:rPr>
        <w:t>:</w:t>
      </w:r>
      <w:r>
        <w:rPr>
          <w:b/>
        </w:rPr>
        <w:t xml:space="preserve"> </w:t>
      </w:r>
      <w:r>
        <w:t xml:space="preserve">The </w:t>
      </w:r>
      <w:r w:rsidR="006A4A71">
        <w:t>CASIS</w:t>
      </w:r>
      <w:r>
        <w:t xml:space="preserve"> </w:t>
      </w:r>
      <w:r w:rsidR="000111B1">
        <w:t>chief executive officer</w:t>
      </w:r>
      <w:r>
        <w:t xml:space="preserve"> and </w:t>
      </w:r>
      <w:r w:rsidR="006A4A71">
        <w:t>c</w:t>
      </w:r>
      <w:r>
        <w:t xml:space="preserve">hief </w:t>
      </w:r>
      <w:r w:rsidR="006A4A71">
        <w:t>s</w:t>
      </w:r>
      <w:r>
        <w:t>cientist will perform the final prioritization and award determination</w:t>
      </w:r>
      <w:r w:rsidR="00317147">
        <w:t xml:space="preserve"> (project selection)</w:t>
      </w:r>
      <w:r>
        <w:t xml:space="preserve">, initiating discussions with members of the </w:t>
      </w:r>
      <w:r w:rsidR="006A4A71">
        <w:t>o</w:t>
      </w:r>
      <w:r>
        <w:t xml:space="preserve">perations, </w:t>
      </w:r>
      <w:r w:rsidR="006A4A71">
        <w:t>s</w:t>
      </w:r>
      <w:r>
        <w:t xml:space="preserve">cience, and </w:t>
      </w:r>
      <w:r w:rsidR="006A4A71">
        <w:t>e</w:t>
      </w:r>
      <w:r>
        <w:t>conomic</w:t>
      </w:r>
      <w:r>
        <w:rPr>
          <w:spacing w:val="-3"/>
        </w:rPr>
        <w:t xml:space="preserve"> </w:t>
      </w:r>
      <w:r>
        <w:t>review</w:t>
      </w:r>
      <w:r>
        <w:rPr>
          <w:spacing w:val="-6"/>
        </w:rPr>
        <w:t xml:space="preserve"> </w:t>
      </w:r>
      <w:r>
        <w:t>teams</w:t>
      </w:r>
      <w:r>
        <w:rPr>
          <w:spacing w:val="-5"/>
        </w:rPr>
        <w:t xml:space="preserve"> </w:t>
      </w:r>
      <w:r>
        <w:t>and</w:t>
      </w:r>
      <w:r>
        <w:rPr>
          <w:spacing w:val="-3"/>
        </w:rPr>
        <w:t xml:space="preserve"> </w:t>
      </w:r>
      <w:r w:rsidR="006A4A71">
        <w:t>CASIS</w:t>
      </w:r>
      <w:r>
        <w:rPr>
          <w:spacing w:val="-4"/>
        </w:rPr>
        <w:t xml:space="preserve"> </w:t>
      </w:r>
      <w:r w:rsidR="00317147">
        <w:t>senior</w:t>
      </w:r>
      <w:r>
        <w:rPr>
          <w:spacing w:val="-4"/>
        </w:rPr>
        <w:t xml:space="preserve"> </w:t>
      </w:r>
      <w:r>
        <w:t>staff</w:t>
      </w:r>
      <w:r w:rsidR="006A4A71">
        <w:t>,</w:t>
      </w:r>
      <w:r>
        <w:rPr>
          <w:spacing w:val="-6"/>
        </w:rPr>
        <w:t xml:space="preserve"> </w:t>
      </w:r>
      <w:r>
        <w:t>as</w:t>
      </w:r>
      <w:r>
        <w:rPr>
          <w:spacing w:val="-5"/>
        </w:rPr>
        <w:t xml:space="preserve"> </w:t>
      </w:r>
      <w:r>
        <w:t>necessary.</w:t>
      </w:r>
    </w:p>
    <w:p w14:paraId="6B32830D" w14:textId="77777777" w:rsidR="00D41076" w:rsidRPr="00A82A04" w:rsidRDefault="00D41076">
      <w:pPr>
        <w:pStyle w:val="BodyText"/>
        <w:spacing w:before="2"/>
        <w:rPr>
          <w:b/>
          <w:sz w:val="20"/>
          <w:szCs w:val="20"/>
        </w:rPr>
      </w:pPr>
    </w:p>
    <w:p w14:paraId="0BDA8CDA" w14:textId="75064C42" w:rsidR="00D41076" w:rsidRDefault="0074160E">
      <w:pPr>
        <w:pStyle w:val="BodyText"/>
        <w:spacing w:before="56"/>
        <w:ind w:left="107" w:right="82"/>
      </w:pPr>
      <w:r>
        <w:t xml:space="preserve">All information contained in a proposal and any presentation material will be treated as confidential and reviewed </w:t>
      </w:r>
      <w:r w:rsidR="006A4A71">
        <w:t xml:space="preserve">only </w:t>
      </w:r>
      <w:r>
        <w:t xml:space="preserve">by </w:t>
      </w:r>
      <w:r w:rsidR="006A4A71">
        <w:t>CASIS personnel</w:t>
      </w:r>
      <w:r>
        <w:t xml:space="preserve"> or third-party </w:t>
      </w:r>
      <w:r w:rsidR="006A4A71">
        <w:t xml:space="preserve">subject matter experts </w:t>
      </w:r>
      <w:r>
        <w:t xml:space="preserve">providing technical reviews. </w:t>
      </w:r>
      <w:r w:rsidRPr="004B09CC">
        <w:rPr>
          <w:u w:val="single"/>
        </w:rPr>
        <w:t xml:space="preserve">Please ensure </w:t>
      </w:r>
      <w:r w:rsidR="00833FDE">
        <w:rPr>
          <w:u w:val="single"/>
        </w:rPr>
        <w:t>the</w:t>
      </w:r>
      <w:r w:rsidRPr="004B09CC">
        <w:rPr>
          <w:u w:val="single"/>
        </w:rPr>
        <w:t xml:space="preserve"> proposal includes an appropriate confidentiality disclaimer (and appropriate regulatory disclaimers</w:t>
      </w:r>
      <w:r w:rsidR="00D93F77">
        <w:rPr>
          <w:u w:val="single"/>
        </w:rPr>
        <w:t>,</w:t>
      </w:r>
      <w:r w:rsidRPr="004B09CC">
        <w:rPr>
          <w:u w:val="single"/>
        </w:rPr>
        <w:t xml:space="preserve"> e.g.</w:t>
      </w:r>
      <w:r w:rsidR="00D93F77">
        <w:rPr>
          <w:u w:val="single"/>
        </w:rPr>
        <w:t>,</w:t>
      </w:r>
      <w:r w:rsidRPr="004B09CC">
        <w:rPr>
          <w:u w:val="single"/>
        </w:rPr>
        <w:t xml:space="preserve"> ITAR or EAR) on all pages.</w:t>
      </w:r>
    </w:p>
    <w:p w14:paraId="5A5A35E0" w14:textId="77777777" w:rsidR="00D41076" w:rsidRDefault="00D41076">
      <w:pPr>
        <w:pStyle w:val="BodyText"/>
        <w:spacing w:before="11"/>
        <w:rPr>
          <w:sz w:val="21"/>
        </w:rPr>
      </w:pPr>
    </w:p>
    <w:p w14:paraId="51D1B26F" w14:textId="6BCDEF46" w:rsidR="00D41076" w:rsidRDefault="005C690B" w:rsidP="005C690B">
      <w:pPr>
        <w:pStyle w:val="BodyText"/>
        <w:ind w:left="107"/>
      </w:pPr>
      <w:r>
        <w:t xml:space="preserve">CASIS has overall responsibility for conducting proposal evaluations but </w:t>
      </w:r>
      <w:r w:rsidR="00126DBC">
        <w:t xml:space="preserve">will </w:t>
      </w:r>
      <w:r>
        <w:t xml:space="preserve">rely on external constituents under contract with CASIS and with relevant expertise to determine category adjectival </w:t>
      </w:r>
      <w:r>
        <w:lastRenderedPageBreak/>
        <w:t xml:space="preserve">rating. </w:t>
      </w:r>
      <w:r w:rsidR="0074160E">
        <w:t xml:space="preserve">All </w:t>
      </w:r>
      <w:r w:rsidR="0029340A">
        <w:t>non-U</w:t>
      </w:r>
      <w:r w:rsidR="00D93F77">
        <w:t>.</w:t>
      </w:r>
      <w:r w:rsidR="0029340A">
        <w:t>S</w:t>
      </w:r>
      <w:r w:rsidR="00D93F77">
        <w:t xml:space="preserve">. </w:t>
      </w:r>
      <w:r w:rsidR="0029340A">
        <w:t>G</w:t>
      </w:r>
      <w:r w:rsidR="00D93F77">
        <w:t>overnment</w:t>
      </w:r>
      <w:r w:rsidR="0029340A">
        <w:t xml:space="preserve"> </w:t>
      </w:r>
      <w:r w:rsidR="00D93F77">
        <w:t>subject matter experts</w:t>
      </w:r>
      <w:r w:rsidR="0074160E">
        <w:t xml:space="preserve"> are required to sign a confidentiality agreement and a </w:t>
      </w:r>
      <w:r w:rsidR="00D563FD">
        <w:t>conflict-of-interest</w:t>
      </w:r>
      <w:r w:rsidR="0074160E">
        <w:t xml:space="preserve"> form with the ISS National Lab</w:t>
      </w:r>
      <w:r w:rsidR="00833FDE">
        <w:t xml:space="preserve"> </w:t>
      </w:r>
      <w:r w:rsidR="00833FDE" w:rsidRPr="00833FDE">
        <w:t>prior to receipt of proposals for review</w:t>
      </w:r>
      <w:r w:rsidR="0074160E">
        <w:t>.</w:t>
      </w:r>
    </w:p>
    <w:p w14:paraId="09AF9ED2" w14:textId="77777777" w:rsidR="005C2E8E" w:rsidRDefault="005C2E8E" w:rsidP="00DA76A7">
      <w:pPr>
        <w:pStyle w:val="BodyText"/>
      </w:pPr>
      <w:bookmarkStart w:id="72" w:name="_Hlk87254244"/>
    </w:p>
    <w:p w14:paraId="74B720EA" w14:textId="2D3FD708" w:rsidR="00293E4F" w:rsidRDefault="005C2E8E" w:rsidP="007E6422">
      <w:pPr>
        <w:widowControl/>
        <w:autoSpaceDE/>
        <w:autoSpaceDN/>
        <w:ind w:left="90"/>
        <w:rPr>
          <w:sz w:val="21"/>
        </w:rPr>
      </w:pPr>
      <w:r w:rsidRPr="004E0A32">
        <w:rPr>
          <w:rFonts w:eastAsia="Times New Roman"/>
          <w:color w:val="000000"/>
          <w:shd w:val="clear" w:color="auto" w:fill="FFFFFF"/>
        </w:rPr>
        <w:t>CASIS may share proposals with select NASA personnel for the purpose of completing an operational feasibility review of the experiment design</w:t>
      </w:r>
      <w:r>
        <w:rPr>
          <w:rFonts w:eastAsia="Times New Roman"/>
          <w:color w:val="000000"/>
          <w:shd w:val="clear" w:color="auto" w:fill="FFFFFF"/>
        </w:rPr>
        <w:t xml:space="preserve">, </w:t>
      </w:r>
      <w:r w:rsidRPr="004E0A32">
        <w:rPr>
          <w:rFonts w:eastAsia="Times New Roman"/>
          <w:color w:val="000000"/>
          <w:shd w:val="clear" w:color="auto" w:fill="FFFFFF"/>
        </w:rPr>
        <w:t>the availability of flight hardware and facilities required for the execution of the experiment on the ISS</w:t>
      </w:r>
      <w:r>
        <w:rPr>
          <w:rFonts w:eastAsia="Times New Roman"/>
          <w:color w:val="000000"/>
          <w:shd w:val="clear" w:color="auto" w:fill="FFFFFF"/>
        </w:rPr>
        <w:t>, or funding mechanisms.</w:t>
      </w:r>
      <w:bookmarkEnd w:id="72"/>
    </w:p>
    <w:p w14:paraId="6A4AF8BA" w14:textId="77777777" w:rsidR="00D41076" w:rsidRDefault="00D41076">
      <w:pPr>
        <w:pStyle w:val="BodyText"/>
        <w:spacing w:before="6"/>
        <w:rPr>
          <w:sz w:val="21"/>
        </w:rPr>
      </w:pPr>
    </w:p>
    <w:p w14:paraId="3076B3FC" w14:textId="77777777" w:rsidR="00D41076" w:rsidRDefault="0074160E">
      <w:pPr>
        <w:pStyle w:val="Heading2"/>
        <w:numPr>
          <w:ilvl w:val="1"/>
          <w:numId w:val="3"/>
        </w:numPr>
        <w:tabs>
          <w:tab w:val="left" w:pos="573"/>
        </w:tabs>
        <w:ind w:hanging="359"/>
      </w:pPr>
      <w:bookmarkStart w:id="73" w:name="3.2_Final_Determination"/>
      <w:bookmarkStart w:id="74" w:name="_Toc170483682"/>
      <w:bookmarkEnd w:id="73"/>
      <w:r>
        <w:t>Final</w:t>
      </w:r>
      <w:r>
        <w:rPr>
          <w:spacing w:val="-5"/>
        </w:rPr>
        <w:t xml:space="preserve"> </w:t>
      </w:r>
      <w:r>
        <w:t>Determination</w:t>
      </w:r>
      <w:bookmarkEnd w:id="74"/>
    </w:p>
    <w:p w14:paraId="54E39181" w14:textId="77777777" w:rsidR="00D41076" w:rsidRDefault="00D41076">
      <w:pPr>
        <w:pStyle w:val="BodyText"/>
        <w:rPr>
          <w:b/>
          <w:sz w:val="21"/>
        </w:rPr>
      </w:pPr>
    </w:p>
    <w:p w14:paraId="6445BFFC" w14:textId="77777777" w:rsidR="00752ED4" w:rsidRDefault="00752ED4" w:rsidP="00752ED4">
      <w:pPr>
        <w:pStyle w:val="BodyText"/>
        <w:ind w:left="107" w:right="82"/>
      </w:pPr>
      <w:r w:rsidRPr="00A10178">
        <w:t xml:space="preserve">At final determination, the CASIS chief executive officer (CEO), chief scientist, and chief operating officer (COO) serve as the primary decision authorities for project selection. The CEO is the final decision authority. In the absence of the CEO, the COO may serve as final authority. Directors of payload operations, investment and economic analysis, and portfolio management serve as advisors to the decision authorities. At the discretion of one or more primary decision authorities, additional advisors may be included in the meeting. All participants will be subject to conflict-of-interest determination and </w:t>
      </w:r>
      <w:r>
        <w:t>will</w:t>
      </w:r>
      <w:r w:rsidRPr="00A10178">
        <w:t xml:space="preserve"> be included in the participation log.</w:t>
      </w:r>
      <w:r>
        <w:t xml:space="preserve"> </w:t>
      </w:r>
    </w:p>
    <w:p w14:paraId="62E3051B" w14:textId="77777777" w:rsidR="00752ED4" w:rsidRDefault="00752ED4" w:rsidP="00752ED4">
      <w:pPr>
        <w:pStyle w:val="BodyText"/>
        <w:ind w:left="107" w:right="82"/>
      </w:pPr>
    </w:p>
    <w:p w14:paraId="54C430FA" w14:textId="76B579FA" w:rsidR="00D92321" w:rsidRDefault="00752ED4" w:rsidP="00752ED4">
      <w:pPr>
        <w:pStyle w:val="BodyText"/>
        <w:ind w:left="107" w:right="82"/>
      </w:pPr>
      <w:r>
        <w:t>The decision authorities consider all input and make the final determination of project funding and priority. In addition to the proposal evaluation results, ISS resource allocation priorities, current strategic priorities, budget availability, and overall programmatic risk are major considerations in determining which projects are either sponsored for flight, set aside for future consideration, or not selected.</w:t>
      </w:r>
      <w:r w:rsidR="0074160E">
        <w:t xml:space="preserve"> </w:t>
      </w:r>
    </w:p>
    <w:p w14:paraId="2BBB0E91" w14:textId="77777777" w:rsidR="00D92321" w:rsidRDefault="00D92321" w:rsidP="0002297B">
      <w:pPr>
        <w:pStyle w:val="BodyText"/>
        <w:ind w:left="107" w:right="82"/>
      </w:pPr>
    </w:p>
    <w:p w14:paraId="246671E4" w14:textId="02D2C217" w:rsidR="00F148B3" w:rsidRDefault="0074160E" w:rsidP="00833FDE">
      <w:pPr>
        <w:pStyle w:val="BodyText"/>
        <w:ind w:left="107" w:right="82"/>
      </w:pPr>
      <w:r>
        <w:t>Projects identified to be sponsored are issued a non</w:t>
      </w:r>
      <w:r w:rsidR="00C002FE">
        <w:t>-</w:t>
      </w:r>
      <w:r>
        <w:t xml:space="preserve">binding notice of intent to award and subsequently moved to agreement drafting, negotiation, and award. Selected projects must meet minimum eligibility requirements, such as readiness for an increment, secured funding, and an agreement with an Implementation Partner, if appropriate. Projects that pass the review process but are not selected for sponsorship are </w:t>
      </w:r>
      <w:r w:rsidR="00301EAE">
        <w:t>set aside</w:t>
      </w:r>
      <w:r>
        <w:t xml:space="preserve"> </w:t>
      </w:r>
      <w:r w:rsidR="0002297B">
        <w:t xml:space="preserve">for up to </w:t>
      </w:r>
      <w:r w:rsidR="00802247">
        <w:t>six</w:t>
      </w:r>
      <w:r w:rsidR="0002297B">
        <w:t xml:space="preserve"> months </w:t>
      </w:r>
      <w:r>
        <w:t xml:space="preserve">to be targeted for external funding when possible. </w:t>
      </w:r>
      <w:r w:rsidR="00802247">
        <w:t xml:space="preserve">Offerors whose proposals are </w:t>
      </w:r>
      <w:r>
        <w:t>not selected will be notified and given feedback on proposal weaknesses.</w:t>
      </w:r>
      <w:r w:rsidR="00833FDE">
        <w:t xml:space="preserve"> </w:t>
      </w:r>
      <w:r w:rsidR="00833FDE" w:rsidRPr="00833FDE">
        <w:t>After the final determination meeting, CASIS will coordinate with the NASA liaison regarding the specific allocation of ISS research resources for selected projects.</w:t>
      </w:r>
    </w:p>
    <w:p w14:paraId="462F5755" w14:textId="77777777" w:rsidR="00BD08C8" w:rsidRDefault="00BD08C8" w:rsidP="00A82A04">
      <w:pPr>
        <w:pStyle w:val="BodyText"/>
        <w:ind w:right="82"/>
      </w:pPr>
    </w:p>
    <w:p w14:paraId="3CD0F89D" w14:textId="2140C334" w:rsidR="00BD08C8" w:rsidRDefault="00BD08C8" w:rsidP="00BD08C8">
      <w:pPr>
        <w:pStyle w:val="BodyText"/>
        <w:ind w:left="107" w:right="82"/>
      </w:pPr>
      <w:r w:rsidRPr="000E2AF2">
        <w:t xml:space="preserve">At the discretion of the final determination decision authority, a principal investigator may be asked to provide clarifying information to address unanswered questions relevant to the overall merit of a proposal. Clarifying information will be treated as an augmentation to the original proposal. All criteria affected by the clarifying information in the revised proposal will be re-evaluated and scored based on the relevant </w:t>
      </w:r>
      <w:r>
        <w:t xml:space="preserve">scoring </w:t>
      </w:r>
      <w:r w:rsidRPr="000E2AF2">
        <w:t xml:space="preserve">rubric, and the adjectival rating will be redetermined based on the revised score. An adjusted adjectival rating will become the new final adjectival rating for the proposal and </w:t>
      </w:r>
      <w:r>
        <w:t xml:space="preserve">will </w:t>
      </w:r>
      <w:r w:rsidRPr="000E2AF2">
        <w:t>govern the proposal’s award worthiness.</w:t>
      </w:r>
    </w:p>
    <w:p w14:paraId="147A7929" w14:textId="77777777" w:rsidR="00D41076" w:rsidRPr="00A82A04" w:rsidRDefault="00D41076">
      <w:pPr>
        <w:pStyle w:val="BodyText"/>
        <w:spacing w:before="10"/>
        <w:rPr>
          <w:sz w:val="20"/>
          <w:szCs w:val="20"/>
        </w:rPr>
      </w:pPr>
    </w:p>
    <w:p w14:paraId="3986D670" w14:textId="77777777" w:rsidR="00D41076" w:rsidRDefault="0074160E">
      <w:pPr>
        <w:pStyle w:val="Heading2"/>
        <w:numPr>
          <w:ilvl w:val="1"/>
          <w:numId w:val="3"/>
        </w:numPr>
        <w:tabs>
          <w:tab w:val="left" w:pos="573"/>
        </w:tabs>
        <w:ind w:left="573"/>
      </w:pPr>
      <w:bookmarkStart w:id="75" w:name="3.3_Revision/Resubmission_Limit"/>
      <w:bookmarkStart w:id="76" w:name="_Toc170483683"/>
      <w:bookmarkEnd w:id="75"/>
      <w:r>
        <w:t>Revision/Resubmission</w:t>
      </w:r>
      <w:r>
        <w:rPr>
          <w:spacing w:val="-8"/>
        </w:rPr>
        <w:t xml:space="preserve"> </w:t>
      </w:r>
      <w:r>
        <w:t>Limit</w:t>
      </w:r>
      <w:bookmarkEnd w:id="76"/>
    </w:p>
    <w:p w14:paraId="04DD578A" w14:textId="77777777" w:rsidR="00D41076" w:rsidRDefault="00D41076">
      <w:pPr>
        <w:pStyle w:val="BodyText"/>
        <w:spacing w:before="11"/>
        <w:rPr>
          <w:b/>
          <w:sz w:val="20"/>
        </w:rPr>
      </w:pPr>
    </w:p>
    <w:p w14:paraId="791C38F1" w14:textId="706EAE40" w:rsidR="00456587" w:rsidRDefault="00126DBC" w:rsidP="00456587">
      <w:pPr>
        <w:pStyle w:val="BodyText"/>
        <w:ind w:left="107" w:right="297"/>
      </w:pPr>
      <w:r>
        <w:t>Proposals not selected can be revised based on feedback and resubmitted</w:t>
      </w:r>
      <w:r w:rsidR="00456587">
        <w:t>. Investigators resubmitting a proposal in response to this solicitation may only submit a proposal with similar hypothesis(es) and aims a total of three times (original submission plus two resubmissions). Significant changes must be made to the proposal hypothesis(es) and aims for consideration after the third attempt, or the proposal may be declined without further review.</w:t>
      </w:r>
    </w:p>
    <w:p w14:paraId="6CE5D418" w14:textId="77777777" w:rsidR="00466331" w:rsidRDefault="00466331" w:rsidP="00456587">
      <w:pPr>
        <w:pStyle w:val="BodyText"/>
        <w:ind w:left="107" w:right="297"/>
      </w:pPr>
    </w:p>
    <w:p w14:paraId="5B3CFB93" w14:textId="109BC892" w:rsidR="00466331" w:rsidRDefault="00466331" w:rsidP="00466331">
      <w:pPr>
        <w:pStyle w:val="BodyText"/>
        <w:ind w:left="107" w:right="297"/>
      </w:pPr>
      <w:r>
        <w:lastRenderedPageBreak/>
        <w:t>Investigators that have submitted a proposal with similar hypothesis(es) and aims to a previous solicitation that was not accepted and are now submitting a proposal in response to this solicitation are required to submit a "Response to Prior Reviews." This response must explain the changes made to the current proposal as a result of previous review comments and/or an explanation of why the previous review comments are not applicable to the current proposal. This response shall be presented preceding the proposal abstract as part of the main proposal and is limited to two pages. Responses to prior reviews that exceed two pages will be redacted to include only the first two pages</w:t>
      </w:r>
      <w:r w:rsidR="00400BAA">
        <w:t>,</w:t>
      </w:r>
      <w:r>
        <w:t xml:space="preserve"> and the </w:t>
      </w:r>
      <w:r w:rsidR="00400BAA">
        <w:t>offeror</w:t>
      </w:r>
      <w:r>
        <w:t xml:space="preserve"> will be notified.</w:t>
      </w:r>
    </w:p>
    <w:p w14:paraId="1B020B32" w14:textId="77777777" w:rsidR="00400BAA" w:rsidRDefault="00400BAA" w:rsidP="00466331">
      <w:pPr>
        <w:pStyle w:val="BodyText"/>
        <w:ind w:left="107" w:right="297"/>
      </w:pPr>
    </w:p>
    <w:p w14:paraId="3968FDE8" w14:textId="77777777" w:rsidR="00D41076" w:rsidRDefault="0074160E">
      <w:pPr>
        <w:pStyle w:val="Heading2"/>
        <w:numPr>
          <w:ilvl w:val="1"/>
          <w:numId w:val="3"/>
        </w:numPr>
        <w:tabs>
          <w:tab w:val="left" w:pos="573"/>
        </w:tabs>
        <w:spacing w:before="1"/>
        <w:ind w:left="573"/>
      </w:pPr>
      <w:bookmarkStart w:id="77" w:name="_Toc170482531"/>
      <w:bookmarkStart w:id="78" w:name="_Toc170483684"/>
      <w:bookmarkStart w:id="79" w:name="_Toc170482532"/>
      <w:bookmarkStart w:id="80" w:name="_Toc170483685"/>
      <w:bookmarkStart w:id="81" w:name="3.4_Appeals"/>
      <w:bookmarkStart w:id="82" w:name="_Toc170483686"/>
      <w:bookmarkEnd w:id="77"/>
      <w:bookmarkEnd w:id="78"/>
      <w:bookmarkEnd w:id="79"/>
      <w:bookmarkEnd w:id="80"/>
      <w:bookmarkEnd w:id="81"/>
      <w:r>
        <w:t>Appeals</w:t>
      </w:r>
      <w:bookmarkEnd w:id="82"/>
    </w:p>
    <w:p w14:paraId="0BE179A3" w14:textId="77777777" w:rsidR="00D41076" w:rsidRDefault="00D41076">
      <w:pPr>
        <w:pStyle w:val="BodyText"/>
        <w:spacing w:before="11"/>
        <w:rPr>
          <w:b/>
          <w:sz w:val="20"/>
        </w:rPr>
      </w:pPr>
    </w:p>
    <w:p w14:paraId="64041936" w14:textId="009DD42A" w:rsidR="00D41076" w:rsidRDefault="00833FDE">
      <w:pPr>
        <w:pStyle w:val="BodyText"/>
        <w:spacing w:before="1"/>
        <w:ind w:left="107" w:right="82"/>
      </w:pPr>
      <w:r w:rsidRPr="00833FDE">
        <w:t>CASIS will notify the PI or authorized official submitting the application of project selection or non</w:t>
      </w:r>
      <w:r w:rsidR="00C002FE">
        <w:t>-</w:t>
      </w:r>
      <w:r w:rsidRPr="00833FDE">
        <w:t xml:space="preserve">selection by email. This notification will include reviewers’ comments from the technical, economic, and feasibility evaluations. </w:t>
      </w:r>
      <w:r w:rsidR="0074160E">
        <w:t xml:space="preserve">Anyone who is adversely affected by </w:t>
      </w:r>
      <w:r w:rsidR="00802247">
        <w:t>the</w:t>
      </w:r>
      <w:r w:rsidR="0074160E">
        <w:t xml:space="preserve"> decision</w:t>
      </w:r>
      <w:r w:rsidR="00802247">
        <w:t xml:space="preserve"> made by CASIS</w:t>
      </w:r>
      <w:r w:rsidR="0074160E">
        <w:t xml:space="preserve"> and </w:t>
      </w:r>
      <w:r w:rsidR="00802247">
        <w:t xml:space="preserve">would like </w:t>
      </w:r>
      <w:r w:rsidR="0074160E">
        <w:t xml:space="preserve">to appeal shall submit a written appeal to the </w:t>
      </w:r>
      <w:r w:rsidR="00802247">
        <w:t>CASIS</w:t>
      </w:r>
      <w:r w:rsidR="0074160E">
        <w:t xml:space="preserve"> </w:t>
      </w:r>
      <w:r w:rsidR="000111B1">
        <w:t>chief executive officer</w:t>
      </w:r>
      <w:r w:rsidR="0074160E">
        <w:t xml:space="preserve"> within 10 calendar days from the date of notification. This appeal consists of a written statement of up to 10 pages stating the basis for the appeal. The appeal will be considered by </w:t>
      </w:r>
      <w:r w:rsidR="00802247">
        <w:t>a member of CASIS</w:t>
      </w:r>
      <w:r w:rsidR="0074160E">
        <w:t xml:space="preserve"> senior management who was not involved in the final determination. Failure to file an appeal within the prescribed time constitutes waiver of right to appeal.</w:t>
      </w:r>
    </w:p>
    <w:p w14:paraId="2B561912" w14:textId="77777777" w:rsidR="00257EA8" w:rsidRDefault="00257EA8">
      <w:pPr>
        <w:pStyle w:val="BodyText"/>
        <w:spacing w:before="10"/>
        <w:rPr>
          <w:sz w:val="19"/>
        </w:rPr>
      </w:pPr>
    </w:p>
    <w:p w14:paraId="4409B2B5" w14:textId="77777777" w:rsidR="00D41076" w:rsidRDefault="0074160E" w:rsidP="6F305856">
      <w:pPr>
        <w:pStyle w:val="Heading2"/>
        <w:tabs>
          <w:tab w:val="left" w:pos="573"/>
        </w:tabs>
        <w:ind w:left="573"/>
      </w:pPr>
      <w:bookmarkStart w:id="83" w:name="3.5_Proposals_Submitted_as_Part_of_an_Ag"/>
      <w:bookmarkStart w:id="84" w:name="_Toc170483687"/>
      <w:bookmarkEnd w:id="83"/>
      <w:r>
        <w:t>Proposals</w:t>
      </w:r>
      <w:r>
        <w:rPr>
          <w:spacing w:val="-4"/>
        </w:rPr>
        <w:t xml:space="preserve"> </w:t>
      </w:r>
      <w:r>
        <w:t>Submitted</w:t>
      </w:r>
      <w:r>
        <w:rPr>
          <w:spacing w:val="-2"/>
        </w:rPr>
        <w:t xml:space="preserve"> </w:t>
      </w:r>
      <w:r>
        <w:t>as</w:t>
      </w:r>
      <w:r>
        <w:rPr>
          <w:spacing w:val="-8"/>
        </w:rPr>
        <w:t xml:space="preserve"> </w:t>
      </w:r>
      <w:r>
        <w:t>Part</w:t>
      </w:r>
      <w:r>
        <w:rPr>
          <w:spacing w:val="-6"/>
        </w:rPr>
        <w:t xml:space="preserve"> </w:t>
      </w:r>
      <w:r>
        <w:t>of</w:t>
      </w:r>
      <w:r>
        <w:rPr>
          <w:spacing w:val="-4"/>
        </w:rPr>
        <w:t xml:space="preserve"> </w:t>
      </w:r>
      <w:r>
        <w:t>an</w:t>
      </w:r>
      <w:r>
        <w:rPr>
          <w:spacing w:val="-2"/>
        </w:rPr>
        <w:t xml:space="preserve"> </w:t>
      </w:r>
      <w:r>
        <w:t>Agreement</w:t>
      </w:r>
      <w:r>
        <w:rPr>
          <w:spacing w:val="-10"/>
        </w:rPr>
        <w:t xml:space="preserve"> </w:t>
      </w:r>
      <w:r>
        <w:t>with</w:t>
      </w:r>
      <w:r>
        <w:rPr>
          <w:spacing w:val="-2"/>
        </w:rPr>
        <w:t xml:space="preserve"> </w:t>
      </w:r>
      <w:r>
        <w:t>an</w:t>
      </w:r>
      <w:r>
        <w:rPr>
          <w:spacing w:val="-2"/>
        </w:rPr>
        <w:t xml:space="preserve"> </w:t>
      </w:r>
      <w:r>
        <w:t>External</w:t>
      </w:r>
      <w:r>
        <w:rPr>
          <w:spacing w:val="-6"/>
        </w:rPr>
        <w:t xml:space="preserve"> </w:t>
      </w:r>
      <w:r>
        <w:t>Organization</w:t>
      </w:r>
      <w:bookmarkEnd w:id="84"/>
    </w:p>
    <w:p w14:paraId="4319A996" w14:textId="77777777" w:rsidR="00D41076" w:rsidRDefault="00D41076">
      <w:pPr>
        <w:pStyle w:val="BodyText"/>
        <w:spacing w:before="11"/>
        <w:rPr>
          <w:b/>
          <w:sz w:val="20"/>
        </w:rPr>
      </w:pPr>
    </w:p>
    <w:p w14:paraId="1A6F5122" w14:textId="0445A4ED" w:rsidR="00BA4A3A" w:rsidRDefault="00126DBC" w:rsidP="00F62A20">
      <w:pPr>
        <w:pStyle w:val="BodyText"/>
        <w:spacing w:before="1"/>
        <w:ind w:left="101" w:right="86"/>
      </w:pPr>
      <w:r>
        <w:t xml:space="preserve">Proposals originating as part of an agreement </w:t>
      </w:r>
      <w:r w:rsidR="00C002FE">
        <w:t xml:space="preserve">by CASIS </w:t>
      </w:r>
      <w:r>
        <w:t>with a U.S. government agency or an outside organization are reviewed in the same manner as all other proposals. However, the final selection and prioritization of these proposals, including award determination, may rely on review criteria defined by the U.S. government agency or external organization</w:t>
      </w:r>
      <w:r w:rsidR="00C002FE">
        <w:t xml:space="preserve"> co-sponsoring the solicitation</w:t>
      </w:r>
      <w:r>
        <w:t xml:space="preserve">. CASIS may also choose by written agreement </w:t>
      </w:r>
      <w:r w:rsidRPr="006D551F">
        <w:t xml:space="preserve">with a U.S. government agency or an outside organization to </w:t>
      </w:r>
      <w:r>
        <w:t>supplant</w:t>
      </w:r>
      <w:r w:rsidRPr="006D551F">
        <w:t xml:space="preserve"> the CASIS scientific or economic review process for proposals</w:t>
      </w:r>
      <w:r>
        <w:t xml:space="preserve"> with the review process that is applied by the U.S. government agency or external organization</w:t>
      </w:r>
      <w:r w:rsidRPr="006D551F">
        <w:t>. All other aspects of the CASIS review process remain the same.</w:t>
      </w:r>
      <w:r w:rsidR="00001107">
        <w:t xml:space="preserve"> </w:t>
      </w:r>
    </w:p>
    <w:p w14:paraId="16431930" w14:textId="77777777" w:rsidR="006D551F" w:rsidRDefault="006D551F" w:rsidP="006D551F">
      <w:pPr>
        <w:pStyle w:val="BodyText"/>
      </w:pPr>
    </w:p>
    <w:p w14:paraId="736EF4E4" w14:textId="2DF9B371" w:rsidR="006D551F" w:rsidRDefault="006D551F" w:rsidP="005C690B">
      <w:pPr>
        <w:pStyle w:val="Heading1"/>
      </w:pPr>
      <w:bookmarkStart w:id="85" w:name="_Toc170483688"/>
      <w:r>
        <w:t>CONTRACTS</w:t>
      </w:r>
      <w:bookmarkEnd w:id="85"/>
    </w:p>
    <w:p w14:paraId="739BA1C6" w14:textId="77777777" w:rsidR="00833FDE" w:rsidRPr="006D551F" w:rsidRDefault="00833FDE" w:rsidP="00833FDE">
      <w:pPr>
        <w:pStyle w:val="BodyText"/>
      </w:pPr>
    </w:p>
    <w:p w14:paraId="4957598E" w14:textId="77777777" w:rsidR="00901EA0" w:rsidRDefault="004907B2" w:rsidP="00F62A20">
      <w:pPr>
        <w:spacing w:before="1"/>
        <w:ind w:left="101" w:right="86"/>
        <w:rPr>
          <w:rFonts w:cstheme="minorBidi"/>
        </w:rPr>
      </w:pPr>
      <w:bookmarkStart w:id="86" w:name="4._CONTRACTING"/>
      <w:bookmarkStart w:id="87" w:name="_Hlk67911931"/>
      <w:bookmarkEnd w:id="86"/>
      <w:r w:rsidRPr="2E9D25B4">
        <w:rPr>
          <w:rFonts w:cstheme="minorBidi"/>
        </w:rPr>
        <w:t xml:space="preserve">Offerors whose proposal is accepted will be required to enter into either a User Agreement (unfunded) or Grant Agreement (funded) with CASIS, at CASIS’ sole discretion. CASIS is required contractually by the NASA Cooperative Agreement and by United States federal law, rules, and regulations to flow down various contractual terms and conditions to any award recipients. These terms and conditions are regulated in part by the Federal Acquisition Regulations (FAR), Title 48 of the C.F.R., as well as by NASA-specific rules, regulations, and policies. </w:t>
      </w:r>
    </w:p>
    <w:p w14:paraId="2D0888CD" w14:textId="77777777" w:rsidR="00901EA0" w:rsidRDefault="00901EA0" w:rsidP="00F62A20">
      <w:pPr>
        <w:spacing w:before="1"/>
        <w:ind w:left="101" w:right="86"/>
        <w:rPr>
          <w:rFonts w:cstheme="minorBidi"/>
        </w:rPr>
      </w:pPr>
    </w:p>
    <w:p w14:paraId="5BC4FAC3" w14:textId="2184D401" w:rsidR="00833FDE" w:rsidRDefault="009126E1" w:rsidP="00F62A20">
      <w:pPr>
        <w:pStyle w:val="BodyText"/>
        <w:tabs>
          <w:tab w:val="left" w:pos="5760"/>
          <w:tab w:val="left" w:pos="10440"/>
        </w:tabs>
        <w:spacing w:before="1"/>
        <w:ind w:left="101" w:right="86"/>
        <w:rPr>
          <w:color w:val="000000" w:themeColor="text1"/>
        </w:rPr>
      </w:pPr>
      <w:r w:rsidRPr="00901EA0">
        <w:rPr>
          <w:rFonts w:cstheme="minorBidi"/>
        </w:rPr>
        <w:t xml:space="preserve">The terms and conditions </w:t>
      </w:r>
      <w:r w:rsidR="6F305856" w:rsidRPr="000F0382">
        <w:rPr>
          <w:rFonts w:cstheme="minorBidi"/>
        </w:rPr>
        <w:t xml:space="preserve">contained </w:t>
      </w:r>
      <w:r w:rsidRPr="00901EA0">
        <w:rPr>
          <w:rFonts w:cstheme="minorBidi"/>
        </w:rPr>
        <w:t xml:space="preserve">in </w:t>
      </w:r>
      <w:r w:rsidR="6F305856" w:rsidRPr="000F0382">
        <w:rPr>
          <w:rFonts w:cstheme="minorBidi"/>
        </w:rPr>
        <w:t>our standard agreements</w:t>
      </w:r>
      <w:r w:rsidRPr="00901EA0">
        <w:rPr>
          <w:rFonts w:cstheme="minorBidi"/>
        </w:rPr>
        <w:t xml:space="preserve"> </w:t>
      </w:r>
      <w:r w:rsidR="004907B2" w:rsidRPr="00901EA0">
        <w:rPr>
          <w:rFonts w:cstheme="minorBidi"/>
        </w:rPr>
        <w:t xml:space="preserve">are non-negotiable. </w:t>
      </w:r>
      <w:r w:rsidR="001A1CC9" w:rsidRPr="00901EA0">
        <w:rPr>
          <w:rFonts w:cstheme="minorBidi"/>
        </w:rPr>
        <w:t xml:space="preserve">If invited to submit a full proposal, offerors will be required to agree and accept </w:t>
      </w:r>
      <w:r w:rsidR="00400BAA" w:rsidRPr="00901EA0">
        <w:rPr>
          <w:rFonts w:cstheme="minorBidi"/>
        </w:rPr>
        <w:t>the terms and conditions</w:t>
      </w:r>
      <w:r w:rsidR="001A1CC9" w:rsidRPr="00901EA0">
        <w:rPr>
          <w:rFonts w:cstheme="minorBidi"/>
        </w:rPr>
        <w:t xml:space="preserve"> by signing and returning the proposal cover </w:t>
      </w:r>
      <w:r w:rsidR="00901EA0" w:rsidRPr="00901EA0">
        <w:rPr>
          <w:rFonts w:cstheme="minorBidi"/>
        </w:rPr>
        <w:t>page</w:t>
      </w:r>
      <w:r w:rsidR="007A7B9F">
        <w:rPr>
          <w:rFonts w:cstheme="minorBidi"/>
        </w:rPr>
        <w:t>.</w:t>
      </w:r>
      <w:r w:rsidR="004907B2" w:rsidRPr="2E9D25B4">
        <w:rPr>
          <w:rFonts w:cstheme="minorBidi"/>
        </w:rPr>
        <w:t xml:space="preserve"> </w:t>
      </w:r>
      <w:r w:rsidR="6F305856" w:rsidRPr="000F0382">
        <w:rPr>
          <w:color w:val="000000" w:themeColor="text1"/>
        </w:rPr>
        <w:t>If the Proposing Organization will be unable</w:t>
      </w:r>
      <w:r w:rsidR="00B47094" w:rsidRPr="000F0382">
        <w:rPr>
          <w:color w:val="000000" w:themeColor="text1"/>
        </w:rPr>
        <w:t xml:space="preserve"> to </w:t>
      </w:r>
      <w:r w:rsidR="6F305856" w:rsidRPr="000F0382">
        <w:rPr>
          <w:color w:val="000000" w:themeColor="text1"/>
        </w:rPr>
        <w:t xml:space="preserve">agree to these terms and conditions and requires any </w:t>
      </w:r>
      <w:r w:rsidR="00B47094" w:rsidRPr="000F0382">
        <w:rPr>
          <w:color w:val="000000" w:themeColor="text1"/>
        </w:rPr>
        <w:t>changes</w:t>
      </w:r>
      <w:r w:rsidR="6F305856" w:rsidRPr="000F0382">
        <w:rPr>
          <w:color w:val="000000" w:themeColor="text1"/>
        </w:rPr>
        <w:t>, they</w:t>
      </w:r>
      <w:r w:rsidR="00B47094" w:rsidRPr="000F0382">
        <w:rPr>
          <w:color w:val="000000" w:themeColor="text1"/>
        </w:rPr>
        <w:t xml:space="preserve"> </w:t>
      </w:r>
      <w:r w:rsidR="006F2246" w:rsidRPr="000F0382">
        <w:rPr>
          <w:color w:val="000000" w:themeColor="text1"/>
        </w:rPr>
        <w:t xml:space="preserve">must </w:t>
      </w:r>
      <w:r w:rsidR="6F305856" w:rsidRPr="000F0382">
        <w:rPr>
          <w:color w:val="000000" w:themeColor="text1"/>
        </w:rPr>
        <w:t xml:space="preserve">attach an addendum to their proposal entitled “Requested Revisions to Terms and Conditions” identifying the proposed change(s) and including clear and </w:t>
      </w:r>
      <w:r w:rsidR="00C439E0" w:rsidRPr="000F0382">
        <w:rPr>
          <w:color w:val="000000" w:themeColor="text1"/>
        </w:rPr>
        <w:t xml:space="preserve">detailed reasoning for </w:t>
      </w:r>
      <w:r w:rsidR="6F305856" w:rsidRPr="000F0382">
        <w:rPr>
          <w:color w:val="000000" w:themeColor="text1"/>
        </w:rPr>
        <w:t xml:space="preserve">each requested change.  The addendum must </w:t>
      </w:r>
      <w:r w:rsidR="00AD7D66">
        <w:rPr>
          <w:rFonts w:cstheme="minorBidi"/>
        </w:rPr>
        <w:t>follow</w:t>
      </w:r>
      <w:r w:rsidR="008815B5">
        <w:rPr>
          <w:rFonts w:cstheme="minorBidi"/>
        </w:rPr>
        <w:t xml:space="preserve"> the format guidelines of the proposal</w:t>
      </w:r>
      <w:r w:rsidR="006F2246">
        <w:rPr>
          <w:rFonts w:cstheme="minorBidi"/>
        </w:rPr>
        <w:t xml:space="preserve"> and</w:t>
      </w:r>
      <w:r w:rsidR="008815B5">
        <w:rPr>
          <w:rFonts w:cstheme="minorBidi"/>
        </w:rPr>
        <w:t xml:space="preserve"> be</w:t>
      </w:r>
      <w:r w:rsidR="006F2246">
        <w:rPr>
          <w:rFonts w:cstheme="minorBidi"/>
        </w:rPr>
        <w:t xml:space="preserve"> submitted as a separate document</w:t>
      </w:r>
      <w:r w:rsidR="008815B5">
        <w:rPr>
          <w:rFonts w:cstheme="minorBidi"/>
        </w:rPr>
        <w:t xml:space="preserve"> attached </w:t>
      </w:r>
      <w:r w:rsidR="6F305856" w:rsidRPr="000F0382">
        <w:rPr>
          <w:rFonts w:cstheme="minorBidi"/>
        </w:rPr>
        <w:t xml:space="preserve">as an </w:t>
      </w:r>
      <w:r w:rsidR="008815B5">
        <w:rPr>
          <w:rFonts w:cstheme="minorBidi"/>
        </w:rPr>
        <w:t xml:space="preserve">addendum </w:t>
      </w:r>
      <w:r w:rsidR="6F305856" w:rsidRPr="000F0382">
        <w:rPr>
          <w:rFonts w:cstheme="minorBidi"/>
        </w:rPr>
        <w:t>to the proposal</w:t>
      </w:r>
      <w:r w:rsidR="008815B5">
        <w:rPr>
          <w:rFonts w:cstheme="minorBidi"/>
        </w:rPr>
        <w:t xml:space="preserve"> submission</w:t>
      </w:r>
      <w:r w:rsidR="000B4CFE">
        <w:rPr>
          <w:rFonts w:cstheme="minorBidi"/>
        </w:rPr>
        <w:t xml:space="preserve"> (excluded from page count)</w:t>
      </w:r>
      <w:r w:rsidR="006F2246">
        <w:rPr>
          <w:rFonts w:cstheme="minorBidi"/>
        </w:rPr>
        <w:t xml:space="preserve">. There is a </w:t>
      </w:r>
      <w:r w:rsidR="006C157D">
        <w:rPr>
          <w:rFonts w:cstheme="minorBidi"/>
        </w:rPr>
        <w:t>check</w:t>
      </w:r>
      <w:r w:rsidR="006F2246">
        <w:rPr>
          <w:rFonts w:cstheme="minorBidi"/>
        </w:rPr>
        <w:t xml:space="preserve">box on the proposal cover </w:t>
      </w:r>
      <w:r w:rsidR="006F2246">
        <w:rPr>
          <w:rFonts w:cstheme="minorBidi"/>
        </w:rPr>
        <w:lastRenderedPageBreak/>
        <w:t xml:space="preserve">page template and the online proposal submission form to indicate this request. </w:t>
      </w:r>
      <w:r w:rsidR="006F2246" w:rsidRPr="000F0382">
        <w:rPr>
          <w:color w:val="000000" w:themeColor="text1"/>
        </w:rPr>
        <w:t xml:space="preserve">Failure to reach an agreement </w:t>
      </w:r>
      <w:r w:rsidR="6F305856" w:rsidRPr="000F0382">
        <w:rPr>
          <w:color w:val="000000" w:themeColor="text1"/>
        </w:rPr>
        <w:t xml:space="preserve">on requested revisions </w:t>
      </w:r>
      <w:r w:rsidR="006C157D" w:rsidRPr="000F0382">
        <w:rPr>
          <w:color w:val="000000" w:themeColor="text1"/>
        </w:rPr>
        <w:t xml:space="preserve">prior to </w:t>
      </w:r>
      <w:r w:rsidR="6F305856" w:rsidRPr="000F0382">
        <w:rPr>
          <w:color w:val="000000" w:themeColor="text1"/>
        </w:rPr>
        <w:t>the CASIS project selection date (typically 60 days after proposal submission)</w:t>
      </w:r>
      <w:r w:rsidR="006F2246" w:rsidRPr="000F0382">
        <w:rPr>
          <w:color w:val="000000" w:themeColor="text1"/>
        </w:rPr>
        <w:t xml:space="preserve"> may result in the </w:t>
      </w:r>
      <w:r w:rsidR="6F305856" w:rsidRPr="000F0382">
        <w:rPr>
          <w:color w:val="000000" w:themeColor="text1"/>
        </w:rPr>
        <w:t>rejection of this proposal</w:t>
      </w:r>
      <w:r w:rsidR="006F2246" w:rsidRPr="000F0382">
        <w:rPr>
          <w:color w:val="000000" w:themeColor="text1"/>
        </w:rPr>
        <w:t xml:space="preserve"> with CASIS retaining the sole right to </w:t>
      </w:r>
      <w:r w:rsidR="6F305856" w:rsidRPr="000F0382">
        <w:rPr>
          <w:color w:val="000000" w:themeColor="text1"/>
        </w:rPr>
        <w:t>select</w:t>
      </w:r>
      <w:r w:rsidR="006F2246" w:rsidRPr="000F0382">
        <w:rPr>
          <w:color w:val="000000" w:themeColor="text1"/>
        </w:rPr>
        <w:t xml:space="preserve"> the next favorable </w:t>
      </w:r>
      <w:r w:rsidR="6F305856" w:rsidRPr="000F0382">
        <w:rPr>
          <w:color w:val="000000" w:themeColor="text1"/>
        </w:rPr>
        <w:t>proposal.</w:t>
      </w:r>
      <w:r w:rsidR="004907B2" w:rsidRPr="000F0382">
        <w:rPr>
          <w:color w:val="000000" w:themeColor="text1"/>
        </w:rPr>
        <w:t xml:space="preserve"> </w:t>
      </w:r>
      <w:r w:rsidR="004907B2" w:rsidRPr="2E9D25B4">
        <w:rPr>
          <w:rFonts w:cstheme="minorBidi"/>
        </w:rPr>
        <w:t xml:space="preserve"> Additionally, if the offeror’s organization intends to work with any collaborators, the offeror must contract with those collaborators and include the CASIS flow down clauses. These terms and conditions from the NASA Cooperative Agreement will apply to all Grant Agreements and User Agreements. A copy of the standard </w:t>
      </w:r>
      <w:r w:rsidR="000D1BA4">
        <w:rPr>
          <w:rFonts w:cstheme="minorBidi"/>
        </w:rPr>
        <w:t>Grant</w:t>
      </w:r>
      <w:r w:rsidR="004907B2" w:rsidRPr="2E9D25B4">
        <w:rPr>
          <w:rFonts w:cstheme="minorBidi"/>
        </w:rPr>
        <w:t xml:space="preserve"> Agreement </w:t>
      </w:r>
      <w:r w:rsidR="00C439E0">
        <w:rPr>
          <w:rFonts w:cstheme="minorBidi"/>
        </w:rPr>
        <w:t xml:space="preserve">and User Agreement </w:t>
      </w:r>
      <w:r w:rsidR="004907B2" w:rsidRPr="2E9D25B4" w:rsidDel="00D561CE">
        <w:rPr>
          <w:rFonts w:cstheme="minorBidi"/>
        </w:rPr>
        <w:t>will be</w:t>
      </w:r>
      <w:r w:rsidR="004907B2" w:rsidRPr="2E9D25B4">
        <w:rPr>
          <w:rFonts w:cstheme="minorBidi"/>
        </w:rPr>
        <w:t xml:space="preserve"> provided as PDF file</w:t>
      </w:r>
      <w:r w:rsidR="00C351FA">
        <w:rPr>
          <w:rFonts w:cstheme="minorBidi"/>
        </w:rPr>
        <w:t>s located</w:t>
      </w:r>
      <w:r w:rsidR="004907B2" w:rsidRPr="2E9D25B4">
        <w:rPr>
          <w:rFonts w:cstheme="minorBidi"/>
        </w:rPr>
        <w:t xml:space="preserve"> in the </w:t>
      </w:r>
      <w:r w:rsidR="00382B23">
        <w:t xml:space="preserve">zipped </w:t>
      </w:r>
      <w:r w:rsidR="21EDF7EA">
        <w:t>document</w:t>
      </w:r>
      <w:r w:rsidR="00382B23">
        <w:t>s</w:t>
      </w:r>
      <w:r w:rsidR="00CA05E9">
        <w:t xml:space="preserve"> </w:t>
      </w:r>
      <w:bookmarkStart w:id="88" w:name="_Hlk87449506"/>
      <w:r w:rsidR="00CA05E9">
        <w:t>made available to offerors via the web page for the solicitation</w:t>
      </w:r>
      <w:r w:rsidR="21EDF7EA">
        <w:t>.</w:t>
      </w:r>
    </w:p>
    <w:bookmarkEnd w:id="87"/>
    <w:bookmarkEnd w:id="88"/>
    <w:p w14:paraId="70FD5BED" w14:textId="38669DD9" w:rsidR="00D41076" w:rsidRDefault="00D41076" w:rsidP="007D011C">
      <w:pPr>
        <w:pStyle w:val="BodyText"/>
        <w:spacing w:before="1"/>
        <w:ind w:left="107" w:right="82"/>
        <w:sectPr w:rsidR="00D41076" w:rsidSect="00212901">
          <w:footerReference w:type="default" r:id="rId16"/>
          <w:type w:val="continuous"/>
          <w:pgSz w:w="12250" w:h="15850"/>
          <w:pgMar w:top="1440" w:right="1440" w:bottom="1440" w:left="1440" w:header="543" w:footer="741" w:gutter="0"/>
          <w:pgNumType w:start="1"/>
          <w:cols w:space="720"/>
          <w:docGrid w:linePitch="299"/>
        </w:sectPr>
      </w:pPr>
    </w:p>
    <w:p w14:paraId="177748DB" w14:textId="77777777" w:rsidR="00D41076" w:rsidRDefault="00D41076">
      <w:pPr>
        <w:pStyle w:val="BodyText"/>
        <w:spacing w:before="7"/>
        <w:rPr>
          <w:b/>
          <w:sz w:val="10"/>
        </w:rPr>
      </w:pPr>
      <w:bookmarkStart w:id="89" w:name="APPENDIX"/>
      <w:bookmarkEnd w:id="89"/>
    </w:p>
    <w:p w14:paraId="5632B919" w14:textId="6AEFFBB6" w:rsidR="00D41076" w:rsidRPr="00F15D18" w:rsidRDefault="0074160E" w:rsidP="00C351FA">
      <w:pPr>
        <w:pStyle w:val="Appendix"/>
        <w:ind w:left="360"/>
      </w:pPr>
      <w:bookmarkStart w:id="90" w:name="Figure_1._Summary_of_Required_and_Option"/>
      <w:bookmarkStart w:id="91" w:name="_Ref56685886"/>
      <w:bookmarkStart w:id="92" w:name="_Toc170483689"/>
      <w:bookmarkEnd w:id="90"/>
      <w:r w:rsidRPr="00F15D18">
        <w:t>Summary of Required and Optional Documentation for Proposal Submissions</w:t>
      </w:r>
      <w:bookmarkEnd w:id="91"/>
      <w:bookmarkEnd w:id="92"/>
    </w:p>
    <w:p w14:paraId="72F3CF1E" w14:textId="77777777" w:rsidR="00D41076" w:rsidRDefault="00D41076">
      <w:pPr>
        <w:pStyle w:val="BodyText"/>
        <w:spacing w:before="11"/>
        <w:rPr>
          <w:b/>
          <w:sz w:val="20"/>
        </w:rPr>
      </w:pPr>
    </w:p>
    <w:tbl>
      <w:tblPr>
        <w:tblW w:w="0" w:type="auto"/>
        <w:tblInd w:w="108" w:type="dxa"/>
        <w:tblBorders>
          <w:top w:val="single" w:sz="4" w:space="0" w:color="9BC6CE"/>
          <w:left w:val="single" w:sz="4" w:space="0" w:color="9BC6CE"/>
          <w:bottom w:val="single" w:sz="4" w:space="0" w:color="9BC6CE"/>
          <w:right w:val="single" w:sz="4" w:space="0" w:color="9BC6CE"/>
          <w:insideH w:val="single" w:sz="4" w:space="0" w:color="9BC6CE"/>
          <w:insideV w:val="single" w:sz="4" w:space="0" w:color="9BC6CE"/>
        </w:tblBorders>
        <w:tblLayout w:type="fixed"/>
        <w:tblCellMar>
          <w:left w:w="0" w:type="dxa"/>
          <w:right w:w="0" w:type="dxa"/>
        </w:tblCellMar>
        <w:tblLook w:val="06E0" w:firstRow="1" w:lastRow="1" w:firstColumn="1" w:lastColumn="0" w:noHBand="1" w:noVBand="1"/>
      </w:tblPr>
      <w:tblGrid>
        <w:gridCol w:w="3042"/>
        <w:gridCol w:w="1530"/>
        <w:gridCol w:w="1890"/>
        <w:gridCol w:w="2250"/>
        <w:gridCol w:w="1372"/>
      </w:tblGrid>
      <w:tr w:rsidR="005E0753" w14:paraId="57E0F371" w14:textId="77777777" w:rsidTr="007E6422">
        <w:trPr>
          <w:trHeight w:hRule="exact" w:val="505"/>
        </w:trPr>
        <w:tc>
          <w:tcPr>
            <w:tcW w:w="3042" w:type="dxa"/>
            <w:tcBorders>
              <w:top w:val="nil"/>
              <w:left w:val="nil"/>
              <w:bottom w:val="nil"/>
              <w:right w:val="nil"/>
            </w:tcBorders>
            <w:shd w:val="clear" w:color="auto" w:fill="5AA1AD"/>
          </w:tcPr>
          <w:p w14:paraId="25E754D8" w14:textId="77777777" w:rsidR="005E0753" w:rsidRDefault="005E0753" w:rsidP="00F5043D">
            <w:pPr>
              <w:pStyle w:val="TableParagraph"/>
              <w:spacing w:before="4"/>
              <w:ind w:left="865" w:right="265" w:hanging="581"/>
              <w:rPr>
                <w:b/>
                <w:sz w:val="20"/>
              </w:rPr>
            </w:pPr>
            <w:bookmarkStart w:id="93" w:name="_Hlk55207911"/>
            <w:r>
              <w:rPr>
                <w:b/>
                <w:color w:val="FFFFFF"/>
                <w:sz w:val="20"/>
              </w:rPr>
              <w:t>Name of Section or Form</w:t>
            </w:r>
          </w:p>
        </w:tc>
        <w:tc>
          <w:tcPr>
            <w:tcW w:w="1530" w:type="dxa"/>
            <w:tcBorders>
              <w:top w:val="nil"/>
              <w:left w:val="nil"/>
              <w:bottom w:val="nil"/>
              <w:right w:val="nil"/>
            </w:tcBorders>
            <w:shd w:val="clear" w:color="auto" w:fill="5AA1AD"/>
          </w:tcPr>
          <w:p w14:paraId="36AEA2C2" w14:textId="77777777" w:rsidR="005E0753" w:rsidRDefault="005E0753" w:rsidP="00F5043D">
            <w:pPr>
              <w:pStyle w:val="TableParagraph"/>
              <w:spacing w:before="4"/>
              <w:ind w:left="180" w:right="195"/>
              <w:jc w:val="center"/>
              <w:rPr>
                <w:b/>
                <w:sz w:val="20"/>
              </w:rPr>
            </w:pPr>
            <w:r>
              <w:rPr>
                <w:b/>
                <w:color w:val="FFFFFF"/>
                <w:sz w:val="20"/>
              </w:rPr>
              <w:t>Format</w:t>
            </w:r>
          </w:p>
        </w:tc>
        <w:tc>
          <w:tcPr>
            <w:tcW w:w="1890" w:type="dxa"/>
            <w:tcBorders>
              <w:top w:val="nil"/>
              <w:left w:val="nil"/>
              <w:bottom w:val="nil"/>
              <w:right w:val="nil"/>
            </w:tcBorders>
            <w:shd w:val="clear" w:color="auto" w:fill="5AA1AD"/>
          </w:tcPr>
          <w:p w14:paraId="64A6C078" w14:textId="77777777" w:rsidR="005E0753" w:rsidRDefault="005E0753" w:rsidP="00F5043D">
            <w:pPr>
              <w:pStyle w:val="TableParagraph"/>
              <w:spacing w:before="4"/>
              <w:ind w:left="345" w:right="285"/>
              <w:jc w:val="center"/>
              <w:rPr>
                <w:b/>
                <w:sz w:val="20"/>
              </w:rPr>
            </w:pPr>
            <w:r>
              <w:rPr>
                <w:b/>
                <w:color w:val="FFFFFF"/>
                <w:sz w:val="20"/>
              </w:rPr>
              <w:t>Limitation</w:t>
            </w:r>
          </w:p>
        </w:tc>
        <w:tc>
          <w:tcPr>
            <w:tcW w:w="2250" w:type="dxa"/>
            <w:tcBorders>
              <w:top w:val="nil"/>
              <w:left w:val="nil"/>
              <w:bottom w:val="nil"/>
              <w:right w:val="nil"/>
            </w:tcBorders>
            <w:shd w:val="clear" w:color="auto" w:fill="5AA1AD"/>
          </w:tcPr>
          <w:p w14:paraId="6C32AD2F" w14:textId="77777777" w:rsidR="005E0753" w:rsidRDefault="005E0753" w:rsidP="00F5043D">
            <w:pPr>
              <w:pStyle w:val="TableParagraph"/>
              <w:spacing w:before="4"/>
              <w:ind w:left="717" w:right="717"/>
              <w:jc w:val="center"/>
              <w:rPr>
                <w:b/>
                <w:sz w:val="20"/>
              </w:rPr>
            </w:pPr>
            <w:r>
              <w:rPr>
                <w:b/>
                <w:color w:val="FFFFFF"/>
                <w:sz w:val="20"/>
              </w:rPr>
              <w:t>Inclusion Location</w:t>
            </w:r>
          </w:p>
        </w:tc>
        <w:tc>
          <w:tcPr>
            <w:tcW w:w="1372" w:type="dxa"/>
            <w:tcBorders>
              <w:top w:val="nil"/>
              <w:left w:val="nil"/>
              <w:bottom w:val="nil"/>
              <w:right w:val="nil"/>
            </w:tcBorders>
            <w:shd w:val="clear" w:color="auto" w:fill="5AA1AD"/>
          </w:tcPr>
          <w:p w14:paraId="6F2ACBFF" w14:textId="77777777" w:rsidR="005E0753" w:rsidRDefault="005E0753" w:rsidP="00F5043D">
            <w:pPr>
              <w:pStyle w:val="TableParagraph"/>
              <w:spacing w:before="4"/>
              <w:ind w:left="180" w:right="195"/>
              <w:jc w:val="center"/>
              <w:rPr>
                <w:b/>
                <w:sz w:val="20"/>
              </w:rPr>
            </w:pPr>
            <w:r>
              <w:rPr>
                <w:b/>
                <w:color w:val="FFFFFF"/>
                <w:sz w:val="20"/>
              </w:rPr>
              <w:t>Instruction Page</w:t>
            </w:r>
          </w:p>
        </w:tc>
      </w:tr>
      <w:tr w:rsidR="005E0753" w14:paraId="01A3989D" w14:textId="77777777" w:rsidTr="007E6422">
        <w:trPr>
          <w:trHeight w:hRule="exact" w:val="440"/>
        </w:trPr>
        <w:tc>
          <w:tcPr>
            <w:tcW w:w="3042" w:type="dxa"/>
            <w:tcBorders>
              <w:top w:val="nil"/>
            </w:tcBorders>
            <w:shd w:val="clear" w:color="auto" w:fill="auto"/>
          </w:tcPr>
          <w:p w14:paraId="6BE80EFD" w14:textId="392D12FE" w:rsidR="005E0753" w:rsidRDefault="0036167C" w:rsidP="00F5043D">
            <w:pPr>
              <w:pStyle w:val="TableParagraph"/>
              <w:rPr>
                <w:b/>
                <w:sz w:val="20"/>
              </w:rPr>
            </w:pPr>
            <w:r>
              <w:rPr>
                <w:b/>
                <w:sz w:val="20"/>
              </w:rPr>
              <w:t>Cover Page</w:t>
            </w:r>
          </w:p>
        </w:tc>
        <w:tc>
          <w:tcPr>
            <w:tcW w:w="1530" w:type="dxa"/>
            <w:tcBorders>
              <w:top w:val="nil"/>
            </w:tcBorders>
            <w:shd w:val="clear" w:color="auto" w:fill="auto"/>
          </w:tcPr>
          <w:p w14:paraId="4093F10D" w14:textId="77777777" w:rsidR="005E0753" w:rsidRDefault="005E0753" w:rsidP="00F5043D">
            <w:pPr>
              <w:pStyle w:val="TableParagraph"/>
              <w:ind w:left="132" w:right="132"/>
              <w:jc w:val="center"/>
              <w:rPr>
                <w:sz w:val="20"/>
              </w:rPr>
            </w:pPr>
            <w:r>
              <w:rPr>
                <w:sz w:val="20"/>
              </w:rPr>
              <w:t>PDF form</w:t>
            </w:r>
          </w:p>
        </w:tc>
        <w:tc>
          <w:tcPr>
            <w:tcW w:w="1890" w:type="dxa"/>
            <w:tcBorders>
              <w:top w:val="nil"/>
            </w:tcBorders>
            <w:shd w:val="clear" w:color="auto" w:fill="auto"/>
          </w:tcPr>
          <w:p w14:paraId="0693645B" w14:textId="77777777" w:rsidR="005E0753" w:rsidRDefault="005E0753" w:rsidP="00F5043D">
            <w:pPr>
              <w:pStyle w:val="TableParagraph"/>
              <w:ind w:left="104" w:right="104"/>
              <w:jc w:val="center"/>
              <w:rPr>
                <w:sz w:val="20"/>
              </w:rPr>
            </w:pPr>
            <w:r>
              <w:rPr>
                <w:sz w:val="20"/>
              </w:rPr>
              <w:t>1 page</w:t>
            </w:r>
          </w:p>
        </w:tc>
        <w:tc>
          <w:tcPr>
            <w:tcW w:w="2250" w:type="dxa"/>
            <w:tcBorders>
              <w:top w:val="nil"/>
            </w:tcBorders>
            <w:shd w:val="clear" w:color="auto" w:fill="auto"/>
          </w:tcPr>
          <w:p w14:paraId="5F7DA85C" w14:textId="171D2C05" w:rsidR="005E0753" w:rsidRDefault="0095311A" w:rsidP="00F5043D">
            <w:pPr>
              <w:pStyle w:val="TableParagraph"/>
              <w:ind w:left="140" w:right="143"/>
              <w:jc w:val="center"/>
              <w:rPr>
                <w:sz w:val="20"/>
              </w:rPr>
            </w:pPr>
            <w:r>
              <w:rPr>
                <w:sz w:val="20"/>
              </w:rPr>
              <w:t xml:space="preserve">Top </w:t>
            </w:r>
            <w:r w:rsidR="00ED1CE5">
              <w:rPr>
                <w:sz w:val="20"/>
              </w:rPr>
              <w:t xml:space="preserve">sheet </w:t>
            </w:r>
            <w:r w:rsidR="002D4F7C">
              <w:rPr>
                <w:sz w:val="20"/>
              </w:rPr>
              <w:t>of</w:t>
            </w:r>
            <w:r w:rsidR="005E0753">
              <w:rPr>
                <w:sz w:val="20"/>
              </w:rPr>
              <w:t xml:space="preserve"> proposal</w:t>
            </w:r>
          </w:p>
        </w:tc>
        <w:tc>
          <w:tcPr>
            <w:tcW w:w="1372" w:type="dxa"/>
            <w:tcBorders>
              <w:top w:val="nil"/>
            </w:tcBorders>
            <w:shd w:val="clear" w:color="auto" w:fill="auto"/>
          </w:tcPr>
          <w:p w14:paraId="72B0BF30" w14:textId="523725D1" w:rsidR="005E0753" w:rsidRDefault="00C01E5D" w:rsidP="00F5043D">
            <w:pPr>
              <w:pStyle w:val="TableParagraph"/>
              <w:ind w:left="411" w:right="406"/>
              <w:jc w:val="center"/>
              <w:rPr>
                <w:sz w:val="20"/>
              </w:rPr>
            </w:pPr>
            <w:r>
              <w:rPr>
                <w:sz w:val="20"/>
              </w:rPr>
              <w:t>3, 22</w:t>
            </w:r>
          </w:p>
        </w:tc>
      </w:tr>
      <w:tr w:rsidR="005E0753" w14:paraId="1DF9D3C0" w14:textId="77777777" w:rsidTr="007E6422">
        <w:trPr>
          <w:trHeight w:hRule="exact" w:val="440"/>
        </w:trPr>
        <w:tc>
          <w:tcPr>
            <w:tcW w:w="3042" w:type="dxa"/>
            <w:shd w:val="clear" w:color="auto" w:fill="DAEEF3" w:themeFill="accent5" w:themeFillTint="33"/>
          </w:tcPr>
          <w:p w14:paraId="7C228264" w14:textId="20A9CF46" w:rsidR="005E0753" w:rsidRDefault="00293E4F" w:rsidP="00F5043D">
            <w:pPr>
              <w:pStyle w:val="TableParagraph"/>
              <w:spacing w:line="239" w:lineRule="exact"/>
              <w:rPr>
                <w:b/>
                <w:sz w:val="20"/>
              </w:rPr>
            </w:pPr>
            <w:r>
              <w:rPr>
                <w:b/>
                <w:sz w:val="20"/>
              </w:rPr>
              <w:t xml:space="preserve">Project </w:t>
            </w:r>
            <w:r w:rsidR="005E0753">
              <w:rPr>
                <w:b/>
                <w:sz w:val="20"/>
              </w:rPr>
              <w:t>Abstract</w:t>
            </w:r>
          </w:p>
        </w:tc>
        <w:tc>
          <w:tcPr>
            <w:tcW w:w="1530" w:type="dxa"/>
            <w:shd w:val="clear" w:color="auto" w:fill="DAEEF3" w:themeFill="accent5" w:themeFillTint="33"/>
          </w:tcPr>
          <w:p w14:paraId="52F141D8" w14:textId="77777777" w:rsidR="005E0753" w:rsidRDefault="005E0753" w:rsidP="00F5043D">
            <w:pPr>
              <w:pStyle w:val="TableParagraph"/>
              <w:spacing w:line="239" w:lineRule="exact"/>
              <w:ind w:left="132" w:right="132"/>
              <w:jc w:val="center"/>
              <w:rPr>
                <w:sz w:val="20"/>
              </w:rPr>
            </w:pPr>
            <w:r>
              <w:rPr>
                <w:sz w:val="20"/>
              </w:rPr>
              <w:t>PDF</w:t>
            </w:r>
          </w:p>
        </w:tc>
        <w:tc>
          <w:tcPr>
            <w:tcW w:w="1890" w:type="dxa"/>
            <w:shd w:val="clear" w:color="auto" w:fill="DAEEF3" w:themeFill="accent5" w:themeFillTint="33"/>
          </w:tcPr>
          <w:p w14:paraId="0C77E918" w14:textId="77777777" w:rsidR="005E0753" w:rsidRDefault="005E0753" w:rsidP="00F5043D">
            <w:pPr>
              <w:pStyle w:val="TableParagraph"/>
              <w:spacing w:line="239" w:lineRule="exact"/>
              <w:ind w:left="104" w:right="104"/>
              <w:jc w:val="center"/>
              <w:rPr>
                <w:sz w:val="20"/>
              </w:rPr>
            </w:pPr>
            <w:r>
              <w:rPr>
                <w:sz w:val="20"/>
              </w:rPr>
              <w:t>1 page</w:t>
            </w:r>
          </w:p>
        </w:tc>
        <w:tc>
          <w:tcPr>
            <w:tcW w:w="2250" w:type="dxa"/>
            <w:shd w:val="clear" w:color="auto" w:fill="DAEEF3" w:themeFill="accent5" w:themeFillTint="33"/>
          </w:tcPr>
          <w:p w14:paraId="6F35E73A" w14:textId="3B13BC46" w:rsidR="005E0753" w:rsidRDefault="005E0753" w:rsidP="00F5043D">
            <w:pPr>
              <w:pStyle w:val="TableParagraph"/>
              <w:spacing w:line="239" w:lineRule="exact"/>
              <w:ind w:left="140" w:right="135"/>
              <w:jc w:val="center"/>
              <w:rPr>
                <w:sz w:val="20"/>
              </w:rPr>
            </w:pPr>
            <w:r>
              <w:rPr>
                <w:sz w:val="20"/>
              </w:rPr>
              <w:t xml:space="preserve">Proposal Page </w:t>
            </w:r>
            <w:r w:rsidR="00B95B5D">
              <w:rPr>
                <w:sz w:val="20"/>
              </w:rPr>
              <w:t>1</w:t>
            </w:r>
          </w:p>
        </w:tc>
        <w:tc>
          <w:tcPr>
            <w:tcW w:w="1372" w:type="dxa"/>
            <w:shd w:val="clear" w:color="auto" w:fill="DAEEF3" w:themeFill="accent5" w:themeFillTint="33"/>
          </w:tcPr>
          <w:p w14:paraId="01F48E0A" w14:textId="77BFAD70" w:rsidR="005E0753" w:rsidRDefault="00C01E5D" w:rsidP="00F5043D">
            <w:pPr>
              <w:pStyle w:val="TableParagraph"/>
              <w:spacing w:line="239" w:lineRule="exact"/>
              <w:ind w:left="0"/>
              <w:jc w:val="center"/>
              <w:rPr>
                <w:sz w:val="20"/>
              </w:rPr>
            </w:pPr>
            <w:r>
              <w:rPr>
                <w:sz w:val="20"/>
              </w:rPr>
              <w:t>4</w:t>
            </w:r>
          </w:p>
        </w:tc>
      </w:tr>
      <w:tr w:rsidR="005E0753" w14:paraId="108F4833" w14:textId="77777777" w:rsidTr="007E6422">
        <w:trPr>
          <w:trHeight w:hRule="exact" w:val="440"/>
        </w:trPr>
        <w:tc>
          <w:tcPr>
            <w:tcW w:w="3042" w:type="dxa"/>
            <w:shd w:val="clear" w:color="auto" w:fill="auto"/>
          </w:tcPr>
          <w:p w14:paraId="143D367C" w14:textId="77777777" w:rsidR="005E0753" w:rsidRDefault="005E0753" w:rsidP="00F5043D">
            <w:pPr>
              <w:pStyle w:val="TableParagraph"/>
              <w:spacing w:line="244" w:lineRule="exact"/>
              <w:rPr>
                <w:b/>
                <w:sz w:val="20"/>
              </w:rPr>
            </w:pPr>
            <w:r>
              <w:rPr>
                <w:b/>
                <w:sz w:val="20"/>
              </w:rPr>
              <w:t>Technical Section</w:t>
            </w:r>
          </w:p>
        </w:tc>
        <w:tc>
          <w:tcPr>
            <w:tcW w:w="1530" w:type="dxa"/>
            <w:shd w:val="clear" w:color="auto" w:fill="auto"/>
          </w:tcPr>
          <w:p w14:paraId="0B5FF357" w14:textId="77777777" w:rsidR="005E0753" w:rsidRDefault="005E0753" w:rsidP="00F5043D">
            <w:pPr>
              <w:pStyle w:val="TableParagraph"/>
              <w:spacing w:line="244" w:lineRule="exact"/>
              <w:ind w:left="132" w:right="132"/>
              <w:jc w:val="center"/>
              <w:rPr>
                <w:sz w:val="20"/>
              </w:rPr>
            </w:pPr>
            <w:r>
              <w:rPr>
                <w:sz w:val="20"/>
              </w:rPr>
              <w:t>PDF</w:t>
            </w:r>
          </w:p>
        </w:tc>
        <w:tc>
          <w:tcPr>
            <w:tcW w:w="1890" w:type="dxa"/>
            <w:shd w:val="clear" w:color="auto" w:fill="auto"/>
          </w:tcPr>
          <w:p w14:paraId="7B06FE3C" w14:textId="4D826649" w:rsidR="005E0753" w:rsidRDefault="00ED42E2" w:rsidP="00F5043D">
            <w:pPr>
              <w:pStyle w:val="TableParagraph"/>
              <w:spacing w:line="244" w:lineRule="exact"/>
              <w:ind w:left="104" w:right="104"/>
              <w:jc w:val="center"/>
              <w:rPr>
                <w:sz w:val="20"/>
              </w:rPr>
            </w:pPr>
            <w:r>
              <w:rPr>
                <w:sz w:val="20"/>
              </w:rPr>
              <w:t xml:space="preserve">30 </w:t>
            </w:r>
            <w:r w:rsidR="005E0753">
              <w:rPr>
                <w:sz w:val="20"/>
              </w:rPr>
              <w:t>pages</w:t>
            </w:r>
          </w:p>
        </w:tc>
        <w:tc>
          <w:tcPr>
            <w:tcW w:w="2250" w:type="dxa"/>
            <w:shd w:val="clear" w:color="auto" w:fill="auto"/>
          </w:tcPr>
          <w:p w14:paraId="56543563" w14:textId="77777777" w:rsidR="005E0753" w:rsidRDefault="005E0753" w:rsidP="00F5043D">
            <w:pPr>
              <w:pStyle w:val="TableParagraph"/>
              <w:spacing w:line="244" w:lineRule="exact"/>
              <w:ind w:left="140" w:right="135"/>
              <w:jc w:val="center"/>
              <w:rPr>
                <w:sz w:val="20"/>
              </w:rPr>
            </w:pPr>
            <w:r>
              <w:rPr>
                <w:sz w:val="20"/>
              </w:rPr>
              <w:t>Proposal Body</w:t>
            </w:r>
          </w:p>
        </w:tc>
        <w:tc>
          <w:tcPr>
            <w:tcW w:w="1372" w:type="dxa"/>
            <w:shd w:val="clear" w:color="auto" w:fill="auto"/>
          </w:tcPr>
          <w:p w14:paraId="7790FEE3" w14:textId="0DF0217E" w:rsidR="005E0753" w:rsidRDefault="00C01E5D" w:rsidP="00F5043D">
            <w:pPr>
              <w:pStyle w:val="TableParagraph"/>
              <w:spacing w:line="244" w:lineRule="exact"/>
              <w:ind w:left="407" w:right="406"/>
              <w:jc w:val="center"/>
              <w:rPr>
                <w:sz w:val="20"/>
              </w:rPr>
            </w:pPr>
            <w:r>
              <w:rPr>
                <w:sz w:val="20"/>
              </w:rPr>
              <w:t>4</w:t>
            </w:r>
          </w:p>
        </w:tc>
      </w:tr>
      <w:tr w:rsidR="005E0753" w14:paraId="66B96D8D" w14:textId="77777777" w:rsidTr="007E6422">
        <w:trPr>
          <w:trHeight w:hRule="exact" w:val="446"/>
        </w:trPr>
        <w:tc>
          <w:tcPr>
            <w:tcW w:w="3042" w:type="dxa"/>
            <w:shd w:val="clear" w:color="auto" w:fill="DAEEF3" w:themeFill="accent5" w:themeFillTint="33"/>
          </w:tcPr>
          <w:p w14:paraId="63D17835" w14:textId="77777777" w:rsidR="005E0753" w:rsidRDefault="005E0753" w:rsidP="00F5043D">
            <w:pPr>
              <w:pStyle w:val="TableParagraph"/>
              <w:spacing w:line="244" w:lineRule="exact"/>
              <w:rPr>
                <w:b/>
                <w:sz w:val="20"/>
              </w:rPr>
            </w:pPr>
            <w:r>
              <w:rPr>
                <w:b/>
                <w:sz w:val="20"/>
              </w:rPr>
              <w:t>Budget Section</w:t>
            </w:r>
          </w:p>
        </w:tc>
        <w:tc>
          <w:tcPr>
            <w:tcW w:w="1530" w:type="dxa"/>
            <w:shd w:val="clear" w:color="auto" w:fill="DAEEF3" w:themeFill="accent5" w:themeFillTint="33"/>
          </w:tcPr>
          <w:p w14:paraId="75FD857B" w14:textId="77777777" w:rsidR="005E0753" w:rsidRDefault="005E0753" w:rsidP="00F5043D">
            <w:pPr>
              <w:pStyle w:val="TableParagraph"/>
              <w:spacing w:line="244" w:lineRule="exact"/>
              <w:ind w:left="132" w:right="132"/>
              <w:jc w:val="center"/>
              <w:rPr>
                <w:sz w:val="20"/>
              </w:rPr>
            </w:pPr>
            <w:r>
              <w:rPr>
                <w:sz w:val="20"/>
              </w:rPr>
              <w:t>PDF</w:t>
            </w:r>
          </w:p>
        </w:tc>
        <w:tc>
          <w:tcPr>
            <w:tcW w:w="1890" w:type="dxa"/>
            <w:shd w:val="clear" w:color="auto" w:fill="DAEEF3" w:themeFill="accent5" w:themeFillTint="33"/>
          </w:tcPr>
          <w:p w14:paraId="19F6C608" w14:textId="77777777" w:rsidR="005E0753" w:rsidRDefault="005E0753" w:rsidP="00F5043D">
            <w:pPr>
              <w:pStyle w:val="TableParagraph"/>
              <w:spacing w:line="244" w:lineRule="exact"/>
              <w:ind w:left="104" w:right="103"/>
              <w:jc w:val="center"/>
              <w:rPr>
                <w:sz w:val="20"/>
              </w:rPr>
            </w:pPr>
            <w:r>
              <w:rPr>
                <w:sz w:val="20"/>
              </w:rPr>
              <w:t>No limit</w:t>
            </w:r>
          </w:p>
        </w:tc>
        <w:tc>
          <w:tcPr>
            <w:tcW w:w="2250" w:type="dxa"/>
            <w:shd w:val="clear" w:color="auto" w:fill="DAEEF3" w:themeFill="accent5" w:themeFillTint="33"/>
          </w:tcPr>
          <w:p w14:paraId="2B17EE9C" w14:textId="77777777" w:rsidR="005E0753" w:rsidRDefault="005E0753" w:rsidP="00F5043D">
            <w:pPr>
              <w:pStyle w:val="TableParagraph"/>
              <w:spacing w:line="244" w:lineRule="exact"/>
              <w:ind w:left="140" w:right="136"/>
              <w:jc w:val="center"/>
              <w:rPr>
                <w:sz w:val="20"/>
              </w:rPr>
            </w:pPr>
            <w:r>
              <w:rPr>
                <w:sz w:val="20"/>
              </w:rPr>
              <w:t>Proposal Body</w:t>
            </w:r>
          </w:p>
        </w:tc>
        <w:tc>
          <w:tcPr>
            <w:tcW w:w="1372" w:type="dxa"/>
            <w:shd w:val="clear" w:color="auto" w:fill="DAEEF3" w:themeFill="accent5" w:themeFillTint="33"/>
          </w:tcPr>
          <w:p w14:paraId="50299802" w14:textId="2AA76531" w:rsidR="005E0753" w:rsidRDefault="00C01E5D" w:rsidP="00F5043D">
            <w:pPr>
              <w:pStyle w:val="TableParagraph"/>
              <w:spacing w:line="244" w:lineRule="exact"/>
              <w:ind w:left="0"/>
              <w:jc w:val="center"/>
              <w:rPr>
                <w:sz w:val="20"/>
              </w:rPr>
            </w:pPr>
            <w:r>
              <w:rPr>
                <w:sz w:val="20"/>
              </w:rPr>
              <w:t>11</w:t>
            </w:r>
          </w:p>
        </w:tc>
      </w:tr>
      <w:tr w:rsidR="005E0753" w14:paraId="299A8394" w14:textId="77777777" w:rsidTr="007E6422">
        <w:trPr>
          <w:trHeight w:hRule="exact" w:val="629"/>
        </w:trPr>
        <w:tc>
          <w:tcPr>
            <w:tcW w:w="3042" w:type="dxa"/>
            <w:shd w:val="clear" w:color="auto" w:fill="auto"/>
          </w:tcPr>
          <w:p w14:paraId="72AC987B" w14:textId="77777777" w:rsidR="005E0753" w:rsidRDefault="005E0753" w:rsidP="00F5043D">
            <w:pPr>
              <w:pStyle w:val="TableParagraph"/>
              <w:spacing w:line="244" w:lineRule="exact"/>
              <w:rPr>
                <w:b/>
                <w:sz w:val="20"/>
              </w:rPr>
            </w:pPr>
            <w:r>
              <w:rPr>
                <w:b/>
                <w:sz w:val="20"/>
              </w:rPr>
              <w:t>Budget</w:t>
            </w:r>
          </w:p>
        </w:tc>
        <w:tc>
          <w:tcPr>
            <w:tcW w:w="1530" w:type="dxa"/>
            <w:shd w:val="clear" w:color="auto" w:fill="auto"/>
          </w:tcPr>
          <w:p w14:paraId="626293DA" w14:textId="1F955965" w:rsidR="005E0753" w:rsidRDefault="004C14EF" w:rsidP="00F5043D">
            <w:pPr>
              <w:pStyle w:val="TableParagraph"/>
              <w:spacing w:before="1" w:line="237" w:lineRule="auto"/>
              <w:ind w:left="139" w:right="132"/>
              <w:jc w:val="center"/>
              <w:rPr>
                <w:sz w:val="20"/>
              </w:rPr>
            </w:pPr>
            <w:r>
              <w:rPr>
                <w:sz w:val="20"/>
              </w:rPr>
              <w:t>CASIS</w:t>
            </w:r>
            <w:r w:rsidR="005E0753">
              <w:rPr>
                <w:sz w:val="20"/>
              </w:rPr>
              <w:t xml:space="preserve"> template (spreadsheet)</w:t>
            </w:r>
          </w:p>
        </w:tc>
        <w:tc>
          <w:tcPr>
            <w:tcW w:w="1890" w:type="dxa"/>
            <w:shd w:val="clear" w:color="auto" w:fill="auto"/>
          </w:tcPr>
          <w:p w14:paraId="7ACF050F" w14:textId="77777777" w:rsidR="005E0753" w:rsidRDefault="005E0753" w:rsidP="00F5043D">
            <w:pPr>
              <w:pStyle w:val="TableParagraph"/>
              <w:spacing w:line="244" w:lineRule="exact"/>
              <w:ind w:left="104" w:right="103"/>
              <w:jc w:val="center"/>
              <w:rPr>
                <w:sz w:val="20"/>
              </w:rPr>
            </w:pPr>
            <w:r>
              <w:rPr>
                <w:sz w:val="20"/>
              </w:rPr>
              <w:t>No limit</w:t>
            </w:r>
          </w:p>
        </w:tc>
        <w:tc>
          <w:tcPr>
            <w:tcW w:w="2250" w:type="dxa"/>
            <w:shd w:val="clear" w:color="auto" w:fill="auto"/>
          </w:tcPr>
          <w:p w14:paraId="7301FBBE" w14:textId="637F17D2" w:rsidR="005E0753" w:rsidRDefault="005E0753" w:rsidP="00F5043D">
            <w:pPr>
              <w:pStyle w:val="TableParagraph"/>
              <w:spacing w:line="244" w:lineRule="exact"/>
              <w:ind w:left="140" w:right="136"/>
              <w:jc w:val="center"/>
              <w:rPr>
                <w:sz w:val="20"/>
              </w:rPr>
            </w:pPr>
            <w:r>
              <w:rPr>
                <w:sz w:val="20"/>
              </w:rPr>
              <w:t>Attach to submission</w:t>
            </w:r>
          </w:p>
        </w:tc>
        <w:tc>
          <w:tcPr>
            <w:tcW w:w="1372" w:type="dxa"/>
            <w:shd w:val="clear" w:color="auto" w:fill="auto"/>
          </w:tcPr>
          <w:p w14:paraId="2E23AC6C" w14:textId="7BA84AD4" w:rsidR="005E0753" w:rsidRDefault="00742877" w:rsidP="00F5043D">
            <w:pPr>
              <w:pStyle w:val="TableParagraph"/>
              <w:spacing w:line="244" w:lineRule="exact"/>
              <w:ind w:left="0"/>
              <w:jc w:val="center"/>
              <w:rPr>
                <w:sz w:val="20"/>
              </w:rPr>
            </w:pPr>
            <w:r>
              <w:rPr>
                <w:sz w:val="20"/>
              </w:rPr>
              <w:t>11, 15</w:t>
            </w:r>
          </w:p>
        </w:tc>
      </w:tr>
      <w:tr w:rsidR="005E0753" w14:paraId="71497402" w14:textId="77777777" w:rsidTr="007E6422">
        <w:trPr>
          <w:trHeight w:hRule="exact" w:val="638"/>
        </w:trPr>
        <w:tc>
          <w:tcPr>
            <w:tcW w:w="3042" w:type="dxa"/>
            <w:shd w:val="clear" w:color="auto" w:fill="DAEEF3" w:themeFill="accent5" w:themeFillTint="33"/>
          </w:tcPr>
          <w:p w14:paraId="27B67E2A" w14:textId="77777777" w:rsidR="005E0753" w:rsidRDefault="005E0753" w:rsidP="00F5043D">
            <w:pPr>
              <w:pStyle w:val="TableParagraph"/>
              <w:ind w:right="95"/>
              <w:rPr>
                <w:b/>
                <w:sz w:val="20"/>
              </w:rPr>
            </w:pPr>
            <w:r>
              <w:rPr>
                <w:b/>
                <w:sz w:val="20"/>
              </w:rPr>
              <w:t>Approved Indirect Rate Agreement (if applicable)</w:t>
            </w:r>
          </w:p>
        </w:tc>
        <w:tc>
          <w:tcPr>
            <w:tcW w:w="1530" w:type="dxa"/>
            <w:shd w:val="clear" w:color="auto" w:fill="DAEEF3" w:themeFill="accent5" w:themeFillTint="33"/>
          </w:tcPr>
          <w:p w14:paraId="1F12C9FB" w14:textId="77777777" w:rsidR="005E0753" w:rsidRDefault="005E0753" w:rsidP="00F5043D">
            <w:pPr>
              <w:pStyle w:val="TableParagraph"/>
              <w:spacing w:line="244" w:lineRule="exact"/>
              <w:ind w:left="132" w:right="132"/>
              <w:jc w:val="center"/>
              <w:rPr>
                <w:sz w:val="20"/>
              </w:rPr>
            </w:pPr>
            <w:r>
              <w:rPr>
                <w:sz w:val="20"/>
              </w:rPr>
              <w:t>PDF</w:t>
            </w:r>
          </w:p>
        </w:tc>
        <w:tc>
          <w:tcPr>
            <w:tcW w:w="1890" w:type="dxa"/>
            <w:shd w:val="clear" w:color="auto" w:fill="DAEEF3" w:themeFill="accent5" w:themeFillTint="33"/>
          </w:tcPr>
          <w:p w14:paraId="2EDB68EB" w14:textId="77777777" w:rsidR="005E0753" w:rsidRDefault="005E0753" w:rsidP="00F5043D">
            <w:pPr>
              <w:pStyle w:val="TableParagraph"/>
              <w:spacing w:line="244" w:lineRule="exact"/>
              <w:ind w:left="104" w:right="103"/>
              <w:jc w:val="center"/>
              <w:rPr>
                <w:sz w:val="20"/>
              </w:rPr>
            </w:pPr>
            <w:r>
              <w:rPr>
                <w:sz w:val="20"/>
              </w:rPr>
              <w:t>No limit</w:t>
            </w:r>
          </w:p>
        </w:tc>
        <w:tc>
          <w:tcPr>
            <w:tcW w:w="2250" w:type="dxa"/>
            <w:shd w:val="clear" w:color="auto" w:fill="DAEEF3" w:themeFill="accent5" w:themeFillTint="33"/>
          </w:tcPr>
          <w:p w14:paraId="3254C4D5" w14:textId="421FBDD8" w:rsidR="005E0753" w:rsidRDefault="005E0753" w:rsidP="00F5043D">
            <w:pPr>
              <w:pStyle w:val="TableParagraph"/>
              <w:ind w:left="90"/>
              <w:rPr>
                <w:sz w:val="20"/>
              </w:rPr>
            </w:pPr>
            <w:r>
              <w:rPr>
                <w:sz w:val="20"/>
              </w:rPr>
              <w:t>Attach to submission (or provide electronic access)</w:t>
            </w:r>
          </w:p>
        </w:tc>
        <w:tc>
          <w:tcPr>
            <w:tcW w:w="1372" w:type="dxa"/>
            <w:shd w:val="clear" w:color="auto" w:fill="DAEEF3" w:themeFill="accent5" w:themeFillTint="33"/>
          </w:tcPr>
          <w:p w14:paraId="790FE176" w14:textId="0642A54D" w:rsidR="005E0753" w:rsidRDefault="00742877" w:rsidP="00F5043D">
            <w:pPr>
              <w:pStyle w:val="TableParagraph"/>
              <w:spacing w:line="244" w:lineRule="exact"/>
              <w:ind w:left="0"/>
              <w:jc w:val="center"/>
              <w:rPr>
                <w:sz w:val="20"/>
              </w:rPr>
            </w:pPr>
            <w:r>
              <w:rPr>
                <w:sz w:val="20"/>
              </w:rPr>
              <w:t>12, 15</w:t>
            </w:r>
          </w:p>
        </w:tc>
      </w:tr>
      <w:tr w:rsidR="005E0753" w14:paraId="26C5E0A7" w14:textId="77777777" w:rsidTr="007E6422">
        <w:trPr>
          <w:trHeight w:hRule="exact" w:val="260"/>
        </w:trPr>
        <w:tc>
          <w:tcPr>
            <w:tcW w:w="3042" w:type="dxa"/>
            <w:shd w:val="clear" w:color="auto" w:fill="auto"/>
          </w:tcPr>
          <w:p w14:paraId="29F47294" w14:textId="77777777" w:rsidR="005E0753" w:rsidRDefault="005E0753" w:rsidP="00F5043D">
            <w:pPr>
              <w:pStyle w:val="TableParagraph"/>
              <w:rPr>
                <w:b/>
                <w:sz w:val="20"/>
              </w:rPr>
            </w:pPr>
            <w:r>
              <w:rPr>
                <w:b/>
                <w:sz w:val="20"/>
              </w:rPr>
              <w:t>Biographical Sketch</w:t>
            </w:r>
          </w:p>
        </w:tc>
        <w:tc>
          <w:tcPr>
            <w:tcW w:w="1530" w:type="dxa"/>
            <w:shd w:val="clear" w:color="auto" w:fill="auto"/>
          </w:tcPr>
          <w:p w14:paraId="21DC695D" w14:textId="77777777" w:rsidR="005E0753" w:rsidRDefault="005E0753" w:rsidP="00F5043D">
            <w:pPr>
              <w:pStyle w:val="TableParagraph"/>
              <w:ind w:left="132" w:right="132"/>
              <w:jc w:val="center"/>
              <w:rPr>
                <w:sz w:val="20"/>
              </w:rPr>
            </w:pPr>
            <w:r>
              <w:rPr>
                <w:sz w:val="20"/>
              </w:rPr>
              <w:t>PDF</w:t>
            </w:r>
          </w:p>
        </w:tc>
        <w:tc>
          <w:tcPr>
            <w:tcW w:w="1890" w:type="dxa"/>
            <w:shd w:val="clear" w:color="auto" w:fill="auto"/>
          </w:tcPr>
          <w:p w14:paraId="1FC2E735" w14:textId="77777777" w:rsidR="005E0753" w:rsidRDefault="005E0753" w:rsidP="00F5043D">
            <w:pPr>
              <w:pStyle w:val="TableParagraph"/>
              <w:ind w:left="104" w:right="106"/>
              <w:jc w:val="center"/>
              <w:rPr>
                <w:sz w:val="20"/>
              </w:rPr>
            </w:pPr>
            <w:r>
              <w:rPr>
                <w:sz w:val="20"/>
              </w:rPr>
              <w:t>2 pages per PI/ Co-I</w:t>
            </w:r>
          </w:p>
        </w:tc>
        <w:tc>
          <w:tcPr>
            <w:tcW w:w="2250" w:type="dxa"/>
            <w:shd w:val="clear" w:color="auto" w:fill="auto"/>
          </w:tcPr>
          <w:p w14:paraId="132CAE9A" w14:textId="77777777" w:rsidR="005E0753" w:rsidRDefault="005E0753" w:rsidP="00F5043D">
            <w:pPr>
              <w:pStyle w:val="TableParagraph"/>
              <w:ind w:left="140" w:right="140"/>
              <w:jc w:val="center"/>
              <w:rPr>
                <w:sz w:val="20"/>
              </w:rPr>
            </w:pPr>
            <w:r>
              <w:rPr>
                <w:sz w:val="20"/>
              </w:rPr>
              <w:t>Proposal Appendix</w:t>
            </w:r>
          </w:p>
        </w:tc>
        <w:tc>
          <w:tcPr>
            <w:tcW w:w="1372" w:type="dxa"/>
            <w:shd w:val="clear" w:color="auto" w:fill="auto"/>
          </w:tcPr>
          <w:p w14:paraId="34331553" w14:textId="62F2F8E6" w:rsidR="005E0753" w:rsidRDefault="00742877" w:rsidP="00F5043D">
            <w:pPr>
              <w:pStyle w:val="TableParagraph"/>
              <w:ind w:left="406" w:right="406"/>
              <w:jc w:val="center"/>
              <w:rPr>
                <w:sz w:val="20"/>
              </w:rPr>
            </w:pPr>
            <w:r>
              <w:rPr>
                <w:sz w:val="20"/>
              </w:rPr>
              <w:t>13</w:t>
            </w:r>
          </w:p>
        </w:tc>
      </w:tr>
      <w:tr w:rsidR="005E0753" w14:paraId="68DBC5BC" w14:textId="77777777" w:rsidTr="007E6422">
        <w:trPr>
          <w:trHeight w:hRule="exact" w:val="445"/>
        </w:trPr>
        <w:tc>
          <w:tcPr>
            <w:tcW w:w="3042" w:type="dxa"/>
            <w:shd w:val="clear" w:color="auto" w:fill="DAEEF3" w:themeFill="accent5" w:themeFillTint="33"/>
          </w:tcPr>
          <w:p w14:paraId="104835CC" w14:textId="77777777" w:rsidR="005E0753" w:rsidRDefault="005E0753" w:rsidP="00F5043D">
            <w:pPr>
              <w:pStyle w:val="TableParagraph"/>
              <w:spacing w:line="244" w:lineRule="exact"/>
              <w:rPr>
                <w:b/>
                <w:sz w:val="20"/>
              </w:rPr>
            </w:pPr>
            <w:r>
              <w:rPr>
                <w:b/>
                <w:sz w:val="20"/>
              </w:rPr>
              <w:t>Literature Citations</w:t>
            </w:r>
          </w:p>
        </w:tc>
        <w:tc>
          <w:tcPr>
            <w:tcW w:w="1530" w:type="dxa"/>
            <w:shd w:val="clear" w:color="auto" w:fill="DAEEF3" w:themeFill="accent5" w:themeFillTint="33"/>
          </w:tcPr>
          <w:p w14:paraId="3D447F64" w14:textId="77777777" w:rsidR="005E0753" w:rsidRDefault="005E0753" w:rsidP="00F5043D">
            <w:pPr>
              <w:pStyle w:val="TableParagraph"/>
              <w:spacing w:line="244" w:lineRule="exact"/>
              <w:ind w:left="132" w:right="132"/>
              <w:jc w:val="center"/>
              <w:rPr>
                <w:sz w:val="20"/>
              </w:rPr>
            </w:pPr>
            <w:r>
              <w:rPr>
                <w:sz w:val="20"/>
              </w:rPr>
              <w:t>PDF</w:t>
            </w:r>
          </w:p>
        </w:tc>
        <w:tc>
          <w:tcPr>
            <w:tcW w:w="1890" w:type="dxa"/>
            <w:shd w:val="clear" w:color="auto" w:fill="DAEEF3" w:themeFill="accent5" w:themeFillTint="33"/>
          </w:tcPr>
          <w:p w14:paraId="07D80695" w14:textId="77777777" w:rsidR="005E0753" w:rsidRDefault="005E0753" w:rsidP="00F5043D">
            <w:pPr>
              <w:pStyle w:val="TableParagraph"/>
              <w:spacing w:line="244" w:lineRule="exact"/>
              <w:ind w:left="104" w:right="103"/>
              <w:jc w:val="center"/>
              <w:rPr>
                <w:sz w:val="20"/>
              </w:rPr>
            </w:pPr>
            <w:r>
              <w:rPr>
                <w:sz w:val="20"/>
              </w:rPr>
              <w:t>No limit</w:t>
            </w:r>
          </w:p>
        </w:tc>
        <w:tc>
          <w:tcPr>
            <w:tcW w:w="2250" w:type="dxa"/>
            <w:shd w:val="clear" w:color="auto" w:fill="DAEEF3" w:themeFill="accent5" w:themeFillTint="33"/>
          </w:tcPr>
          <w:p w14:paraId="05814126" w14:textId="77777777" w:rsidR="005E0753" w:rsidRDefault="005E0753" w:rsidP="00F5043D">
            <w:pPr>
              <w:pStyle w:val="TableParagraph"/>
              <w:spacing w:line="244" w:lineRule="exact"/>
              <w:ind w:left="140" w:right="140"/>
              <w:jc w:val="center"/>
              <w:rPr>
                <w:sz w:val="20"/>
              </w:rPr>
            </w:pPr>
            <w:r>
              <w:rPr>
                <w:sz w:val="20"/>
              </w:rPr>
              <w:t>Proposal Appendix</w:t>
            </w:r>
          </w:p>
        </w:tc>
        <w:tc>
          <w:tcPr>
            <w:tcW w:w="1372" w:type="dxa"/>
            <w:shd w:val="clear" w:color="auto" w:fill="DAEEF3" w:themeFill="accent5" w:themeFillTint="33"/>
          </w:tcPr>
          <w:p w14:paraId="4AACF910" w14:textId="741C6322" w:rsidR="005E0753" w:rsidRDefault="00742877" w:rsidP="00F5043D">
            <w:pPr>
              <w:pStyle w:val="TableParagraph"/>
              <w:spacing w:line="244" w:lineRule="exact"/>
              <w:ind w:left="406" w:right="406"/>
              <w:jc w:val="center"/>
              <w:rPr>
                <w:sz w:val="20"/>
              </w:rPr>
            </w:pPr>
            <w:r>
              <w:rPr>
                <w:sz w:val="20"/>
              </w:rPr>
              <w:t>13</w:t>
            </w:r>
          </w:p>
        </w:tc>
      </w:tr>
      <w:tr w:rsidR="001D53EC" w14:paraId="044F5937" w14:textId="77777777" w:rsidTr="007E6422">
        <w:trPr>
          <w:trHeight w:hRule="exact" w:val="445"/>
        </w:trPr>
        <w:tc>
          <w:tcPr>
            <w:tcW w:w="3042" w:type="dxa"/>
            <w:shd w:val="clear" w:color="auto" w:fill="auto"/>
          </w:tcPr>
          <w:p w14:paraId="5ADF4D43" w14:textId="2774227B" w:rsidR="001D53EC" w:rsidRDefault="001D53EC" w:rsidP="001D53EC">
            <w:pPr>
              <w:pStyle w:val="TableParagraph"/>
              <w:spacing w:line="244" w:lineRule="exact"/>
              <w:rPr>
                <w:b/>
                <w:sz w:val="20"/>
              </w:rPr>
            </w:pPr>
            <w:r>
              <w:rPr>
                <w:b/>
                <w:sz w:val="20"/>
              </w:rPr>
              <w:t>Technology Roadmap</w:t>
            </w:r>
          </w:p>
        </w:tc>
        <w:tc>
          <w:tcPr>
            <w:tcW w:w="1530" w:type="dxa"/>
            <w:shd w:val="clear" w:color="auto" w:fill="auto"/>
          </w:tcPr>
          <w:p w14:paraId="43A3DC48" w14:textId="2D5B9A0F" w:rsidR="001D53EC" w:rsidRDefault="001D53EC" w:rsidP="001D53EC">
            <w:pPr>
              <w:pStyle w:val="TableParagraph"/>
              <w:spacing w:line="244" w:lineRule="exact"/>
              <w:ind w:left="132" w:right="132"/>
              <w:jc w:val="center"/>
              <w:rPr>
                <w:sz w:val="20"/>
              </w:rPr>
            </w:pPr>
            <w:r>
              <w:rPr>
                <w:sz w:val="20"/>
              </w:rPr>
              <w:t>PDF</w:t>
            </w:r>
          </w:p>
        </w:tc>
        <w:tc>
          <w:tcPr>
            <w:tcW w:w="1890" w:type="dxa"/>
            <w:shd w:val="clear" w:color="auto" w:fill="auto"/>
          </w:tcPr>
          <w:p w14:paraId="004680F0" w14:textId="2E31FC9B" w:rsidR="001D53EC" w:rsidRDefault="001D53EC" w:rsidP="001D53EC">
            <w:pPr>
              <w:pStyle w:val="TableParagraph"/>
              <w:spacing w:line="244" w:lineRule="exact"/>
              <w:ind w:left="104" w:right="103"/>
              <w:jc w:val="center"/>
              <w:rPr>
                <w:sz w:val="20"/>
              </w:rPr>
            </w:pPr>
            <w:r>
              <w:rPr>
                <w:sz w:val="20"/>
              </w:rPr>
              <w:t>No limit</w:t>
            </w:r>
          </w:p>
        </w:tc>
        <w:tc>
          <w:tcPr>
            <w:tcW w:w="2250" w:type="dxa"/>
            <w:shd w:val="clear" w:color="auto" w:fill="auto"/>
          </w:tcPr>
          <w:p w14:paraId="2BCD354E" w14:textId="4EB480E7" w:rsidR="001D53EC" w:rsidRDefault="001D53EC" w:rsidP="001D53EC">
            <w:pPr>
              <w:pStyle w:val="TableParagraph"/>
              <w:spacing w:line="244" w:lineRule="exact"/>
              <w:ind w:left="140" w:right="140"/>
              <w:jc w:val="center"/>
              <w:rPr>
                <w:sz w:val="20"/>
              </w:rPr>
            </w:pPr>
            <w:r>
              <w:rPr>
                <w:sz w:val="20"/>
              </w:rPr>
              <w:t>Proposal Appendix</w:t>
            </w:r>
          </w:p>
        </w:tc>
        <w:tc>
          <w:tcPr>
            <w:tcW w:w="1372" w:type="dxa"/>
            <w:shd w:val="clear" w:color="auto" w:fill="auto"/>
          </w:tcPr>
          <w:p w14:paraId="7A82BB10" w14:textId="561963C7" w:rsidR="001D53EC" w:rsidDel="000916B8" w:rsidRDefault="00742877" w:rsidP="001D53EC">
            <w:pPr>
              <w:pStyle w:val="TableParagraph"/>
              <w:spacing w:line="244" w:lineRule="exact"/>
              <w:ind w:left="406" w:right="406"/>
              <w:jc w:val="center"/>
              <w:rPr>
                <w:sz w:val="20"/>
              </w:rPr>
            </w:pPr>
            <w:r>
              <w:rPr>
                <w:sz w:val="20"/>
              </w:rPr>
              <w:t>13</w:t>
            </w:r>
          </w:p>
        </w:tc>
      </w:tr>
      <w:tr w:rsidR="001D53EC" w14:paraId="7FD4436D" w14:textId="77777777" w:rsidTr="007E6422">
        <w:trPr>
          <w:trHeight w:hRule="exact" w:val="638"/>
        </w:trPr>
        <w:tc>
          <w:tcPr>
            <w:tcW w:w="3042" w:type="dxa"/>
            <w:tcBorders>
              <w:bottom w:val="single" w:sz="4" w:space="0" w:color="9BC6CE"/>
            </w:tcBorders>
            <w:shd w:val="clear" w:color="auto" w:fill="DAEEF3" w:themeFill="accent5" w:themeFillTint="33"/>
          </w:tcPr>
          <w:p w14:paraId="5E81FC03" w14:textId="61B89572" w:rsidR="001D53EC" w:rsidRDefault="001D53EC" w:rsidP="001D53EC">
            <w:pPr>
              <w:pStyle w:val="TableParagraph"/>
              <w:ind w:right="540"/>
              <w:rPr>
                <w:b/>
                <w:sz w:val="20"/>
              </w:rPr>
            </w:pPr>
            <w:r>
              <w:rPr>
                <w:b/>
                <w:sz w:val="20"/>
              </w:rPr>
              <w:t>Implementation Partner Statement of Work</w:t>
            </w:r>
          </w:p>
        </w:tc>
        <w:tc>
          <w:tcPr>
            <w:tcW w:w="1530" w:type="dxa"/>
            <w:tcBorders>
              <w:bottom w:val="single" w:sz="4" w:space="0" w:color="9BC6CE"/>
            </w:tcBorders>
            <w:shd w:val="clear" w:color="auto" w:fill="DAEEF3" w:themeFill="accent5" w:themeFillTint="33"/>
          </w:tcPr>
          <w:p w14:paraId="3BADD9D4" w14:textId="014A2982" w:rsidR="001D53EC" w:rsidRDefault="001D53EC" w:rsidP="001D53EC">
            <w:pPr>
              <w:pStyle w:val="TableParagraph"/>
              <w:spacing w:line="239" w:lineRule="exact"/>
              <w:ind w:left="132" w:right="132"/>
              <w:jc w:val="center"/>
              <w:rPr>
                <w:sz w:val="20"/>
              </w:rPr>
            </w:pPr>
            <w:r>
              <w:rPr>
                <w:sz w:val="20"/>
              </w:rPr>
              <w:t>PDF</w:t>
            </w:r>
          </w:p>
        </w:tc>
        <w:tc>
          <w:tcPr>
            <w:tcW w:w="1890" w:type="dxa"/>
            <w:tcBorders>
              <w:bottom w:val="single" w:sz="4" w:space="0" w:color="9BC6CE"/>
            </w:tcBorders>
            <w:shd w:val="clear" w:color="auto" w:fill="DAEEF3" w:themeFill="accent5" w:themeFillTint="33"/>
          </w:tcPr>
          <w:p w14:paraId="178A7295" w14:textId="152713B5" w:rsidR="001D53EC" w:rsidRDefault="001D53EC" w:rsidP="001D53EC">
            <w:pPr>
              <w:pStyle w:val="TableParagraph"/>
              <w:spacing w:line="239" w:lineRule="exact"/>
              <w:ind w:left="104" w:right="103"/>
              <w:jc w:val="center"/>
              <w:rPr>
                <w:sz w:val="20"/>
              </w:rPr>
            </w:pPr>
            <w:r>
              <w:rPr>
                <w:sz w:val="20"/>
              </w:rPr>
              <w:t>No limit</w:t>
            </w:r>
          </w:p>
        </w:tc>
        <w:tc>
          <w:tcPr>
            <w:tcW w:w="2250" w:type="dxa"/>
            <w:tcBorders>
              <w:bottom w:val="single" w:sz="4" w:space="0" w:color="9BC6CE"/>
            </w:tcBorders>
            <w:shd w:val="clear" w:color="auto" w:fill="DAEEF3" w:themeFill="accent5" w:themeFillTint="33"/>
          </w:tcPr>
          <w:p w14:paraId="355A8C6E" w14:textId="172BB211" w:rsidR="001D53EC" w:rsidRDefault="001D53EC" w:rsidP="001D53EC">
            <w:pPr>
              <w:pStyle w:val="TableParagraph"/>
              <w:spacing w:line="239" w:lineRule="exact"/>
              <w:ind w:left="140" w:right="140"/>
              <w:jc w:val="center"/>
              <w:rPr>
                <w:sz w:val="20"/>
              </w:rPr>
            </w:pPr>
            <w:r>
              <w:rPr>
                <w:sz w:val="20"/>
              </w:rPr>
              <w:t>Proposal Appendix</w:t>
            </w:r>
          </w:p>
        </w:tc>
        <w:tc>
          <w:tcPr>
            <w:tcW w:w="1372" w:type="dxa"/>
            <w:tcBorders>
              <w:bottom w:val="single" w:sz="4" w:space="0" w:color="9BC6CE"/>
            </w:tcBorders>
            <w:shd w:val="clear" w:color="auto" w:fill="DAEEF3" w:themeFill="accent5" w:themeFillTint="33"/>
          </w:tcPr>
          <w:p w14:paraId="6DCA2AAE" w14:textId="34D4B278" w:rsidR="001D53EC" w:rsidRDefault="00FF1FB7" w:rsidP="001D53EC">
            <w:pPr>
              <w:pStyle w:val="TableParagraph"/>
              <w:spacing w:line="239" w:lineRule="exact"/>
              <w:ind w:left="406" w:right="406"/>
              <w:jc w:val="center"/>
              <w:rPr>
                <w:sz w:val="20"/>
              </w:rPr>
            </w:pPr>
            <w:r>
              <w:rPr>
                <w:sz w:val="20"/>
              </w:rPr>
              <w:t>14</w:t>
            </w:r>
          </w:p>
        </w:tc>
      </w:tr>
      <w:tr w:rsidR="001D53EC" w14:paraId="02E1C91C" w14:textId="77777777" w:rsidTr="007E6422">
        <w:trPr>
          <w:trHeight w:hRule="exact" w:val="431"/>
        </w:trPr>
        <w:tc>
          <w:tcPr>
            <w:tcW w:w="3042" w:type="dxa"/>
            <w:tcBorders>
              <w:bottom w:val="single" w:sz="4" w:space="0" w:color="9BC6CE"/>
            </w:tcBorders>
            <w:shd w:val="clear" w:color="auto" w:fill="auto"/>
          </w:tcPr>
          <w:p w14:paraId="7346A1BE" w14:textId="070EFA4D" w:rsidR="001D53EC" w:rsidRDefault="001D53EC" w:rsidP="001D53EC">
            <w:pPr>
              <w:pStyle w:val="TableParagraph"/>
              <w:ind w:right="540"/>
              <w:rPr>
                <w:b/>
                <w:sz w:val="20"/>
              </w:rPr>
            </w:pPr>
            <w:r>
              <w:rPr>
                <w:b/>
                <w:sz w:val="20"/>
              </w:rPr>
              <w:t>Data Management Plan</w:t>
            </w:r>
          </w:p>
        </w:tc>
        <w:tc>
          <w:tcPr>
            <w:tcW w:w="1530" w:type="dxa"/>
            <w:tcBorders>
              <w:bottom w:val="single" w:sz="4" w:space="0" w:color="9BC6CE"/>
            </w:tcBorders>
            <w:shd w:val="clear" w:color="auto" w:fill="auto"/>
          </w:tcPr>
          <w:p w14:paraId="77B7EA3C" w14:textId="64A5130B" w:rsidR="001D53EC" w:rsidRDefault="001D53EC" w:rsidP="001D53EC">
            <w:pPr>
              <w:pStyle w:val="TableParagraph"/>
              <w:spacing w:line="239" w:lineRule="exact"/>
              <w:ind w:left="132" w:right="132"/>
              <w:jc w:val="center"/>
              <w:rPr>
                <w:sz w:val="20"/>
              </w:rPr>
            </w:pPr>
            <w:r>
              <w:rPr>
                <w:sz w:val="20"/>
              </w:rPr>
              <w:t>PDF</w:t>
            </w:r>
          </w:p>
        </w:tc>
        <w:tc>
          <w:tcPr>
            <w:tcW w:w="1890" w:type="dxa"/>
            <w:tcBorders>
              <w:bottom w:val="single" w:sz="4" w:space="0" w:color="9BC6CE"/>
            </w:tcBorders>
            <w:shd w:val="clear" w:color="auto" w:fill="auto"/>
          </w:tcPr>
          <w:p w14:paraId="65A1F582" w14:textId="2BD87A3E" w:rsidR="001D53EC" w:rsidRDefault="001D53EC" w:rsidP="001D53EC">
            <w:pPr>
              <w:pStyle w:val="TableParagraph"/>
              <w:spacing w:line="239" w:lineRule="exact"/>
              <w:ind w:left="104" w:right="103"/>
              <w:jc w:val="center"/>
              <w:rPr>
                <w:sz w:val="20"/>
              </w:rPr>
            </w:pPr>
            <w:r>
              <w:rPr>
                <w:sz w:val="20"/>
              </w:rPr>
              <w:t>2 pages</w:t>
            </w:r>
          </w:p>
        </w:tc>
        <w:tc>
          <w:tcPr>
            <w:tcW w:w="2250" w:type="dxa"/>
            <w:tcBorders>
              <w:bottom w:val="single" w:sz="4" w:space="0" w:color="9BC6CE"/>
            </w:tcBorders>
            <w:shd w:val="clear" w:color="auto" w:fill="auto"/>
          </w:tcPr>
          <w:p w14:paraId="115463DB" w14:textId="2AD66FEC" w:rsidR="001D53EC" w:rsidRDefault="001D53EC" w:rsidP="001D53EC">
            <w:pPr>
              <w:pStyle w:val="TableParagraph"/>
              <w:spacing w:line="239" w:lineRule="exact"/>
              <w:ind w:left="140" w:right="140"/>
              <w:jc w:val="center"/>
              <w:rPr>
                <w:sz w:val="20"/>
              </w:rPr>
            </w:pPr>
            <w:r>
              <w:rPr>
                <w:sz w:val="20"/>
              </w:rPr>
              <w:t>Proposal Appendix</w:t>
            </w:r>
          </w:p>
        </w:tc>
        <w:tc>
          <w:tcPr>
            <w:tcW w:w="1372" w:type="dxa"/>
            <w:tcBorders>
              <w:bottom w:val="single" w:sz="4" w:space="0" w:color="9BC6CE"/>
            </w:tcBorders>
            <w:shd w:val="clear" w:color="auto" w:fill="auto"/>
          </w:tcPr>
          <w:p w14:paraId="6D87840D" w14:textId="27FE7BAD" w:rsidR="001D53EC" w:rsidDel="001E3E4B" w:rsidRDefault="00FF1FB7" w:rsidP="001D53EC">
            <w:pPr>
              <w:pStyle w:val="TableParagraph"/>
              <w:spacing w:line="239" w:lineRule="exact"/>
              <w:ind w:left="406" w:right="406"/>
              <w:jc w:val="center"/>
              <w:rPr>
                <w:sz w:val="20"/>
              </w:rPr>
            </w:pPr>
            <w:r>
              <w:rPr>
                <w:sz w:val="20"/>
              </w:rPr>
              <w:t>15</w:t>
            </w:r>
          </w:p>
        </w:tc>
      </w:tr>
      <w:tr w:rsidR="001D53EC" w14:paraId="794D7FC4" w14:textId="77777777" w:rsidTr="007E6422">
        <w:trPr>
          <w:trHeight w:hRule="exact" w:val="656"/>
        </w:trPr>
        <w:tc>
          <w:tcPr>
            <w:tcW w:w="3042" w:type="dxa"/>
            <w:tcBorders>
              <w:bottom w:val="single" w:sz="4" w:space="0" w:color="9BC6CE"/>
            </w:tcBorders>
            <w:shd w:val="clear" w:color="auto" w:fill="DAEEF3" w:themeFill="accent5" w:themeFillTint="33"/>
          </w:tcPr>
          <w:p w14:paraId="523D9EDA" w14:textId="1CB48AF0" w:rsidR="001D53EC" w:rsidRDefault="001D53EC" w:rsidP="001D53EC">
            <w:pPr>
              <w:pStyle w:val="TableParagraph"/>
              <w:ind w:right="360"/>
              <w:rPr>
                <w:b/>
                <w:sz w:val="20"/>
              </w:rPr>
            </w:pPr>
            <w:r>
              <w:rPr>
                <w:b/>
                <w:sz w:val="20"/>
              </w:rPr>
              <w:t>Private Funding Letter</w:t>
            </w:r>
          </w:p>
        </w:tc>
        <w:tc>
          <w:tcPr>
            <w:tcW w:w="1530" w:type="dxa"/>
            <w:tcBorders>
              <w:bottom w:val="single" w:sz="4" w:space="0" w:color="9BC6CE"/>
            </w:tcBorders>
            <w:shd w:val="clear" w:color="auto" w:fill="DAEEF3" w:themeFill="accent5" w:themeFillTint="33"/>
          </w:tcPr>
          <w:p w14:paraId="2103FE11" w14:textId="5542CD1D" w:rsidR="001D53EC" w:rsidRDefault="001D53EC" w:rsidP="001D53EC">
            <w:pPr>
              <w:pStyle w:val="TableParagraph"/>
              <w:spacing w:line="239" w:lineRule="exact"/>
              <w:ind w:left="132" w:right="132"/>
              <w:jc w:val="center"/>
              <w:rPr>
                <w:sz w:val="20"/>
              </w:rPr>
            </w:pPr>
            <w:r>
              <w:rPr>
                <w:sz w:val="20"/>
              </w:rPr>
              <w:t>PDF</w:t>
            </w:r>
          </w:p>
        </w:tc>
        <w:tc>
          <w:tcPr>
            <w:tcW w:w="1890" w:type="dxa"/>
            <w:tcBorders>
              <w:bottom w:val="single" w:sz="4" w:space="0" w:color="9BC6CE"/>
            </w:tcBorders>
            <w:shd w:val="clear" w:color="auto" w:fill="DAEEF3" w:themeFill="accent5" w:themeFillTint="33"/>
          </w:tcPr>
          <w:p w14:paraId="3136A918" w14:textId="7EC3A6A6" w:rsidR="001D53EC" w:rsidRDefault="001D53EC" w:rsidP="001D53EC">
            <w:pPr>
              <w:pStyle w:val="TableParagraph"/>
              <w:spacing w:line="239" w:lineRule="exact"/>
              <w:ind w:left="104" w:right="103"/>
              <w:jc w:val="center"/>
              <w:rPr>
                <w:sz w:val="20"/>
              </w:rPr>
            </w:pPr>
            <w:r>
              <w:rPr>
                <w:sz w:val="20"/>
              </w:rPr>
              <w:t>No limit</w:t>
            </w:r>
          </w:p>
        </w:tc>
        <w:tc>
          <w:tcPr>
            <w:tcW w:w="2250" w:type="dxa"/>
            <w:tcBorders>
              <w:bottom w:val="single" w:sz="4" w:space="0" w:color="9BC6CE"/>
            </w:tcBorders>
            <w:shd w:val="clear" w:color="auto" w:fill="DAEEF3" w:themeFill="accent5" w:themeFillTint="33"/>
          </w:tcPr>
          <w:p w14:paraId="1901CC2C" w14:textId="32DD3BB2" w:rsidR="001D53EC" w:rsidRDefault="001D53EC" w:rsidP="001D53EC">
            <w:pPr>
              <w:pStyle w:val="TableParagraph"/>
              <w:spacing w:line="239" w:lineRule="exact"/>
              <w:ind w:left="140" w:right="140"/>
              <w:jc w:val="center"/>
              <w:rPr>
                <w:sz w:val="20"/>
              </w:rPr>
            </w:pPr>
            <w:r>
              <w:rPr>
                <w:sz w:val="20"/>
              </w:rPr>
              <w:t>Proposal Appendix</w:t>
            </w:r>
          </w:p>
        </w:tc>
        <w:tc>
          <w:tcPr>
            <w:tcW w:w="1372" w:type="dxa"/>
            <w:tcBorders>
              <w:bottom w:val="single" w:sz="4" w:space="0" w:color="9BC6CE"/>
            </w:tcBorders>
            <w:shd w:val="clear" w:color="auto" w:fill="DAEEF3" w:themeFill="accent5" w:themeFillTint="33"/>
          </w:tcPr>
          <w:p w14:paraId="75026E47" w14:textId="74DB9C83" w:rsidR="001D53EC" w:rsidRDefault="00FF1FB7" w:rsidP="001D53EC">
            <w:pPr>
              <w:pStyle w:val="TableParagraph"/>
              <w:spacing w:line="239" w:lineRule="exact"/>
              <w:ind w:left="406" w:right="406"/>
              <w:jc w:val="center"/>
              <w:rPr>
                <w:sz w:val="20"/>
              </w:rPr>
            </w:pPr>
            <w:r>
              <w:rPr>
                <w:sz w:val="20"/>
              </w:rPr>
              <w:t>16</w:t>
            </w:r>
            <w:r w:rsidR="00742877">
              <w:rPr>
                <w:sz w:val="20"/>
              </w:rPr>
              <w:t xml:space="preserve">, </w:t>
            </w:r>
            <w:r w:rsidR="005E252D">
              <w:rPr>
                <w:sz w:val="20"/>
              </w:rPr>
              <w:t>27</w:t>
            </w:r>
          </w:p>
        </w:tc>
      </w:tr>
      <w:tr w:rsidR="001D53EC" w14:paraId="063D9D1B" w14:textId="77777777" w:rsidTr="007E6422">
        <w:trPr>
          <w:trHeight w:hRule="exact" w:val="656"/>
        </w:trPr>
        <w:tc>
          <w:tcPr>
            <w:tcW w:w="3042" w:type="dxa"/>
            <w:tcBorders>
              <w:bottom w:val="single" w:sz="4" w:space="0" w:color="9BC6CE"/>
            </w:tcBorders>
            <w:shd w:val="clear" w:color="auto" w:fill="auto"/>
          </w:tcPr>
          <w:p w14:paraId="458E53BB" w14:textId="4C373307" w:rsidR="001D53EC" w:rsidRDefault="001D53EC" w:rsidP="001D53EC">
            <w:pPr>
              <w:pStyle w:val="TableParagraph"/>
              <w:ind w:right="360"/>
              <w:rPr>
                <w:b/>
                <w:sz w:val="20"/>
              </w:rPr>
            </w:pPr>
            <w:r>
              <w:rPr>
                <w:b/>
                <w:sz w:val="20"/>
              </w:rPr>
              <w:t>Copy of IACUC Approval (if applicable)</w:t>
            </w:r>
          </w:p>
        </w:tc>
        <w:tc>
          <w:tcPr>
            <w:tcW w:w="1530" w:type="dxa"/>
            <w:tcBorders>
              <w:bottom w:val="single" w:sz="4" w:space="0" w:color="9BC6CE"/>
            </w:tcBorders>
            <w:shd w:val="clear" w:color="auto" w:fill="auto"/>
          </w:tcPr>
          <w:p w14:paraId="002F1550" w14:textId="7CAD7266" w:rsidR="001D53EC" w:rsidRDefault="001D53EC" w:rsidP="001D53EC">
            <w:pPr>
              <w:pStyle w:val="TableParagraph"/>
              <w:spacing w:line="239" w:lineRule="exact"/>
              <w:ind w:left="132" w:right="132"/>
              <w:jc w:val="center"/>
              <w:rPr>
                <w:sz w:val="20"/>
              </w:rPr>
            </w:pPr>
            <w:r>
              <w:rPr>
                <w:sz w:val="20"/>
              </w:rPr>
              <w:t>PDF</w:t>
            </w:r>
          </w:p>
        </w:tc>
        <w:tc>
          <w:tcPr>
            <w:tcW w:w="1890" w:type="dxa"/>
            <w:tcBorders>
              <w:bottom w:val="single" w:sz="4" w:space="0" w:color="9BC6CE"/>
            </w:tcBorders>
            <w:shd w:val="clear" w:color="auto" w:fill="auto"/>
          </w:tcPr>
          <w:p w14:paraId="29515284" w14:textId="250AB19C" w:rsidR="001D53EC" w:rsidRDefault="001D53EC" w:rsidP="001D53EC">
            <w:pPr>
              <w:pStyle w:val="TableParagraph"/>
              <w:spacing w:line="239" w:lineRule="exact"/>
              <w:ind w:left="104" w:right="103"/>
              <w:jc w:val="center"/>
              <w:rPr>
                <w:sz w:val="20"/>
              </w:rPr>
            </w:pPr>
            <w:r>
              <w:rPr>
                <w:sz w:val="20"/>
              </w:rPr>
              <w:t>No limit</w:t>
            </w:r>
          </w:p>
        </w:tc>
        <w:tc>
          <w:tcPr>
            <w:tcW w:w="2250" w:type="dxa"/>
            <w:tcBorders>
              <w:bottom w:val="single" w:sz="4" w:space="0" w:color="9BC6CE"/>
            </w:tcBorders>
            <w:shd w:val="clear" w:color="auto" w:fill="auto"/>
          </w:tcPr>
          <w:p w14:paraId="2FD74B20" w14:textId="264C7F92" w:rsidR="001D53EC" w:rsidRDefault="001D53EC" w:rsidP="001D53EC">
            <w:pPr>
              <w:pStyle w:val="TableParagraph"/>
              <w:spacing w:line="239" w:lineRule="exact"/>
              <w:ind w:left="140" w:right="140"/>
              <w:jc w:val="center"/>
              <w:rPr>
                <w:sz w:val="20"/>
              </w:rPr>
            </w:pPr>
            <w:r>
              <w:rPr>
                <w:sz w:val="20"/>
              </w:rPr>
              <w:t>Proposal Appendix</w:t>
            </w:r>
          </w:p>
        </w:tc>
        <w:tc>
          <w:tcPr>
            <w:tcW w:w="1372" w:type="dxa"/>
            <w:tcBorders>
              <w:bottom w:val="single" w:sz="4" w:space="0" w:color="9BC6CE"/>
            </w:tcBorders>
            <w:shd w:val="clear" w:color="auto" w:fill="auto"/>
          </w:tcPr>
          <w:p w14:paraId="7169E330" w14:textId="4AF33FE5" w:rsidR="001D53EC" w:rsidRDefault="00FF1FB7" w:rsidP="001D53EC">
            <w:pPr>
              <w:pStyle w:val="TableParagraph"/>
              <w:spacing w:line="239" w:lineRule="exact"/>
              <w:ind w:left="406" w:right="406"/>
              <w:jc w:val="center"/>
              <w:rPr>
                <w:sz w:val="20"/>
              </w:rPr>
            </w:pPr>
            <w:r>
              <w:rPr>
                <w:sz w:val="20"/>
              </w:rPr>
              <w:t>16</w:t>
            </w:r>
          </w:p>
        </w:tc>
      </w:tr>
      <w:tr w:rsidR="001D53EC" w14:paraId="16BEF9FA" w14:textId="77777777" w:rsidTr="007E6422">
        <w:trPr>
          <w:trHeight w:hRule="exact" w:val="745"/>
        </w:trPr>
        <w:tc>
          <w:tcPr>
            <w:tcW w:w="3042" w:type="dxa"/>
            <w:tcBorders>
              <w:bottom w:val="single" w:sz="4" w:space="0" w:color="9BC6CE"/>
            </w:tcBorders>
            <w:shd w:val="clear" w:color="auto" w:fill="DAEEF3" w:themeFill="accent5" w:themeFillTint="33"/>
          </w:tcPr>
          <w:p w14:paraId="5AD1DF42" w14:textId="1AF31F9B" w:rsidR="001D53EC" w:rsidRDefault="001D53EC" w:rsidP="001D53EC">
            <w:pPr>
              <w:pStyle w:val="TableParagraph"/>
              <w:ind w:right="360"/>
              <w:rPr>
                <w:b/>
                <w:sz w:val="20"/>
              </w:rPr>
            </w:pPr>
            <w:r w:rsidRPr="009D3DC8">
              <w:rPr>
                <w:b/>
                <w:sz w:val="20"/>
              </w:rPr>
              <w:t>Vertebrate Animal and Higher Order Cephalopod Section (VACS) (if applicable)</w:t>
            </w:r>
          </w:p>
        </w:tc>
        <w:tc>
          <w:tcPr>
            <w:tcW w:w="1530" w:type="dxa"/>
            <w:tcBorders>
              <w:bottom w:val="single" w:sz="4" w:space="0" w:color="9BC6CE"/>
            </w:tcBorders>
            <w:shd w:val="clear" w:color="auto" w:fill="DAEEF3" w:themeFill="accent5" w:themeFillTint="33"/>
          </w:tcPr>
          <w:p w14:paraId="406ECCF4" w14:textId="05E8ACC4" w:rsidR="001D53EC" w:rsidRDefault="001D53EC" w:rsidP="001D53EC">
            <w:pPr>
              <w:pStyle w:val="TableParagraph"/>
              <w:ind w:left="131" w:right="132"/>
              <w:jc w:val="center"/>
              <w:rPr>
                <w:sz w:val="20"/>
              </w:rPr>
            </w:pPr>
            <w:r>
              <w:rPr>
                <w:sz w:val="20"/>
              </w:rPr>
              <w:t>PDF</w:t>
            </w:r>
          </w:p>
        </w:tc>
        <w:tc>
          <w:tcPr>
            <w:tcW w:w="1890" w:type="dxa"/>
            <w:tcBorders>
              <w:bottom w:val="single" w:sz="4" w:space="0" w:color="9BC6CE"/>
            </w:tcBorders>
            <w:shd w:val="clear" w:color="auto" w:fill="DAEEF3" w:themeFill="accent5" w:themeFillTint="33"/>
          </w:tcPr>
          <w:p w14:paraId="75B98EA5" w14:textId="2301A7E5" w:rsidR="001D53EC" w:rsidRDefault="001D53EC" w:rsidP="001D53EC">
            <w:pPr>
              <w:pStyle w:val="TableParagraph"/>
              <w:ind w:left="104" w:right="103"/>
              <w:jc w:val="center"/>
              <w:rPr>
                <w:sz w:val="20"/>
              </w:rPr>
            </w:pPr>
            <w:r>
              <w:rPr>
                <w:sz w:val="20"/>
              </w:rPr>
              <w:t>No limit</w:t>
            </w:r>
          </w:p>
        </w:tc>
        <w:tc>
          <w:tcPr>
            <w:tcW w:w="2250" w:type="dxa"/>
            <w:tcBorders>
              <w:bottom w:val="single" w:sz="4" w:space="0" w:color="9BC6CE"/>
            </w:tcBorders>
            <w:shd w:val="clear" w:color="auto" w:fill="DAEEF3" w:themeFill="accent5" w:themeFillTint="33"/>
          </w:tcPr>
          <w:p w14:paraId="6AA24042" w14:textId="7165C464" w:rsidR="001D53EC" w:rsidRDefault="001D53EC" w:rsidP="001D53EC">
            <w:pPr>
              <w:pStyle w:val="TableParagraph"/>
              <w:ind w:left="140" w:right="143"/>
              <w:jc w:val="center"/>
              <w:rPr>
                <w:sz w:val="20"/>
              </w:rPr>
            </w:pPr>
            <w:r>
              <w:rPr>
                <w:sz w:val="20"/>
              </w:rPr>
              <w:t>Proposal Appendix</w:t>
            </w:r>
          </w:p>
        </w:tc>
        <w:tc>
          <w:tcPr>
            <w:tcW w:w="1372" w:type="dxa"/>
            <w:tcBorders>
              <w:bottom w:val="single" w:sz="4" w:space="0" w:color="9BC6CE"/>
            </w:tcBorders>
            <w:shd w:val="clear" w:color="auto" w:fill="DAEEF3" w:themeFill="accent5" w:themeFillTint="33"/>
          </w:tcPr>
          <w:p w14:paraId="6D88089A" w14:textId="48F81A66" w:rsidR="001D53EC" w:rsidRDefault="00635073" w:rsidP="001D53EC">
            <w:pPr>
              <w:pStyle w:val="TableParagraph"/>
              <w:ind w:left="406" w:right="406"/>
              <w:jc w:val="center"/>
              <w:rPr>
                <w:sz w:val="20"/>
              </w:rPr>
            </w:pPr>
            <w:r>
              <w:rPr>
                <w:sz w:val="20"/>
              </w:rPr>
              <w:t>16</w:t>
            </w:r>
          </w:p>
        </w:tc>
      </w:tr>
      <w:tr w:rsidR="001D53EC" w14:paraId="4FA9A65D" w14:textId="77777777" w:rsidTr="007E6422">
        <w:trPr>
          <w:trHeight w:hRule="exact" w:val="521"/>
        </w:trPr>
        <w:tc>
          <w:tcPr>
            <w:tcW w:w="3042" w:type="dxa"/>
            <w:tcBorders>
              <w:bottom w:val="single" w:sz="4" w:space="0" w:color="9BC6CE"/>
            </w:tcBorders>
            <w:shd w:val="clear" w:color="auto" w:fill="auto"/>
          </w:tcPr>
          <w:p w14:paraId="2D2B8AA6" w14:textId="3DE3CA9C" w:rsidR="001D53EC" w:rsidRDefault="001D53EC" w:rsidP="001D53EC">
            <w:pPr>
              <w:pStyle w:val="TableParagraph"/>
              <w:ind w:right="360"/>
              <w:rPr>
                <w:b/>
                <w:sz w:val="20"/>
              </w:rPr>
            </w:pPr>
            <w:r>
              <w:rPr>
                <w:b/>
                <w:sz w:val="20"/>
              </w:rPr>
              <w:t>PI Profile and Certifications</w:t>
            </w:r>
          </w:p>
        </w:tc>
        <w:tc>
          <w:tcPr>
            <w:tcW w:w="1530" w:type="dxa"/>
            <w:tcBorders>
              <w:bottom w:val="single" w:sz="4" w:space="0" w:color="9BC6CE"/>
            </w:tcBorders>
            <w:shd w:val="clear" w:color="auto" w:fill="auto"/>
          </w:tcPr>
          <w:p w14:paraId="7A72D34D" w14:textId="77777777" w:rsidR="001D53EC" w:rsidRDefault="001D53EC" w:rsidP="001D53EC">
            <w:pPr>
              <w:pStyle w:val="TableParagraph"/>
              <w:ind w:left="131" w:right="132"/>
              <w:jc w:val="center"/>
              <w:rPr>
                <w:sz w:val="20"/>
              </w:rPr>
            </w:pPr>
            <w:r>
              <w:rPr>
                <w:sz w:val="20"/>
              </w:rPr>
              <w:t>PDF form</w:t>
            </w:r>
          </w:p>
        </w:tc>
        <w:tc>
          <w:tcPr>
            <w:tcW w:w="1890" w:type="dxa"/>
            <w:tcBorders>
              <w:bottom w:val="single" w:sz="4" w:space="0" w:color="9BC6CE"/>
            </w:tcBorders>
            <w:shd w:val="clear" w:color="auto" w:fill="auto"/>
          </w:tcPr>
          <w:p w14:paraId="22211860" w14:textId="77777777" w:rsidR="001D53EC" w:rsidRDefault="001D53EC" w:rsidP="001D53EC">
            <w:pPr>
              <w:pStyle w:val="TableParagraph"/>
              <w:ind w:left="104" w:right="103"/>
              <w:jc w:val="center"/>
              <w:rPr>
                <w:sz w:val="20"/>
              </w:rPr>
            </w:pPr>
            <w:r>
              <w:rPr>
                <w:sz w:val="20"/>
              </w:rPr>
              <w:t>No limit</w:t>
            </w:r>
          </w:p>
        </w:tc>
        <w:tc>
          <w:tcPr>
            <w:tcW w:w="2250" w:type="dxa"/>
            <w:tcBorders>
              <w:bottom w:val="single" w:sz="4" w:space="0" w:color="9BC6CE"/>
            </w:tcBorders>
            <w:shd w:val="clear" w:color="auto" w:fill="auto"/>
          </w:tcPr>
          <w:p w14:paraId="6AB0E7D3" w14:textId="258BC393" w:rsidR="001D53EC" w:rsidRDefault="001D53EC" w:rsidP="001D53EC">
            <w:pPr>
              <w:pStyle w:val="TableParagraph"/>
              <w:ind w:left="140" w:right="143"/>
              <w:jc w:val="center"/>
              <w:rPr>
                <w:sz w:val="20"/>
              </w:rPr>
            </w:pPr>
            <w:bookmarkStart w:id="94" w:name="_Hlk58923568"/>
            <w:r>
              <w:rPr>
                <w:sz w:val="20"/>
              </w:rPr>
              <w:t>Attach form to submission</w:t>
            </w:r>
            <w:bookmarkEnd w:id="94"/>
          </w:p>
        </w:tc>
        <w:tc>
          <w:tcPr>
            <w:tcW w:w="1372" w:type="dxa"/>
            <w:tcBorders>
              <w:bottom w:val="single" w:sz="4" w:space="0" w:color="9BC6CE"/>
            </w:tcBorders>
            <w:shd w:val="clear" w:color="auto" w:fill="auto"/>
          </w:tcPr>
          <w:p w14:paraId="1FBA7866" w14:textId="1880E702" w:rsidR="001D53EC" w:rsidRDefault="00635073" w:rsidP="001D53EC">
            <w:pPr>
              <w:pStyle w:val="TableParagraph"/>
              <w:ind w:left="406" w:right="406"/>
              <w:jc w:val="center"/>
              <w:rPr>
                <w:sz w:val="20"/>
              </w:rPr>
            </w:pPr>
            <w:r>
              <w:rPr>
                <w:sz w:val="20"/>
              </w:rPr>
              <w:t>16</w:t>
            </w:r>
          </w:p>
        </w:tc>
      </w:tr>
      <w:tr w:rsidR="001D53EC" w14:paraId="5D247D8F" w14:textId="77777777" w:rsidTr="007E6422">
        <w:trPr>
          <w:trHeight w:hRule="exact" w:val="647"/>
        </w:trPr>
        <w:tc>
          <w:tcPr>
            <w:tcW w:w="3042" w:type="dxa"/>
            <w:tcBorders>
              <w:bottom w:val="single" w:sz="4" w:space="0" w:color="9BC6CE"/>
            </w:tcBorders>
            <w:shd w:val="clear" w:color="auto" w:fill="DAEEF3" w:themeFill="accent5" w:themeFillTint="33"/>
          </w:tcPr>
          <w:p w14:paraId="62CE624C" w14:textId="10D99C52" w:rsidR="001D53EC" w:rsidRDefault="001D53EC" w:rsidP="001D53EC">
            <w:pPr>
              <w:pStyle w:val="TableParagraph"/>
              <w:ind w:right="360"/>
              <w:rPr>
                <w:b/>
                <w:sz w:val="20"/>
              </w:rPr>
            </w:pPr>
            <w:r>
              <w:rPr>
                <w:b/>
                <w:sz w:val="20"/>
              </w:rPr>
              <w:t>SAM.gov Registration (if applicable)</w:t>
            </w:r>
          </w:p>
        </w:tc>
        <w:tc>
          <w:tcPr>
            <w:tcW w:w="1530" w:type="dxa"/>
            <w:tcBorders>
              <w:bottom w:val="single" w:sz="4" w:space="0" w:color="9BC6CE"/>
            </w:tcBorders>
            <w:shd w:val="clear" w:color="auto" w:fill="DAEEF3" w:themeFill="accent5" w:themeFillTint="33"/>
          </w:tcPr>
          <w:p w14:paraId="229DE8E9" w14:textId="170F5DFE" w:rsidR="001D53EC" w:rsidRDefault="001D53EC" w:rsidP="001D53EC">
            <w:pPr>
              <w:pStyle w:val="TableParagraph"/>
              <w:spacing w:line="244" w:lineRule="exact"/>
              <w:ind w:left="132" w:right="132"/>
              <w:jc w:val="center"/>
              <w:rPr>
                <w:sz w:val="20"/>
              </w:rPr>
            </w:pPr>
            <w:r>
              <w:rPr>
                <w:sz w:val="20"/>
              </w:rPr>
              <w:t>PDF</w:t>
            </w:r>
          </w:p>
        </w:tc>
        <w:tc>
          <w:tcPr>
            <w:tcW w:w="1890" w:type="dxa"/>
            <w:tcBorders>
              <w:bottom w:val="single" w:sz="4" w:space="0" w:color="9BC6CE"/>
            </w:tcBorders>
            <w:shd w:val="clear" w:color="auto" w:fill="DAEEF3" w:themeFill="accent5" w:themeFillTint="33"/>
          </w:tcPr>
          <w:p w14:paraId="1EFCEA52" w14:textId="5DCCAF17" w:rsidR="001D53EC" w:rsidRDefault="001D53EC" w:rsidP="001D53EC">
            <w:pPr>
              <w:pStyle w:val="TableParagraph"/>
              <w:spacing w:line="244" w:lineRule="exact"/>
              <w:ind w:left="104" w:right="103"/>
              <w:jc w:val="center"/>
              <w:rPr>
                <w:sz w:val="20"/>
              </w:rPr>
            </w:pPr>
            <w:r>
              <w:rPr>
                <w:sz w:val="20"/>
              </w:rPr>
              <w:t>No limit</w:t>
            </w:r>
          </w:p>
        </w:tc>
        <w:tc>
          <w:tcPr>
            <w:tcW w:w="2250" w:type="dxa"/>
            <w:tcBorders>
              <w:bottom w:val="single" w:sz="4" w:space="0" w:color="9BC6CE"/>
            </w:tcBorders>
            <w:shd w:val="clear" w:color="auto" w:fill="DAEEF3" w:themeFill="accent5" w:themeFillTint="33"/>
          </w:tcPr>
          <w:p w14:paraId="67B5FDB0" w14:textId="0558AD4D" w:rsidR="001D53EC" w:rsidRDefault="001D53EC" w:rsidP="001D53EC">
            <w:pPr>
              <w:pStyle w:val="TableParagraph"/>
              <w:spacing w:line="244" w:lineRule="exact"/>
              <w:ind w:left="140" w:right="140"/>
              <w:jc w:val="center"/>
              <w:rPr>
                <w:sz w:val="20"/>
              </w:rPr>
            </w:pPr>
            <w:r>
              <w:rPr>
                <w:sz w:val="20"/>
              </w:rPr>
              <w:t>Proposal Appendix</w:t>
            </w:r>
          </w:p>
        </w:tc>
        <w:tc>
          <w:tcPr>
            <w:tcW w:w="1372" w:type="dxa"/>
            <w:tcBorders>
              <w:bottom w:val="single" w:sz="4" w:space="0" w:color="9BC6CE"/>
            </w:tcBorders>
            <w:shd w:val="clear" w:color="auto" w:fill="DAEEF3" w:themeFill="accent5" w:themeFillTint="33"/>
          </w:tcPr>
          <w:p w14:paraId="4BD24817" w14:textId="787E13AF" w:rsidR="001D53EC" w:rsidRDefault="00D46AD3" w:rsidP="001D53EC">
            <w:pPr>
              <w:pStyle w:val="TableParagraph"/>
              <w:spacing w:line="244" w:lineRule="exact"/>
              <w:ind w:left="407" w:right="406"/>
              <w:jc w:val="center"/>
              <w:rPr>
                <w:sz w:val="20"/>
              </w:rPr>
            </w:pPr>
            <w:r>
              <w:rPr>
                <w:sz w:val="20"/>
              </w:rPr>
              <w:t>17</w:t>
            </w:r>
          </w:p>
        </w:tc>
      </w:tr>
      <w:tr w:rsidR="001D53EC" w14:paraId="4395D395" w14:textId="77777777" w:rsidTr="007E6422">
        <w:trPr>
          <w:trHeight w:hRule="exact" w:val="656"/>
        </w:trPr>
        <w:tc>
          <w:tcPr>
            <w:tcW w:w="3042" w:type="dxa"/>
            <w:tcBorders>
              <w:bottom w:val="single" w:sz="4" w:space="0" w:color="9BC6CE"/>
            </w:tcBorders>
            <w:shd w:val="clear" w:color="auto" w:fill="auto"/>
          </w:tcPr>
          <w:p w14:paraId="4A813882" w14:textId="3466A4C7" w:rsidR="001D53EC" w:rsidRDefault="001D53EC" w:rsidP="001D53EC">
            <w:pPr>
              <w:pStyle w:val="TableParagraph"/>
              <w:ind w:right="348"/>
              <w:rPr>
                <w:b/>
                <w:sz w:val="20"/>
              </w:rPr>
            </w:pPr>
            <w:r>
              <w:rPr>
                <w:b/>
                <w:sz w:val="20"/>
              </w:rPr>
              <w:t xml:space="preserve">Co-PI Profile and Certifications (if applicable) </w:t>
            </w:r>
          </w:p>
        </w:tc>
        <w:tc>
          <w:tcPr>
            <w:tcW w:w="1530" w:type="dxa"/>
            <w:tcBorders>
              <w:bottom w:val="single" w:sz="4" w:space="0" w:color="9BC6CE"/>
            </w:tcBorders>
            <w:shd w:val="clear" w:color="auto" w:fill="auto"/>
          </w:tcPr>
          <w:p w14:paraId="5A61BAED" w14:textId="5C7C36F6" w:rsidR="001D53EC" w:rsidRDefault="001D53EC" w:rsidP="001D53EC">
            <w:pPr>
              <w:pStyle w:val="TableParagraph"/>
              <w:spacing w:line="244" w:lineRule="exact"/>
              <w:ind w:left="132" w:right="132"/>
              <w:jc w:val="center"/>
              <w:rPr>
                <w:sz w:val="20"/>
              </w:rPr>
            </w:pPr>
            <w:r>
              <w:rPr>
                <w:sz w:val="20"/>
              </w:rPr>
              <w:t>PDF form</w:t>
            </w:r>
          </w:p>
        </w:tc>
        <w:tc>
          <w:tcPr>
            <w:tcW w:w="1890" w:type="dxa"/>
            <w:tcBorders>
              <w:bottom w:val="single" w:sz="4" w:space="0" w:color="9BC6CE"/>
            </w:tcBorders>
            <w:shd w:val="clear" w:color="auto" w:fill="auto"/>
          </w:tcPr>
          <w:p w14:paraId="724CFEEB" w14:textId="24556791" w:rsidR="001D53EC" w:rsidRDefault="001D53EC" w:rsidP="001D53EC">
            <w:pPr>
              <w:pStyle w:val="TableParagraph"/>
              <w:spacing w:line="244" w:lineRule="exact"/>
              <w:ind w:left="104" w:right="103"/>
              <w:jc w:val="center"/>
              <w:rPr>
                <w:sz w:val="20"/>
              </w:rPr>
            </w:pPr>
            <w:r>
              <w:rPr>
                <w:sz w:val="20"/>
              </w:rPr>
              <w:t>No limit</w:t>
            </w:r>
          </w:p>
        </w:tc>
        <w:tc>
          <w:tcPr>
            <w:tcW w:w="2250" w:type="dxa"/>
            <w:tcBorders>
              <w:bottom w:val="single" w:sz="4" w:space="0" w:color="9BC6CE"/>
            </w:tcBorders>
            <w:shd w:val="clear" w:color="auto" w:fill="auto"/>
          </w:tcPr>
          <w:p w14:paraId="0EDC81FF" w14:textId="0D4F2EEE" w:rsidR="001D53EC" w:rsidRDefault="001D53EC" w:rsidP="001D53EC">
            <w:pPr>
              <w:pStyle w:val="TableParagraph"/>
              <w:spacing w:line="244" w:lineRule="exact"/>
              <w:ind w:left="140" w:right="140"/>
              <w:jc w:val="center"/>
              <w:rPr>
                <w:sz w:val="20"/>
              </w:rPr>
            </w:pPr>
            <w:r>
              <w:rPr>
                <w:sz w:val="20"/>
              </w:rPr>
              <w:t>Attach form to submission</w:t>
            </w:r>
          </w:p>
        </w:tc>
        <w:tc>
          <w:tcPr>
            <w:tcW w:w="1372" w:type="dxa"/>
            <w:tcBorders>
              <w:bottom w:val="single" w:sz="4" w:space="0" w:color="9BC6CE"/>
            </w:tcBorders>
            <w:shd w:val="clear" w:color="auto" w:fill="auto"/>
          </w:tcPr>
          <w:p w14:paraId="3C73DA98" w14:textId="7518E9B7" w:rsidR="001D53EC" w:rsidRDefault="00D46AD3" w:rsidP="001D53EC">
            <w:pPr>
              <w:pStyle w:val="TableParagraph"/>
              <w:spacing w:line="244" w:lineRule="exact"/>
              <w:ind w:left="407" w:right="406"/>
              <w:jc w:val="center"/>
              <w:rPr>
                <w:sz w:val="20"/>
              </w:rPr>
            </w:pPr>
            <w:r>
              <w:rPr>
                <w:sz w:val="20"/>
              </w:rPr>
              <w:t>17</w:t>
            </w:r>
          </w:p>
        </w:tc>
      </w:tr>
      <w:tr w:rsidR="001D53EC" w14:paraId="3019C698" w14:textId="77777777" w:rsidTr="007E6422">
        <w:trPr>
          <w:trHeight w:hRule="exact" w:val="629"/>
        </w:trPr>
        <w:tc>
          <w:tcPr>
            <w:tcW w:w="3042" w:type="dxa"/>
            <w:tcBorders>
              <w:bottom w:val="single" w:sz="4" w:space="0" w:color="9BC6CE"/>
            </w:tcBorders>
            <w:shd w:val="clear" w:color="auto" w:fill="DAEEF3" w:themeFill="accent5" w:themeFillTint="33"/>
          </w:tcPr>
          <w:p w14:paraId="16A6037F" w14:textId="52A09EC9" w:rsidR="001D53EC" w:rsidRDefault="001D53EC" w:rsidP="001D53EC">
            <w:pPr>
              <w:pStyle w:val="TableParagraph"/>
              <w:ind w:right="348"/>
              <w:rPr>
                <w:b/>
                <w:sz w:val="20"/>
              </w:rPr>
            </w:pPr>
            <w:r>
              <w:rPr>
                <w:b/>
                <w:sz w:val="20"/>
              </w:rPr>
              <w:t>Preliminary Experiment Requirements Document</w:t>
            </w:r>
          </w:p>
        </w:tc>
        <w:tc>
          <w:tcPr>
            <w:tcW w:w="1530" w:type="dxa"/>
            <w:tcBorders>
              <w:bottom w:val="single" w:sz="4" w:space="0" w:color="9BC6CE"/>
            </w:tcBorders>
            <w:shd w:val="clear" w:color="auto" w:fill="DAEEF3" w:themeFill="accent5" w:themeFillTint="33"/>
          </w:tcPr>
          <w:p w14:paraId="79E0EBEF" w14:textId="330DFC11" w:rsidR="001D53EC" w:rsidRDefault="001D53EC" w:rsidP="001D53EC">
            <w:pPr>
              <w:pStyle w:val="TableParagraph"/>
              <w:spacing w:line="244" w:lineRule="exact"/>
              <w:ind w:left="132" w:right="132"/>
              <w:jc w:val="center"/>
              <w:rPr>
                <w:sz w:val="20"/>
              </w:rPr>
            </w:pPr>
            <w:r>
              <w:rPr>
                <w:sz w:val="20"/>
              </w:rPr>
              <w:t>PDF</w:t>
            </w:r>
          </w:p>
        </w:tc>
        <w:tc>
          <w:tcPr>
            <w:tcW w:w="1890" w:type="dxa"/>
            <w:tcBorders>
              <w:bottom w:val="single" w:sz="4" w:space="0" w:color="9BC6CE"/>
            </w:tcBorders>
            <w:shd w:val="clear" w:color="auto" w:fill="DAEEF3" w:themeFill="accent5" w:themeFillTint="33"/>
          </w:tcPr>
          <w:p w14:paraId="44C836FF" w14:textId="247D2463" w:rsidR="001D53EC" w:rsidRDefault="001D53EC" w:rsidP="001D53EC">
            <w:pPr>
              <w:pStyle w:val="TableParagraph"/>
              <w:spacing w:line="244" w:lineRule="exact"/>
              <w:ind w:left="104" w:right="103"/>
              <w:jc w:val="center"/>
              <w:rPr>
                <w:sz w:val="20"/>
              </w:rPr>
            </w:pPr>
            <w:r>
              <w:rPr>
                <w:sz w:val="20"/>
              </w:rPr>
              <w:t>No limit</w:t>
            </w:r>
          </w:p>
        </w:tc>
        <w:tc>
          <w:tcPr>
            <w:tcW w:w="2250" w:type="dxa"/>
            <w:tcBorders>
              <w:bottom w:val="single" w:sz="4" w:space="0" w:color="9BC6CE"/>
            </w:tcBorders>
            <w:shd w:val="clear" w:color="auto" w:fill="DAEEF3" w:themeFill="accent5" w:themeFillTint="33"/>
          </w:tcPr>
          <w:p w14:paraId="4FF2A230" w14:textId="741B1DC0" w:rsidR="001D53EC" w:rsidRDefault="001D53EC" w:rsidP="001D53EC">
            <w:pPr>
              <w:pStyle w:val="TableParagraph"/>
              <w:spacing w:line="244" w:lineRule="exact"/>
              <w:ind w:left="140" w:right="140"/>
              <w:jc w:val="center"/>
              <w:rPr>
                <w:sz w:val="20"/>
              </w:rPr>
            </w:pPr>
            <w:r>
              <w:rPr>
                <w:sz w:val="20"/>
              </w:rPr>
              <w:t>Proposal Appendix</w:t>
            </w:r>
          </w:p>
        </w:tc>
        <w:tc>
          <w:tcPr>
            <w:tcW w:w="1372" w:type="dxa"/>
            <w:tcBorders>
              <w:bottom w:val="single" w:sz="4" w:space="0" w:color="9BC6CE"/>
            </w:tcBorders>
            <w:shd w:val="clear" w:color="auto" w:fill="DAEEF3" w:themeFill="accent5" w:themeFillTint="33"/>
          </w:tcPr>
          <w:p w14:paraId="2A44E534" w14:textId="3364BCF7" w:rsidR="001D53EC" w:rsidRDefault="00635073" w:rsidP="001D53EC">
            <w:pPr>
              <w:pStyle w:val="TableParagraph"/>
              <w:spacing w:line="244" w:lineRule="exact"/>
              <w:ind w:left="407" w:right="406"/>
              <w:jc w:val="center"/>
              <w:rPr>
                <w:sz w:val="20"/>
              </w:rPr>
            </w:pPr>
            <w:r>
              <w:rPr>
                <w:sz w:val="20"/>
              </w:rPr>
              <w:t xml:space="preserve">13, </w:t>
            </w:r>
            <w:r w:rsidR="00D46AD3">
              <w:rPr>
                <w:sz w:val="20"/>
              </w:rPr>
              <w:t>25</w:t>
            </w:r>
          </w:p>
        </w:tc>
      </w:tr>
      <w:tr w:rsidR="001D53EC" w14:paraId="4BC8384E" w14:textId="77777777" w:rsidTr="007E6422">
        <w:trPr>
          <w:trHeight w:hRule="exact" w:val="495"/>
        </w:trPr>
        <w:tc>
          <w:tcPr>
            <w:tcW w:w="3042" w:type="dxa"/>
            <w:tcBorders>
              <w:bottom w:val="single" w:sz="4" w:space="0" w:color="9BC6CE"/>
            </w:tcBorders>
            <w:shd w:val="clear" w:color="auto" w:fill="auto"/>
          </w:tcPr>
          <w:p w14:paraId="67E492BA" w14:textId="7760F26C" w:rsidR="001D53EC" w:rsidRDefault="001D53EC" w:rsidP="001D53EC">
            <w:pPr>
              <w:pStyle w:val="TableParagraph"/>
              <w:spacing w:before="3" w:line="235" w:lineRule="auto"/>
              <w:ind w:right="286"/>
              <w:rPr>
                <w:b/>
                <w:sz w:val="20"/>
              </w:rPr>
            </w:pPr>
            <w:r>
              <w:rPr>
                <w:b/>
                <w:sz w:val="20"/>
              </w:rPr>
              <w:t>Letters of Support, Letters of Reference (optional)</w:t>
            </w:r>
          </w:p>
        </w:tc>
        <w:tc>
          <w:tcPr>
            <w:tcW w:w="1530" w:type="dxa"/>
            <w:tcBorders>
              <w:bottom w:val="single" w:sz="4" w:space="0" w:color="9BC6CE"/>
            </w:tcBorders>
            <w:shd w:val="clear" w:color="auto" w:fill="auto"/>
          </w:tcPr>
          <w:p w14:paraId="46DDDDC9" w14:textId="22325533" w:rsidR="001D53EC" w:rsidRDefault="001D53EC" w:rsidP="001D53EC">
            <w:pPr>
              <w:pStyle w:val="TableParagraph"/>
              <w:spacing w:line="244" w:lineRule="exact"/>
              <w:ind w:left="132" w:right="132"/>
              <w:jc w:val="center"/>
              <w:rPr>
                <w:sz w:val="20"/>
              </w:rPr>
            </w:pPr>
            <w:r>
              <w:rPr>
                <w:sz w:val="20"/>
              </w:rPr>
              <w:t>PDF</w:t>
            </w:r>
          </w:p>
        </w:tc>
        <w:tc>
          <w:tcPr>
            <w:tcW w:w="1890" w:type="dxa"/>
            <w:tcBorders>
              <w:bottom w:val="single" w:sz="4" w:space="0" w:color="9BC6CE"/>
            </w:tcBorders>
            <w:shd w:val="clear" w:color="auto" w:fill="auto"/>
          </w:tcPr>
          <w:p w14:paraId="4892374B" w14:textId="66DD2978" w:rsidR="001D53EC" w:rsidRDefault="001D53EC" w:rsidP="001D53EC">
            <w:pPr>
              <w:pStyle w:val="TableParagraph"/>
              <w:spacing w:line="244" w:lineRule="exact"/>
              <w:ind w:left="104" w:right="104"/>
              <w:jc w:val="center"/>
              <w:rPr>
                <w:sz w:val="20"/>
              </w:rPr>
            </w:pPr>
            <w:r>
              <w:rPr>
                <w:sz w:val="20"/>
              </w:rPr>
              <w:t>No limit</w:t>
            </w:r>
          </w:p>
        </w:tc>
        <w:tc>
          <w:tcPr>
            <w:tcW w:w="2250" w:type="dxa"/>
            <w:tcBorders>
              <w:bottom w:val="single" w:sz="4" w:space="0" w:color="9BC6CE"/>
            </w:tcBorders>
            <w:shd w:val="clear" w:color="auto" w:fill="auto"/>
          </w:tcPr>
          <w:p w14:paraId="2C6018D5" w14:textId="2D6E2841" w:rsidR="001D53EC" w:rsidRDefault="001D53EC" w:rsidP="001D53EC">
            <w:pPr>
              <w:pStyle w:val="TableParagraph"/>
              <w:spacing w:line="244" w:lineRule="exact"/>
              <w:ind w:left="140" w:right="139"/>
              <w:jc w:val="center"/>
              <w:rPr>
                <w:sz w:val="20"/>
              </w:rPr>
            </w:pPr>
            <w:r>
              <w:rPr>
                <w:sz w:val="20"/>
              </w:rPr>
              <w:t>Proposal Appendix</w:t>
            </w:r>
          </w:p>
        </w:tc>
        <w:tc>
          <w:tcPr>
            <w:tcW w:w="1372" w:type="dxa"/>
            <w:tcBorders>
              <w:bottom w:val="single" w:sz="4" w:space="0" w:color="9BC6CE"/>
            </w:tcBorders>
            <w:shd w:val="clear" w:color="auto" w:fill="auto"/>
          </w:tcPr>
          <w:p w14:paraId="7DA55C05" w14:textId="59341AB8" w:rsidR="001D53EC" w:rsidRDefault="00D46AD3" w:rsidP="001D53EC">
            <w:pPr>
              <w:pStyle w:val="TableParagraph"/>
              <w:spacing w:line="244" w:lineRule="exact"/>
              <w:ind w:left="406" w:right="406"/>
              <w:jc w:val="center"/>
              <w:rPr>
                <w:sz w:val="20"/>
              </w:rPr>
            </w:pPr>
            <w:r>
              <w:rPr>
                <w:sz w:val="20"/>
              </w:rPr>
              <w:t>17</w:t>
            </w:r>
          </w:p>
        </w:tc>
      </w:tr>
      <w:tr w:rsidR="001D53EC" w14:paraId="75E1DBCE" w14:textId="77777777" w:rsidTr="007E6422">
        <w:trPr>
          <w:trHeight w:hRule="exact" w:val="674"/>
        </w:trPr>
        <w:tc>
          <w:tcPr>
            <w:tcW w:w="3042" w:type="dxa"/>
            <w:tcBorders>
              <w:bottom w:val="single" w:sz="4" w:space="0" w:color="9BC6CE"/>
            </w:tcBorders>
            <w:shd w:val="clear" w:color="auto" w:fill="DAEEF3" w:themeFill="accent5" w:themeFillTint="33"/>
          </w:tcPr>
          <w:p w14:paraId="60FECD4D" w14:textId="0B707CD8" w:rsidR="001D53EC" w:rsidRDefault="001D53EC" w:rsidP="001D53EC">
            <w:pPr>
              <w:pStyle w:val="TableParagraph"/>
              <w:ind w:right="208"/>
              <w:rPr>
                <w:b/>
                <w:sz w:val="20"/>
              </w:rPr>
            </w:pPr>
            <w:r>
              <w:rPr>
                <w:b/>
                <w:sz w:val="20"/>
              </w:rPr>
              <w:t>Iterative Research Multiple Flight Questionnaire (optional)</w:t>
            </w:r>
          </w:p>
        </w:tc>
        <w:tc>
          <w:tcPr>
            <w:tcW w:w="1530" w:type="dxa"/>
            <w:tcBorders>
              <w:bottom w:val="single" w:sz="4" w:space="0" w:color="9BC6CE"/>
            </w:tcBorders>
            <w:shd w:val="clear" w:color="auto" w:fill="DAEEF3" w:themeFill="accent5" w:themeFillTint="33"/>
          </w:tcPr>
          <w:p w14:paraId="2A16EEF2" w14:textId="7572134D" w:rsidR="001D53EC" w:rsidRDefault="001D53EC" w:rsidP="001D53EC">
            <w:pPr>
              <w:pStyle w:val="TableParagraph"/>
              <w:spacing w:line="244" w:lineRule="exact"/>
              <w:ind w:left="132" w:right="132"/>
              <w:jc w:val="center"/>
              <w:rPr>
                <w:sz w:val="20"/>
              </w:rPr>
            </w:pPr>
            <w:r>
              <w:rPr>
                <w:sz w:val="20"/>
              </w:rPr>
              <w:t>PDF</w:t>
            </w:r>
          </w:p>
        </w:tc>
        <w:tc>
          <w:tcPr>
            <w:tcW w:w="1890" w:type="dxa"/>
            <w:tcBorders>
              <w:bottom w:val="single" w:sz="4" w:space="0" w:color="9BC6CE"/>
            </w:tcBorders>
            <w:shd w:val="clear" w:color="auto" w:fill="DAEEF3" w:themeFill="accent5" w:themeFillTint="33"/>
          </w:tcPr>
          <w:p w14:paraId="4CD989F0" w14:textId="345B70F4" w:rsidR="001D53EC" w:rsidRDefault="001D53EC" w:rsidP="00F51150">
            <w:pPr>
              <w:pStyle w:val="TableParagraph"/>
              <w:ind w:left="0"/>
              <w:jc w:val="center"/>
              <w:rPr>
                <w:sz w:val="20"/>
              </w:rPr>
            </w:pPr>
            <w:r>
              <w:rPr>
                <w:sz w:val="20"/>
              </w:rPr>
              <w:t>3 pages</w:t>
            </w:r>
          </w:p>
        </w:tc>
        <w:tc>
          <w:tcPr>
            <w:tcW w:w="2250" w:type="dxa"/>
            <w:tcBorders>
              <w:bottom w:val="single" w:sz="4" w:space="0" w:color="9BC6CE"/>
            </w:tcBorders>
            <w:shd w:val="clear" w:color="auto" w:fill="DAEEF3" w:themeFill="accent5" w:themeFillTint="33"/>
          </w:tcPr>
          <w:p w14:paraId="508D95BA" w14:textId="3308FD69" w:rsidR="001D53EC" w:rsidRDefault="001D53EC" w:rsidP="001D53EC">
            <w:pPr>
              <w:pStyle w:val="TableParagraph"/>
              <w:spacing w:line="244" w:lineRule="exact"/>
              <w:ind w:left="140" w:right="140"/>
              <w:jc w:val="center"/>
              <w:rPr>
                <w:sz w:val="20"/>
              </w:rPr>
            </w:pPr>
            <w:r w:rsidRPr="000C3B70">
              <w:rPr>
                <w:sz w:val="20"/>
              </w:rPr>
              <w:t>Proposal Appendix</w:t>
            </w:r>
          </w:p>
        </w:tc>
        <w:tc>
          <w:tcPr>
            <w:tcW w:w="1372" w:type="dxa"/>
            <w:tcBorders>
              <w:bottom w:val="single" w:sz="4" w:space="0" w:color="9BC6CE"/>
            </w:tcBorders>
            <w:shd w:val="clear" w:color="auto" w:fill="DAEEF3" w:themeFill="accent5" w:themeFillTint="33"/>
          </w:tcPr>
          <w:p w14:paraId="62B5DCBB" w14:textId="6CA8651E" w:rsidR="001D53EC" w:rsidRDefault="00852ECA" w:rsidP="001D53EC">
            <w:pPr>
              <w:pStyle w:val="TableParagraph"/>
              <w:keepNext/>
              <w:spacing w:line="244" w:lineRule="exact"/>
              <w:ind w:left="406" w:right="406"/>
              <w:jc w:val="center"/>
              <w:rPr>
                <w:sz w:val="20"/>
              </w:rPr>
            </w:pPr>
            <w:r>
              <w:rPr>
                <w:sz w:val="20"/>
              </w:rPr>
              <w:t xml:space="preserve">17, </w:t>
            </w:r>
            <w:r w:rsidR="00D46AD3">
              <w:rPr>
                <w:sz w:val="20"/>
              </w:rPr>
              <w:t>26</w:t>
            </w:r>
          </w:p>
        </w:tc>
      </w:tr>
      <w:tr w:rsidR="001D53EC" w14:paraId="326DC0F9" w14:textId="77777777" w:rsidTr="007E6422">
        <w:trPr>
          <w:trHeight w:hRule="exact" w:val="746"/>
        </w:trPr>
        <w:tc>
          <w:tcPr>
            <w:tcW w:w="3042" w:type="dxa"/>
            <w:tcBorders>
              <w:bottom w:val="single" w:sz="4" w:space="0" w:color="9BC6CE"/>
            </w:tcBorders>
            <w:shd w:val="clear" w:color="auto" w:fill="auto"/>
          </w:tcPr>
          <w:p w14:paraId="5B24F85A" w14:textId="6EE8F080" w:rsidR="001D53EC" w:rsidRDefault="001D53EC" w:rsidP="001D53EC">
            <w:pPr>
              <w:pStyle w:val="TableParagraph"/>
              <w:ind w:right="208"/>
              <w:rPr>
                <w:b/>
                <w:sz w:val="20"/>
              </w:rPr>
            </w:pPr>
            <w:r>
              <w:rPr>
                <w:b/>
                <w:sz w:val="20"/>
              </w:rPr>
              <w:t>Supporting Technical Data (optional)</w:t>
            </w:r>
          </w:p>
        </w:tc>
        <w:tc>
          <w:tcPr>
            <w:tcW w:w="1530" w:type="dxa"/>
            <w:tcBorders>
              <w:bottom w:val="single" w:sz="4" w:space="0" w:color="9BC6CE"/>
            </w:tcBorders>
            <w:shd w:val="clear" w:color="auto" w:fill="auto"/>
          </w:tcPr>
          <w:p w14:paraId="345883BD" w14:textId="56CD1EA9" w:rsidR="001D53EC" w:rsidRDefault="001D53EC" w:rsidP="001D53EC">
            <w:pPr>
              <w:pStyle w:val="TableParagraph"/>
              <w:spacing w:line="244" w:lineRule="exact"/>
              <w:ind w:left="132" w:right="132"/>
              <w:jc w:val="center"/>
              <w:rPr>
                <w:sz w:val="20"/>
              </w:rPr>
            </w:pPr>
            <w:r>
              <w:rPr>
                <w:sz w:val="20"/>
              </w:rPr>
              <w:t>PDF</w:t>
            </w:r>
          </w:p>
        </w:tc>
        <w:tc>
          <w:tcPr>
            <w:tcW w:w="1890" w:type="dxa"/>
            <w:tcBorders>
              <w:bottom w:val="single" w:sz="4" w:space="0" w:color="9BC6CE"/>
            </w:tcBorders>
            <w:shd w:val="clear" w:color="auto" w:fill="auto"/>
          </w:tcPr>
          <w:p w14:paraId="42C2CAD8" w14:textId="1ABDB782" w:rsidR="001D53EC" w:rsidRDefault="001D53EC" w:rsidP="00F51150">
            <w:pPr>
              <w:pStyle w:val="TableParagraph"/>
              <w:ind w:left="0"/>
              <w:jc w:val="center"/>
              <w:rPr>
                <w:sz w:val="20"/>
              </w:rPr>
            </w:pPr>
            <w:r>
              <w:rPr>
                <w:sz w:val="20"/>
              </w:rPr>
              <w:t>5 pages</w:t>
            </w:r>
          </w:p>
        </w:tc>
        <w:tc>
          <w:tcPr>
            <w:tcW w:w="2250" w:type="dxa"/>
            <w:tcBorders>
              <w:bottom w:val="single" w:sz="4" w:space="0" w:color="9BC6CE"/>
            </w:tcBorders>
            <w:shd w:val="clear" w:color="auto" w:fill="auto"/>
          </w:tcPr>
          <w:p w14:paraId="45EC8A7F" w14:textId="53DBFA26" w:rsidR="001D53EC" w:rsidRDefault="001D53EC" w:rsidP="001D53EC">
            <w:pPr>
              <w:pStyle w:val="TableParagraph"/>
              <w:spacing w:line="244" w:lineRule="exact"/>
              <w:ind w:left="140" w:right="140"/>
              <w:jc w:val="center"/>
              <w:rPr>
                <w:sz w:val="20"/>
              </w:rPr>
            </w:pPr>
            <w:r>
              <w:rPr>
                <w:sz w:val="20"/>
              </w:rPr>
              <w:t>Proposal Appendix</w:t>
            </w:r>
          </w:p>
        </w:tc>
        <w:tc>
          <w:tcPr>
            <w:tcW w:w="1372" w:type="dxa"/>
            <w:tcBorders>
              <w:bottom w:val="single" w:sz="4" w:space="0" w:color="9BC6CE"/>
            </w:tcBorders>
            <w:shd w:val="clear" w:color="auto" w:fill="auto"/>
          </w:tcPr>
          <w:p w14:paraId="1E8A15A9" w14:textId="58D49D0E" w:rsidR="001D53EC" w:rsidRDefault="00852ECA" w:rsidP="001D53EC">
            <w:pPr>
              <w:pStyle w:val="TableParagraph"/>
              <w:keepNext/>
              <w:spacing w:line="244" w:lineRule="exact"/>
              <w:ind w:left="406" w:right="406"/>
              <w:jc w:val="center"/>
              <w:rPr>
                <w:sz w:val="20"/>
              </w:rPr>
            </w:pPr>
            <w:r>
              <w:rPr>
                <w:sz w:val="20"/>
              </w:rPr>
              <w:t>17</w:t>
            </w:r>
          </w:p>
        </w:tc>
      </w:tr>
      <w:bookmarkEnd w:id="93"/>
    </w:tbl>
    <w:p w14:paraId="472A62B3" w14:textId="77777777" w:rsidR="00D41076" w:rsidRDefault="00D41076">
      <w:pPr>
        <w:pStyle w:val="BodyText"/>
        <w:spacing w:before="7"/>
        <w:rPr>
          <w:b/>
          <w:sz w:val="18"/>
        </w:rPr>
      </w:pPr>
    </w:p>
    <w:p w14:paraId="40194140" w14:textId="62D4B4A5" w:rsidR="00D41076" w:rsidRPr="005C690B" w:rsidRDefault="004C14EF">
      <w:pPr>
        <w:pStyle w:val="BodyText"/>
        <w:spacing w:before="1"/>
        <w:ind w:left="107"/>
        <w:rPr>
          <w:i/>
          <w:iCs/>
        </w:rPr>
      </w:pPr>
      <w:r w:rsidRPr="005C690B">
        <w:rPr>
          <w:i/>
          <w:iCs/>
        </w:rPr>
        <w:t xml:space="preserve">Note: </w:t>
      </w:r>
      <w:r w:rsidR="0074160E" w:rsidRPr="005C690B">
        <w:rPr>
          <w:i/>
          <w:iCs/>
        </w:rPr>
        <w:t xml:space="preserve">All documentation is required unless otherwise noted as “optional” </w:t>
      </w:r>
      <w:r w:rsidR="00E66D70">
        <w:rPr>
          <w:i/>
          <w:iCs/>
        </w:rPr>
        <w:t xml:space="preserve">or </w:t>
      </w:r>
      <w:r w:rsidR="0074160E" w:rsidRPr="005C690B">
        <w:rPr>
          <w:i/>
          <w:iCs/>
        </w:rPr>
        <w:t>“</w:t>
      </w:r>
      <w:r w:rsidR="00E66D70">
        <w:rPr>
          <w:i/>
          <w:iCs/>
        </w:rPr>
        <w:t>if</w:t>
      </w:r>
      <w:r w:rsidR="00E66D70" w:rsidRPr="005C690B">
        <w:rPr>
          <w:i/>
          <w:iCs/>
        </w:rPr>
        <w:t xml:space="preserve"> </w:t>
      </w:r>
      <w:r w:rsidR="0074160E" w:rsidRPr="005C690B">
        <w:rPr>
          <w:i/>
          <w:iCs/>
        </w:rPr>
        <w:t>applicable</w:t>
      </w:r>
      <w:r w:rsidR="00274DF8">
        <w:rPr>
          <w:i/>
          <w:iCs/>
        </w:rPr>
        <w:t>.</w:t>
      </w:r>
      <w:r w:rsidR="0074160E" w:rsidRPr="005C690B">
        <w:rPr>
          <w:i/>
          <w:iCs/>
        </w:rPr>
        <w:t>”</w:t>
      </w:r>
    </w:p>
    <w:p w14:paraId="23E8FC68" w14:textId="77777777" w:rsidR="00D41076" w:rsidRDefault="00D41076">
      <w:pPr>
        <w:sectPr w:rsidR="00D41076">
          <w:pgSz w:w="12250" w:h="15850"/>
          <w:pgMar w:top="740" w:right="1120" w:bottom="940" w:left="800" w:header="543" w:footer="741" w:gutter="0"/>
          <w:cols w:space="720"/>
        </w:sectPr>
      </w:pPr>
    </w:p>
    <w:p w14:paraId="4F6CB832" w14:textId="06568FBC" w:rsidR="00F15D18" w:rsidRPr="00F15D18" w:rsidRDefault="00FC30A6" w:rsidP="00C351FA">
      <w:pPr>
        <w:pStyle w:val="Appendix"/>
        <w:ind w:left="360"/>
      </w:pPr>
      <w:bookmarkStart w:id="95" w:name="Figure_2._Proposal_Cover_Sheet"/>
      <w:bookmarkEnd w:id="95"/>
      <w:r>
        <w:lastRenderedPageBreak/>
        <w:t xml:space="preserve"> </w:t>
      </w:r>
      <w:bookmarkStart w:id="96" w:name="_Toc56685029"/>
      <w:bookmarkStart w:id="97" w:name="_Toc56685119"/>
      <w:bookmarkStart w:id="98" w:name="_Toc56685173"/>
      <w:bookmarkStart w:id="99" w:name="_Toc56688304"/>
      <w:bookmarkStart w:id="100" w:name="_Toc56688444"/>
      <w:bookmarkStart w:id="101" w:name="_Toc56689856"/>
      <w:bookmarkStart w:id="102" w:name="_Ref56685958"/>
      <w:bookmarkStart w:id="103" w:name="_Toc170483690"/>
      <w:bookmarkEnd w:id="96"/>
      <w:bookmarkEnd w:id="97"/>
      <w:bookmarkEnd w:id="98"/>
      <w:bookmarkEnd w:id="99"/>
      <w:bookmarkEnd w:id="100"/>
      <w:bookmarkEnd w:id="101"/>
      <w:r w:rsidR="00F15D18">
        <w:t xml:space="preserve">Proposal </w:t>
      </w:r>
      <w:r w:rsidR="0036167C">
        <w:t>Cover Page</w:t>
      </w:r>
      <w:bookmarkEnd w:id="102"/>
      <w:bookmarkEnd w:id="103"/>
    </w:p>
    <w:p w14:paraId="2CE10BF1" w14:textId="6D744737" w:rsidR="00C71CF5" w:rsidRPr="006247F8" w:rsidRDefault="00726F5D" w:rsidP="00C71CF5">
      <w:pPr>
        <w:tabs>
          <w:tab w:val="left" w:pos="450"/>
        </w:tabs>
        <w:spacing w:before="40" w:after="60" w:line="242" w:lineRule="auto"/>
        <w:ind w:left="360" w:right="302"/>
        <w:jc w:val="center"/>
        <w:rPr>
          <w:bCs/>
          <w:sz w:val="10"/>
          <w:szCs w:val="10"/>
        </w:rPr>
      </w:pPr>
      <w:r>
        <w:rPr>
          <w:noProof/>
        </w:rPr>
        <w:drawing>
          <wp:inline distT="0" distB="0" distL="0" distR="0" wp14:anchorId="2FD990AF" wp14:editId="4890649D">
            <wp:extent cx="5108575" cy="450850"/>
            <wp:effectExtent l="0" t="0" r="0" b="6350"/>
            <wp:docPr id="563308511" name="Picture 6"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308511" name="Picture 6" descr="A black text on a white background&#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r w:rsidR="0074160E">
        <w:br/>
      </w:r>
    </w:p>
    <w:p w14:paraId="4AFA8760" w14:textId="77777777" w:rsidR="00753BF2" w:rsidRPr="0036167C" w:rsidRDefault="00753BF2" w:rsidP="00753BF2">
      <w:pPr>
        <w:spacing w:after="60" w:line="247" w:lineRule="auto"/>
        <w:ind w:left="1800" w:right="1650"/>
        <w:jc w:val="center"/>
        <w:rPr>
          <w:b/>
          <w:sz w:val="36"/>
          <w:szCs w:val="36"/>
        </w:rPr>
      </w:pPr>
      <w:r w:rsidRPr="0036167C">
        <w:rPr>
          <w:b/>
          <w:sz w:val="36"/>
          <w:szCs w:val="36"/>
        </w:rPr>
        <w:t>Project Proposal Submission</w:t>
      </w:r>
    </w:p>
    <w:p w14:paraId="08283ECD" w14:textId="77777777" w:rsidR="00753BF2" w:rsidRPr="0036167C" w:rsidRDefault="00753BF2" w:rsidP="00753BF2">
      <w:pPr>
        <w:spacing w:after="60" w:line="247" w:lineRule="auto"/>
        <w:ind w:left="1440" w:right="1470"/>
        <w:jc w:val="center"/>
        <w:rPr>
          <w:b/>
          <w:sz w:val="28"/>
          <w:szCs w:val="28"/>
        </w:rPr>
      </w:pPr>
      <w:r>
        <w:rPr>
          <w:b/>
          <w:sz w:val="28"/>
          <w:szCs w:val="28"/>
        </w:rPr>
        <w:t xml:space="preserve">NLRA 2024-9: </w:t>
      </w:r>
      <w:r w:rsidRPr="00D271E7">
        <w:rPr>
          <w:b/>
          <w:sz w:val="28"/>
          <w:szCs w:val="28"/>
        </w:rPr>
        <w:t>Igniting Innovation: Science in Space to Cure Disease on Earth</w:t>
      </w:r>
    </w:p>
    <w:p w14:paraId="0AFDF88C" w14:textId="77777777" w:rsidR="00753BF2" w:rsidRPr="003F0232" w:rsidRDefault="00753BF2" w:rsidP="00753BF2">
      <w:pPr>
        <w:pStyle w:val="BodyText"/>
        <w:spacing w:before="10"/>
        <w:rPr>
          <w:b/>
          <w:sz w:val="10"/>
          <w:szCs w:val="10"/>
        </w:rPr>
      </w:pPr>
    </w:p>
    <w:tbl>
      <w:tblPr>
        <w:tblW w:w="0" w:type="auto"/>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77"/>
        <w:gridCol w:w="2846"/>
        <w:gridCol w:w="3897"/>
      </w:tblGrid>
      <w:tr w:rsidR="00753BF2" w14:paraId="1E59520C" w14:textId="77777777" w:rsidTr="00B20237">
        <w:trPr>
          <w:trHeight w:hRule="exact" w:val="360"/>
        </w:trPr>
        <w:tc>
          <w:tcPr>
            <w:tcW w:w="10020" w:type="dxa"/>
            <w:gridSpan w:val="3"/>
          </w:tcPr>
          <w:p w14:paraId="4C34BD91" w14:textId="77777777" w:rsidR="00753BF2" w:rsidRDefault="00753BF2" w:rsidP="00B20237">
            <w:pPr>
              <w:pStyle w:val="TableParagraph"/>
              <w:spacing w:before="20"/>
              <w:ind w:left="55"/>
              <w:rPr>
                <w:b/>
              </w:rPr>
            </w:pPr>
            <w:r>
              <w:rPr>
                <w:b/>
              </w:rPr>
              <w:t>Project Name:</w:t>
            </w:r>
          </w:p>
        </w:tc>
      </w:tr>
      <w:tr w:rsidR="00753BF2" w14:paraId="39962692" w14:textId="77777777" w:rsidTr="00B20237">
        <w:trPr>
          <w:trHeight w:hRule="exact" w:val="351"/>
        </w:trPr>
        <w:tc>
          <w:tcPr>
            <w:tcW w:w="3277" w:type="dxa"/>
          </w:tcPr>
          <w:p w14:paraId="63AD5F30" w14:textId="77777777" w:rsidR="00753BF2" w:rsidRDefault="00753BF2" w:rsidP="00B20237">
            <w:pPr>
              <w:pStyle w:val="TableParagraph"/>
              <w:spacing w:before="15"/>
              <w:ind w:left="55"/>
              <w:rPr>
                <w:b/>
              </w:rPr>
            </w:pPr>
            <w:r>
              <w:rPr>
                <w:b/>
              </w:rPr>
              <w:t>Proposal # (if applicable):</w:t>
            </w:r>
          </w:p>
        </w:tc>
        <w:tc>
          <w:tcPr>
            <w:tcW w:w="2846" w:type="dxa"/>
          </w:tcPr>
          <w:p w14:paraId="0D29A38F" w14:textId="77777777" w:rsidR="00753BF2" w:rsidRDefault="00753BF2" w:rsidP="00B20237">
            <w:pPr>
              <w:pStyle w:val="TableParagraph"/>
              <w:spacing w:before="15"/>
              <w:ind w:left="50"/>
              <w:rPr>
                <w:b/>
              </w:rPr>
            </w:pPr>
            <w:r>
              <w:rPr>
                <w:b/>
              </w:rPr>
              <w:t>Rev. # (if applicable):</w:t>
            </w:r>
          </w:p>
        </w:tc>
        <w:tc>
          <w:tcPr>
            <w:tcW w:w="3897" w:type="dxa"/>
          </w:tcPr>
          <w:p w14:paraId="117466BD" w14:textId="77777777" w:rsidR="00753BF2" w:rsidRDefault="00753BF2" w:rsidP="00B20237">
            <w:pPr>
              <w:pStyle w:val="TableParagraph"/>
              <w:spacing w:before="15"/>
              <w:ind w:left="70"/>
              <w:rPr>
                <w:b/>
              </w:rPr>
            </w:pPr>
            <w:r>
              <w:rPr>
                <w:b/>
              </w:rPr>
              <w:t>Submission Date:</w:t>
            </w:r>
          </w:p>
        </w:tc>
      </w:tr>
      <w:tr w:rsidR="00753BF2" w14:paraId="1E050A2B" w14:textId="77777777" w:rsidTr="00B20237">
        <w:trPr>
          <w:trHeight w:hRule="exact" w:val="355"/>
        </w:trPr>
        <w:tc>
          <w:tcPr>
            <w:tcW w:w="6123" w:type="dxa"/>
            <w:gridSpan w:val="2"/>
          </w:tcPr>
          <w:p w14:paraId="50527492" w14:textId="77777777" w:rsidR="00753BF2" w:rsidRDefault="00753BF2" w:rsidP="00B20237">
            <w:pPr>
              <w:pStyle w:val="TableParagraph"/>
              <w:spacing w:before="20"/>
              <w:ind w:left="55"/>
              <w:rPr>
                <w:b/>
              </w:rPr>
            </w:pPr>
            <w:r>
              <w:rPr>
                <w:b/>
              </w:rPr>
              <w:t>Principal Investigator (PI):</w:t>
            </w:r>
          </w:p>
        </w:tc>
        <w:tc>
          <w:tcPr>
            <w:tcW w:w="3897" w:type="dxa"/>
          </w:tcPr>
          <w:p w14:paraId="064EF476" w14:textId="77777777" w:rsidR="00753BF2" w:rsidRDefault="00753BF2" w:rsidP="00B20237">
            <w:pPr>
              <w:pStyle w:val="TableParagraph"/>
              <w:spacing w:before="20"/>
              <w:ind w:left="70"/>
              <w:rPr>
                <w:b/>
              </w:rPr>
            </w:pPr>
            <w:r>
              <w:rPr>
                <w:b/>
              </w:rPr>
              <w:t>Email:</w:t>
            </w:r>
          </w:p>
        </w:tc>
      </w:tr>
    </w:tbl>
    <w:p w14:paraId="4263C90C" w14:textId="77777777" w:rsidR="00753BF2" w:rsidRPr="00BE5B5C" w:rsidRDefault="00753BF2" w:rsidP="00753BF2">
      <w:pPr>
        <w:pStyle w:val="BodyText"/>
        <w:rPr>
          <w:b/>
          <w:sz w:val="10"/>
          <w:szCs w:val="10"/>
        </w:rPr>
      </w:pPr>
    </w:p>
    <w:p w14:paraId="09249865" w14:textId="77777777" w:rsidR="00753BF2" w:rsidRPr="00757B8A" w:rsidRDefault="00753BF2" w:rsidP="00753BF2">
      <w:pPr>
        <w:pStyle w:val="BodyText"/>
        <w:ind w:left="2712" w:right="2717"/>
        <w:jc w:val="center"/>
        <w:rPr>
          <w:b/>
          <w:bCs/>
          <w:u w:val="single"/>
        </w:rPr>
      </w:pPr>
      <w:r w:rsidRPr="00757B8A">
        <w:rPr>
          <w:b/>
          <w:bCs/>
          <w:u w:val="single"/>
        </w:rPr>
        <w:t>Trade Compliance</w:t>
      </w:r>
    </w:p>
    <w:p w14:paraId="5BF715A9" w14:textId="77777777" w:rsidR="00753BF2" w:rsidRPr="003F0232" w:rsidRDefault="00753BF2" w:rsidP="00753BF2">
      <w:pPr>
        <w:pStyle w:val="BodyText"/>
        <w:ind w:left="2712" w:right="2717"/>
        <w:jc w:val="center"/>
        <w:rPr>
          <w:sz w:val="12"/>
          <w:szCs w:val="12"/>
        </w:rPr>
      </w:pPr>
    </w:p>
    <w:p w14:paraId="3106CC5D" w14:textId="77777777" w:rsidR="00753BF2" w:rsidRDefault="00753BF2" w:rsidP="009D66EE">
      <w:pPr>
        <w:pStyle w:val="BodyText"/>
        <w:spacing w:before="1"/>
        <w:ind w:left="107" w:right="107"/>
      </w:pPr>
      <w:r>
        <w:t xml:space="preserve">The Proposing Organization agrees to comply with all applicable U.S. export control laws and regulations, specifically including, but not limited to, the requirements of the Arms Export Control Act, 22 U.S.C.2751- 2799, including the International Traffic in Arms Regulation (ITAR), 22 C.F.R. 120-130.; and the Export Administration Act, 50 U.S.C. app. 2401-2420, including the Export Administration Regulations, 15 C.F.R. 730-774; including the requirement for obtaining any export license or other approval. If applicable, the Proposing Organization shall ensure all pages of this proposal are properly annotated.  </w:t>
      </w:r>
    </w:p>
    <w:p w14:paraId="6CDAC8B3" w14:textId="77777777" w:rsidR="00753BF2" w:rsidRPr="003F0232" w:rsidRDefault="00753BF2" w:rsidP="009D66EE">
      <w:pPr>
        <w:pStyle w:val="BodyText"/>
        <w:spacing w:before="1"/>
        <w:ind w:left="107" w:right="107"/>
        <w:rPr>
          <w:sz w:val="10"/>
          <w:szCs w:val="10"/>
        </w:rPr>
      </w:pPr>
    </w:p>
    <w:p w14:paraId="20526EB8" w14:textId="77777777" w:rsidR="00753BF2" w:rsidRPr="000D3242" w:rsidRDefault="00753BF2" w:rsidP="009D66EE">
      <w:pPr>
        <w:pStyle w:val="BodyText"/>
        <w:ind w:left="107" w:right="103"/>
        <w:rPr>
          <w:strike/>
        </w:rPr>
      </w:pPr>
      <w:r>
        <w:t xml:space="preserve">To the extent permitted by applicable state law, the Proposing Organization shall indemnify and hold CASIS harmless for all damages, costs, fines, penalties, attorney fees, and all other expenses arising from any claim or demand that the Proposing Organization failed to comply with export laws in connection with this proposed project. </w:t>
      </w:r>
    </w:p>
    <w:p w14:paraId="156E4DB5" w14:textId="77777777" w:rsidR="00753BF2" w:rsidRPr="007D08BF" w:rsidRDefault="00753BF2" w:rsidP="00753BF2">
      <w:pPr>
        <w:pStyle w:val="BodyText"/>
        <w:tabs>
          <w:tab w:val="left" w:pos="7798"/>
        </w:tabs>
        <w:spacing w:before="60"/>
        <w:ind w:left="835"/>
        <w:rPr>
          <w:sz w:val="12"/>
          <w:szCs w:val="12"/>
        </w:rPr>
      </w:pPr>
    </w:p>
    <w:p w14:paraId="51017953" w14:textId="77777777" w:rsidR="009D66EE" w:rsidRPr="00757B8A" w:rsidRDefault="009D66EE" w:rsidP="009D66EE">
      <w:pPr>
        <w:pStyle w:val="BodyText"/>
        <w:tabs>
          <w:tab w:val="left" w:pos="5760"/>
          <w:tab w:val="left" w:pos="10440"/>
        </w:tabs>
        <w:ind w:left="90"/>
        <w:jc w:val="center"/>
        <w:rPr>
          <w:b/>
          <w:bCs/>
          <w:u w:val="single"/>
        </w:rPr>
      </w:pPr>
      <w:r w:rsidRPr="00757B8A">
        <w:rPr>
          <w:b/>
          <w:bCs/>
          <w:u w:val="single"/>
        </w:rPr>
        <w:t>Agreement with the Terms and Conditions in the CASIS Agreement Templates</w:t>
      </w:r>
    </w:p>
    <w:p w14:paraId="4098425D" w14:textId="77777777" w:rsidR="009D66EE" w:rsidRPr="003F0232" w:rsidRDefault="009D66EE" w:rsidP="009D66EE">
      <w:pPr>
        <w:pStyle w:val="BodyText"/>
        <w:ind w:left="2712" w:right="2717"/>
        <w:jc w:val="center"/>
        <w:rPr>
          <w:sz w:val="12"/>
          <w:szCs w:val="12"/>
        </w:rPr>
      </w:pPr>
    </w:p>
    <w:p w14:paraId="2C36C221" w14:textId="31B19FE7" w:rsidR="009D66EE" w:rsidRDefault="009D66EE" w:rsidP="009D66EE">
      <w:pPr>
        <w:pStyle w:val="BodyText"/>
        <w:tabs>
          <w:tab w:val="left" w:pos="5760"/>
          <w:tab w:val="left" w:pos="10440"/>
        </w:tabs>
        <w:ind w:left="90"/>
        <w:rPr>
          <w:rFonts w:asciiTheme="minorHAnsi" w:hAnsiTheme="minorHAnsi" w:cstheme="minorHAnsi"/>
        </w:rPr>
      </w:pPr>
      <w:r w:rsidRPr="001D39ED">
        <w:t>The undersigned understand</w:t>
      </w:r>
      <w:r>
        <w:t>s</w:t>
      </w:r>
      <w:r w:rsidRPr="001D39ED">
        <w:t xml:space="preserve"> and agree</w:t>
      </w:r>
      <w:r>
        <w:t>s</w:t>
      </w:r>
      <w:r w:rsidRPr="001D39ED">
        <w:t xml:space="preserve"> that if this </w:t>
      </w:r>
      <w:r>
        <w:t>p</w:t>
      </w:r>
      <w:r w:rsidRPr="001D39ED">
        <w:t>roposal is accepted, the</w:t>
      </w:r>
      <w:r>
        <w:t xml:space="preserve"> Proposing Organization</w:t>
      </w:r>
      <w:r w:rsidRPr="001D39ED">
        <w:t xml:space="preserve"> will enter into a </w:t>
      </w:r>
      <w:r>
        <w:t xml:space="preserve">standard </w:t>
      </w:r>
      <w:hyperlink r:id="rId18" w:history="1">
        <w:r w:rsidRPr="003D28A3">
          <w:rPr>
            <w:rStyle w:val="Hyperlink"/>
          </w:rPr>
          <w:t>User Agreement or Grant Agreement</w:t>
        </w:r>
      </w:hyperlink>
      <w:r>
        <w:rPr>
          <w:rStyle w:val="Hyperlink"/>
        </w:rPr>
        <w:t xml:space="preserve">, </w:t>
      </w:r>
      <w:r w:rsidRPr="000D15FD">
        <w:rPr>
          <w:rStyle w:val="Hyperlink"/>
          <w:color w:val="auto"/>
          <w:u w:val="none"/>
        </w:rPr>
        <w:t>which</w:t>
      </w:r>
      <w:r w:rsidRPr="001D39ED">
        <w:t xml:space="preserve"> includes CASIS standard terms</w:t>
      </w:r>
      <w:r>
        <w:t xml:space="preserve"> and conditions. </w:t>
      </w:r>
      <w:r w:rsidRPr="007F4B78">
        <w:rPr>
          <w:u w:val="single"/>
        </w:rPr>
        <w:t>These standard terms and conditions are non-negotiable</w:t>
      </w:r>
      <w:r>
        <w:t xml:space="preserve">. </w:t>
      </w:r>
      <w:r w:rsidR="000160CD" w:rsidRPr="00AF4390">
        <w:t xml:space="preserve">If the Proposing Organization is unable to agree to these terms and conditions and requires changes, they must select the checkbox below and attach an addendum to their proposal entitled “Requested Revisions to Standard Terms and Conditions” identifying the proposed change(s) with detailed reasoning for each. See section 4 para. 2 of the Proposal Instructions for more information. </w:t>
      </w:r>
      <w:r w:rsidR="000160CD">
        <w:rPr>
          <w:rFonts w:asciiTheme="minorHAnsi" w:hAnsiTheme="minorHAnsi" w:cstheme="minorHAnsi"/>
        </w:rPr>
        <w:t>F</w:t>
      </w:r>
      <w:r w:rsidR="000160CD" w:rsidRPr="00FF2B84">
        <w:rPr>
          <w:rFonts w:asciiTheme="minorHAnsi" w:hAnsiTheme="minorHAnsi" w:cstheme="minorHAnsi"/>
        </w:rPr>
        <w:t xml:space="preserve">ailure </w:t>
      </w:r>
      <w:r w:rsidR="000160CD">
        <w:rPr>
          <w:rFonts w:asciiTheme="minorHAnsi" w:hAnsiTheme="minorHAnsi" w:cstheme="minorHAnsi"/>
        </w:rPr>
        <w:t xml:space="preserve">to reach </w:t>
      </w:r>
      <w:r w:rsidR="000160CD" w:rsidRPr="00FF2B84">
        <w:rPr>
          <w:rFonts w:asciiTheme="minorHAnsi" w:hAnsiTheme="minorHAnsi" w:cstheme="minorHAnsi"/>
        </w:rPr>
        <w:t>an</w:t>
      </w:r>
      <w:r w:rsidR="000160CD">
        <w:rPr>
          <w:rFonts w:asciiTheme="minorHAnsi" w:hAnsiTheme="minorHAnsi" w:cstheme="minorHAnsi"/>
        </w:rPr>
        <w:t xml:space="preserve"> a</w:t>
      </w:r>
      <w:r w:rsidR="000160CD" w:rsidRPr="00FF2B84">
        <w:rPr>
          <w:rFonts w:asciiTheme="minorHAnsi" w:hAnsiTheme="minorHAnsi" w:cstheme="minorHAnsi"/>
        </w:rPr>
        <w:t xml:space="preserve">greement </w:t>
      </w:r>
      <w:r w:rsidR="000160CD" w:rsidRPr="00AF4390">
        <w:rPr>
          <w:rFonts w:asciiTheme="minorHAnsi" w:hAnsiTheme="minorHAnsi" w:cstheme="minorBidi"/>
        </w:rPr>
        <w:t xml:space="preserve">on requested revisions </w:t>
      </w:r>
      <w:r w:rsidR="000160CD">
        <w:rPr>
          <w:rFonts w:asciiTheme="minorHAnsi" w:hAnsiTheme="minorHAnsi" w:cstheme="minorHAnsi"/>
        </w:rPr>
        <w:t xml:space="preserve">prior to </w:t>
      </w:r>
      <w:r w:rsidR="000160CD" w:rsidRPr="00AF4390">
        <w:rPr>
          <w:rFonts w:asciiTheme="minorHAnsi" w:hAnsiTheme="minorHAnsi" w:cstheme="minorBidi"/>
        </w:rPr>
        <w:t>the CASIS project selection date (typically 60 days after proposal submission)</w:t>
      </w:r>
      <w:r w:rsidR="000160CD">
        <w:rPr>
          <w:rFonts w:asciiTheme="minorHAnsi" w:hAnsiTheme="minorHAnsi" w:cstheme="minorHAnsi"/>
        </w:rPr>
        <w:t xml:space="preserve"> may result in the</w:t>
      </w:r>
      <w:r w:rsidR="000160CD" w:rsidRPr="00FF2B84">
        <w:rPr>
          <w:rFonts w:asciiTheme="minorHAnsi" w:hAnsiTheme="minorHAnsi" w:cstheme="minorHAnsi"/>
        </w:rPr>
        <w:t xml:space="preserve"> rejection of </w:t>
      </w:r>
      <w:r w:rsidR="000160CD" w:rsidRPr="00AF4390">
        <w:rPr>
          <w:rFonts w:asciiTheme="minorHAnsi" w:hAnsiTheme="minorHAnsi" w:cstheme="minorBidi"/>
        </w:rPr>
        <w:t>this</w:t>
      </w:r>
      <w:r w:rsidR="000160CD" w:rsidRPr="00FF2B84">
        <w:rPr>
          <w:rFonts w:asciiTheme="minorHAnsi" w:hAnsiTheme="minorHAnsi" w:cstheme="minorHAnsi"/>
        </w:rPr>
        <w:t xml:space="preserve"> proposal </w:t>
      </w:r>
      <w:r w:rsidR="000160CD">
        <w:rPr>
          <w:rFonts w:asciiTheme="minorHAnsi" w:hAnsiTheme="minorHAnsi" w:cstheme="minorHAnsi"/>
        </w:rPr>
        <w:t>with</w:t>
      </w:r>
      <w:r w:rsidR="000160CD" w:rsidRPr="00FF2B84">
        <w:rPr>
          <w:rFonts w:asciiTheme="minorHAnsi" w:hAnsiTheme="minorHAnsi" w:cstheme="minorHAnsi"/>
        </w:rPr>
        <w:t xml:space="preserve"> CASIS </w:t>
      </w:r>
      <w:r w:rsidR="000160CD">
        <w:rPr>
          <w:rFonts w:asciiTheme="minorHAnsi" w:hAnsiTheme="minorHAnsi" w:cstheme="minorHAnsi"/>
        </w:rPr>
        <w:t>retaining</w:t>
      </w:r>
      <w:r w:rsidR="000160CD" w:rsidRPr="00FF2B84">
        <w:rPr>
          <w:rFonts w:asciiTheme="minorHAnsi" w:hAnsiTheme="minorHAnsi" w:cstheme="minorHAnsi"/>
        </w:rPr>
        <w:t xml:space="preserve"> the</w:t>
      </w:r>
      <w:r w:rsidR="000160CD">
        <w:rPr>
          <w:rFonts w:asciiTheme="minorHAnsi" w:hAnsiTheme="minorHAnsi" w:cstheme="minorHAnsi"/>
        </w:rPr>
        <w:t xml:space="preserve"> sole</w:t>
      </w:r>
      <w:r w:rsidR="000160CD" w:rsidRPr="00FF2B84">
        <w:rPr>
          <w:rFonts w:asciiTheme="minorHAnsi" w:hAnsiTheme="minorHAnsi" w:cstheme="minorHAnsi"/>
        </w:rPr>
        <w:t xml:space="preserve"> right</w:t>
      </w:r>
      <w:r w:rsidR="000160CD">
        <w:rPr>
          <w:rFonts w:asciiTheme="minorHAnsi" w:hAnsiTheme="minorHAnsi" w:cstheme="minorHAnsi"/>
        </w:rPr>
        <w:t xml:space="preserve"> </w:t>
      </w:r>
      <w:r w:rsidR="000160CD" w:rsidRPr="00FF2B84">
        <w:rPr>
          <w:rFonts w:asciiTheme="minorHAnsi" w:hAnsiTheme="minorHAnsi" w:cstheme="minorHAnsi"/>
        </w:rPr>
        <w:t xml:space="preserve">to </w:t>
      </w:r>
      <w:r w:rsidR="000160CD" w:rsidRPr="00AF4390">
        <w:rPr>
          <w:rFonts w:asciiTheme="minorHAnsi" w:hAnsiTheme="minorHAnsi" w:cstheme="minorBidi"/>
        </w:rPr>
        <w:t>select</w:t>
      </w:r>
      <w:r w:rsidR="000160CD" w:rsidRPr="00FF2B84">
        <w:rPr>
          <w:rFonts w:asciiTheme="minorHAnsi" w:hAnsiTheme="minorHAnsi" w:cstheme="minorHAnsi"/>
        </w:rPr>
        <w:t xml:space="preserve"> the next favorable </w:t>
      </w:r>
      <w:r w:rsidR="000160CD" w:rsidRPr="00AF4390">
        <w:rPr>
          <w:rFonts w:asciiTheme="minorHAnsi" w:hAnsiTheme="minorHAnsi" w:cstheme="minorBidi"/>
        </w:rPr>
        <w:t>proposal</w:t>
      </w:r>
      <w:r w:rsidR="000160CD" w:rsidRPr="00FF2B84">
        <w:rPr>
          <w:rFonts w:asciiTheme="minorHAnsi" w:hAnsiTheme="minorHAnsi" w:cstheme="minorHAnsi"/>
        </w:rPr>
        <w:t>.</w:t>
      </w:r>
    </w:p>
    <w:p w14:paraId="4BC22562" w14:textId="77777777" w:rsidR="009D66EE" w:rsidRDefault="009D66EE" w:rsidP="009D66EE">
      <w:pPr>
        <w:pStyle w:val="BodyText"/>
        <w:tabs>
          <w:tab w:val="left" w:pos="5760"/>
          <w:tab w:val="left" w:pos="10440"/>
        </w:tabs>
        <w:ind w:left="90"/>
        <w:rPr>
          <w:rFonts w:asciiTheme="minorHAnsi" w:hAnsiTheme="minorHAnsi" w:cstheme="minorHAnsi"/>
        </w:rPr>
      </w:pPr>
    </w:p>
    <w:p w14:paraId="7220FFAF" w14:textId="77777777" w:rsidR="009D66EE" w:rsidRPr="00D67D35" w:rsidRDefault="009D66EE" w:rsidP="009D66EE">
      <w:pPr>
        <w:pStyle w:val="BodyText"/>
        <w:tabs>
          <w:tab w:val="left" w:pos="5760"/>
          <w:tab w:val="left" w:pos="10440"/>
        </w:tabs>
        <w:ind w:left="90"/>
        <w:rPr>
          <w:rFonts w:asciiTheme="minorHAnsi" w:hAnsiTheme="minorHAnsi" w:cstheme="minorHAnsi"/>
          <w:i/>
          <w:iCs/>
        </w:rPr>
      </w:pPr>
      <w:r>
        <w:rPr>
          <w:rFonts w:ascii="MS Gothic" w:eastAsia="MS Gothic" w:hAnsi="MS Gothic" w:hint="eastAsia"/>
        </w:rPr>
        <w:t>☐</w:t>
      </w:r>
      <w:r>
        <w:rPr>
          <w:rFonts w:ascii="MS Gothic" w:eastAsia="MS Gothic" w:hAnsi="MS Gothic"/>
        </w:rPr>
        <w:t xml:space="preserve"> </w:t>
      </w:r>
      <w:r w:rsidRPr="00D67D35">
        <w:rPr>
          <w:rFonts w:asciiTheme="minorHAnsi" w:eastAsia="MS Gothic" w:hAnsiTheme="minorHAnsi" w:cstheme="minorHAnsi"/>
          <w:i/>
          <w:iCs/>
        </w:rPr>
        <w:t>*</w:t>
      </w:r>
      <w:r>
        <w:rPr>
          <w:rFonts w:asciiTheme="minorHAnsi" w:eastAsia="MS Gothic" w:hAnsiTheme="minorHAnsi" w:cstheme="minorHAnsi"/>
          <w:i/>
          <w:iCs/>
        </w:rPr>
        <w:t xml:space="preserve"> </w:t>
      </w:r>
      <w:r w:rsidRPr="00D67D35">
        <w:rPr>
          <w:rFonts w:asciiTheme="minorHAnsi" w:eastAsia="MS Gothic" w:hAnsiTheme="minorHAnsi" w:cstheme="minorHAnsi"/>
          <w:i/>
          <w:iCs/>
        </w:rPr>
        <w:t>By checking this box the undersigned organization seeks changes to the above specified agreements and has attached documentation to the proposal submission</w:t>
      </w:r>
      <w:r>
        <w:rPr>
          <w:rFonts w:asciiTheme="minorHAnsi" w:eastAsia="MS Gothic" w:hAnsiTheme="minorHAnsi" w:cstheme="minorHAnsi"/>
          <w:i/>
          <w:iCs/>
        </w:rPr>
        <w:t>, in the addendum section,</w:t>
      </w:r>
      <w:r w:rsidRPr="00D67D35">
        <w:rPr>
          <w:rFonts w:asciiTheme="minorHAnsi" w:eastAsia="MS Gothic" w:hAnsiTheme="minorHAnsi" w:cstheme="minorHAnsi"/>
          <w:i/>
          <w:iCs/>
        </w:rPr>
        <w:t xml:space="preserve"> for consideration. *  </w:t>
      </w:r>
    </w:p>
    <w:p w14:paraId="5E9BB940" w14:textId="77777777" w:rsidR="00753BF2" w:rsidRDefault="00753BF2" w:rsidP="00753BF2">
      <w:pPr>
        <w:pStyle w:val="BodyText"/>
        <w:tabs>
          <w:tab w:val="left" w:pos="5760"/>
          <w:tab w:val="left" w:pos="10440"/>
        </w:tabs>
        <w:ind w:left="90"/>
      </w:pPr>
    </w:p>
    <w:p w14:paraId="171EA74A" w14:textId="77777777" w:rsidR="00753BF2" w:rsidRDefault="00753BF2" w:rsidP="00753BF2">
      <w:pPr>
        <w:pStyle w:val="BodyText"/>
        <w:tabs>
          <w:tab w:val="left" w:pos="5760"/>
          <w:tab w:val="left" w:pos="10440"/>
        </w:tabs>
        <w:ind w:left="90"/>
      </w:pPr>
    </w:p>
    <w:p w14:paraId="0E048FF6" w14:textId="77777777" w:rsidR="00753BF2" w:rsidRDefault="00753BF2" w:rsidP="00753BF2">
      <w:pPr>
        <w:pStyle w:val="BodyText"/>
        <w:tabs>
          <w:tab w:val="left" w:pos="5760"/>
          <w:tab w:val="left" w:pos="10440"/>
        </w:tabs>
        <w:ind w:left="90"/>
      </w:pPr>
      <w:r>
        <w:t>*Proposing Organization authorized representative signature:</w:t>
      </w:r>
    </w:p>
    <w:p w14:paraId="60138E2E" w14:textId="77777777" w:rsidR="00753BF2" w:rsidRDefault="00753BF2" w:rsidP="00753BF2">
      <w:pPr>
        <w:pStyle w:val="BodyText"/>
        <w:tabs>
          <w:tab w:val="left" w:pos="5760"/>
          <w:tab w:val="left" w:pos="10440"/>
        </w:tabs>
        <w:ind w:left="90"/>
      </w:pPr>
    </w:p>
    <w:p w14:paraId="6942754B" w14:textId="77777777" w:rsidR="00753BF2" w:rsidRDefault="00753BF2" w:rsidP="00753BF2">
      <w:pPr>
        <w:pStyle w:val="BodyText"/>
        <w:tabs>
          <w:tab w:val="left" w:pos="5760"/>
          <w:tab w:val="left" w:pos="10440"/>
        </w:tabs>
        <w:ind w:left="90"/>
        <w:rPr>
          <w:u w:val="single"/>
        </w:rPr>
      </w:pPr>
      <w:r>
        <w:t xml:space="preserve"> </w:t>
      </w:r>
      <w:r>
        <w:rPr>
          <w:u w:val="single"/>
        </w:rPr>
        <w:tab/>
      </w:r>
      <w:r>
        <w:t xml:space="preserve">              Date: </w:t>
      </w:r>
      <w:r>
        <w:rPr>
          <w:u w:val="single"/>
        </w:rPr>
        <w:tab/>
      </w:r>
    </w:p>
    <w:p w14:paraId="359A9E61" w14:textId="77777777" w:rsidR="00753BF2" w:rsidRDefault="00753BF2" w:rsidP="00753BF2">
      <w:pPr>
        <w:pStyle w:val="BodyText"/>
        <w:tabs>
          <w:tab w:val="left" w:pos="5760"/>
          <w:tab w:val="left" w:pos="10440"/>
        </w:tabs>
        <w:ind w:left="90"/>
        <w:rPr>
          <w:u w:val="single"/>
        </w:rPr>
      </w:pPr>
    </w:p>
    <w:p w14:paraId="07BACACE" w14:textId="77777777" w:rsidR="00753BF2" w:rsidRDefault="00753BF2" w:rsidP="00753BF2">
      <w:pPr>
        <w:pStyle w:val="BodyText"/>
        <w:tabs>
          <w:tab w:val="left" w:pos="5760"/>
          <w:tab w:val="left" w:pos="10440"/>
        </w:tabs>
        <w:ind w:left="90"/>
      </w:pPr>
      <w:r>
        <w:t>*Proposing Organization authorized representative name and title:</w:t>
      </w:r>
    </w:p>
    <w:p w14:paraId="2402F2F7" w14:textId="77777777" w:rsidR="00753BF2" w:rsidRDefault="00753BF2" w:rsidP="00753BF2">
      <w:pPr>
        <w:pStyle w:val="BodyText"/>
        <w:tabs>
          <w:tab w:val="left" w:pos="5760"/>
          <w:tab w:val="left" w:pos="10440"/>
        </w:tabs>
        <w:ind w:left="90"/>
      </w:pPr>
    </w:p>
    <w:p w14:paraId="202FB511" w14:textId="77777777" w:rsidR="00753BF2" w:rsidRPr="008A4264" w:rsidRDefault="00753BF2" w:rsidP="00753BF2">
      <w:pPr>
        <w:pStyle w:val="BodyText"/>
        <w:tabs>
          <w:tab w:val="left" w:pos="5760"/>
          <w:tab w:val="left" w:pos="10440"/>
        </w:tabs>
        <w:ind w:left="90"/>
        <w:rPr>
          <w:sz w:val="24"/>
          <w:u w:val="single"/>
        </w:rPr>
      </w:pPr>
      <w:r>
        <w:rPr>
          <w:u w:val="single"/>
        </w:rPr>
        <w:tab/>
      </w:r>
    </w:p>
    <w:p w14:paraId="6141FDA7" w14:textId="77777777" w:rsidR="00753BF2" w:rsidRPr="008A4264" w:rsidRDefault="00753BF2" w:rsidP="00753BF2">
      <w:pPr>
        <w:pStyle w:val="BodyText"/>
        <w:tabs>
          <w:tab w:val="left" w:pos="4320"/>
          <w:tab w:val="left" w:pos="7798"/>
        </w:tabs>
        <w:ind w:left="90"/>
        <w:rPr>
          <w:sz w:val="12"/>
          <w:szCs w:val="12"/>
        </w:rPr>
      </w:pPr>
    </w:p>
    <w:p w14:paraId="3BACDD83" w14:textId="77777777" w:rsidR="00753BF2" w:rsidRPr="008A4264" w:rsidRDefault="00753BF2" w:rsidP="00753BF2">
      <w:pPr>
        <w:pStyle w:val="BodyText"/>
        <w:tabs>
          <w:tab w:val="left" w:pos="4320"/>
          <w:tab w:val="left" w:pos="7798"/>
        </w:tabs>
        <w:ind w:left="90"/>
        <w:rPr>
          <w:sz w:val="12"/>
          <w:szCs w:val="12"/>
        </w:rPr>
      </w:pPr>
    </w:p>
    <w:p w14:paraId="71BACF5E" w14:textId="77777777" w:rsidR="00753BF2" w:rsidRDefault="00753BF2" w:rsidP="00753BF2">
      <w:pPr>
        <w:pStyle w:val="BodyText"/>
        <w:tabs>
          <w:tab w:val="left" w:pos="5760"/>
          <w:tab w:val="left" w:pos="10440"/>
        </w:tabs>
        <w:ind w:left="90"/>
      </w:pPr>
      <w:r>
        <w:t>Principal investigator (PI) signature:</w:t>
      </w:r>
    </w:p>
    <w:p w14:paraId="26B22EC1" w14:textId="77777777" w:rsidR="00753BF2" w:rsidRDefault="00753BF2" w:rsidP="00753BF2">
      <w:pPr>
        <w:pStyle w:val="BodyText"/>
        <w:tabs>
          <w:tab w:val="left" w:pos="5760"/>
          <w:tab w:val="left" w:pos="10440"/>
        </w:tabs>
        <w:ind w:left="90"/>
      </w:pPr>
    </w:p>
    <w:p w14:paraId="1CB86148" w14:textId="77777777" w:rsidR="00753BF2" w:rsidRPr="008A4264" w:rsidRDefault="00753BF2" w:rsidP="00753BF2">
      <w:pPr>
        <w:pStyle w:val="BodyText"/>
        <w:tabs>
          <w:tab w:val="left" w:pos="5760"/>
          <w:tab w:val="left" w:pos="10440"/>
        </w:tabs>
        <w:ind w:left="90"/>
        <w:rPr>
          <w:sz w:val="24"/>
          <w:u w:val="single"/>
        </w:rPr>
      </w:pPr>
      <w:r>
        <w:t xml:space="preserve"> </w:t>
      </w:r>
      <w:r>
        <w:rPr>
          <w:u w:val="single"/>
        </w:rPr>
        <w:tab/>
      </w:r>
      <w:r>
        <w:t xml:space="preserve">              Date: </w:t>
      </w:r>
      <w:r>
        <w:rPr>
          <w:u w:val="single"/>
        </w:rPr>
        <w:tab/>
      </w:r>
    </w:p>
    <w:p w14:paraId="6878BF5A" w14:textId="77777777" w:rsidR="00753BF2" w:rsidRDefault="00753BF2" w:rsidP="00753BF2">
      <w:pPr>
        <w:pStyle w:val="BodyText"/>
        <w:tabs>
          <w:tab w:val="left" w:pos="5760"/>
        </w:tabs>
        <w:ind w:left="90"/>
      </w:pPr>
    </w:p>
    <w:p w14:paraId="7B51C25F" w14:textId="77777777" w:rsidR="00753BF2" w:rsidRPr="00436ACF" w:rsidRDefault="00753BF2" w:rsidP="00753BF2">
      <w:pPr>
        <w:pStyle w:val="BodyText"/>
        <w:tabs>
          <w:tab w:val="left" w:pos="5760"/>
        </w:tabs>
        <w:ind w:left="90"/>
        <w:rPr>
          <w:u w:val="single"/>
        </w:rPr>
      </w:pPr>
      <w:r>
        <w:t xml:space="preserve">Principal investigator (PI) name: </w:t>
      </w:r>
      <w:r>
        <w:rPr>
          <w:u w:val="single"/>
        </w:rPr>
        <w:tab/>
        <w:t>____</w:t>
      </w:r>
    </w:p>
    <w:p w14:paraId="0A9ABF2F" w14:textId="77777777" w:rsidR="00753BF2" w:rsidRPr="008A4264" w:rsidRDefault="00753BF2" w:rsidP="00753BF2">
      <w:pPr>
        <w:pStyle w:val="BodyText"/>
        <w:tabs>
          <w:tab w:val="left" w:pos="4320"/>
          <w:tab w:val="left" w:pos="7798"/>
        </w:tabs>
        <w:ind w:left="90"/>
        <w:rPr>
          <w:sz w:val="12"/>
          <w:szCs w:val="12"/>
        </w:rPr>
      </w:pPr>
    </w:p>
    <w:p w14:paraId="6DA52D89" w14:textId="77777777" w:rsidR="00753BF2" w:rsidRPr="008A4264" w:rsidRDefault="00753BF2" w:rsidP="00753BF2">
      <w:pPr>
        <w:pStyle w:val="BodyText"/>
        <w:tabs>
          <w:tab w:val="left" w:pos="4320"/>
          <w:tab w:val="left" w:pos="7798"/>
        </w:tabs>
        <w:ind w:left="90"/>
        <w:rPr>
          <w:sz w:val="12"/>
          <w:szCs w:val="12"/>
        </w:rPr>
      </w:pPr>
    </w:p>
    <w:p w14:paraId="74D0DB33" w14:textId="77777777" w:rsidR="00753BF2" w:rsidRDefault="00753BF2" w:rsidP="00753BF2">
      <w:pPr>
        <w:pStyle w:val="BodyText"/>
        <w:tabs>
          <w:tab w:val="left" w:pos="5760"/>
          <w:tab w:val="left" w:pos="7798"/>
        </w:tabs>
        <w:ind w:left="90"/>
        <w:rPr>
          <w:u w:val="single"/>
        </w:rPr>
      </w:pPr>
      <w:r>
        <w:t xml:space="preserve">Principal investigator (PI) title: </w:t>
      </w:r>
      <w:r>
        <w:rPr>
          <w:u w:val="single"/>
        </w:rPr>
        <w:tab/>
        <w:t>____</w:t>
      </w:r>
    </w:p>
    <w:p w14:paraId="0B762C3E" w14:textId="77777777" w:rsidR="00753BF2" w:rsidRDefault="00753BF2" w:rsidP="00753BF2">
      <w:pPr>
        <w:pStyle w:val="BodyText"/>
        <w:tabs>
          <w:tab w:val="left" w:pos="5760"/>
          <w:tab w:val="left" w:pos="7798"/>
        </w:tabs>
        <w:ind w:left="90"/>
        <w:rPr>
          <w:u w:val="single"/>
        </w:rPr>
      </w:pPr>
    </w:p>
    <w:p w14:paraId="4F8BEB9D" w14:textId="77777777" w:rsidR="00753BF2" w:rsidRDefault="00753BF2" w:rsidP="00753BF2">
      <w:pPr>
        <w:pStyle w:val="BodyText"/>
        <w:tabs>
          <w:tab w:val="left" w:pos="5760"/>
          <w:tab w:val="left" w:pos="7798"/>
        </w:tabs>
        <w:ind w:left="90"/>
        <w:rPr>
          <w:sz w:val="18"/>
          <w:szCs w:val="18"/>
        </w:rPr>
      </w:pPr>
    </w:p>
    <w:p w14:paraId="0B306AFE" w14:textId="77777777" w:rsidR="009D66EE" w:rsidRPr="00520E98" w:rsidRDefault="009D66EE" w:rsidP="009D66EE">
      <w:pPr>
        <w:pStyle w:val="BodyText"/>
        <w:tabs>
          <w:tab w:val="left" w:pos="5760"/>
          <w:tab w:val="left" w:pos="7798"/>
        </w:tabs>
        <w:ind w:left="90"/>
        <w:rPr>
          <w:sz w:val="18"/>
          <w:szCs w:val="18"/>
        </w:rPr>
      </w:pPr>
      <w:r w:rsidRPr="00760308">
        <w:rPr>
          <w:sz w:val="18"/>
          <w:szCs w:val="18"/>
        </w:rPr>
        <w:t>*</w:t>
      </w:r>
      <w:r w:rsidRPr="00520E98">
        <w:rPr>
          <w:sz w:val="18"/>
          <w:szCs w:val="18"/>
        </w:rPr>
        <w:t xml:space="preserve">The administrative </w:t>
      </w:r>
      <w:r>
        <w:rPr>
          <w:sz w:val="18"/>
          <w:szCs w:val="18"/>
        </w:rPr>
        <w:t xml:space="preserve">representative who </w:t>
      </w:r>
      <w:r w:rsidRPr="00520E98">
        <w:rPr>
          <w:sz w:val="18"/>
          <w:szCs w:val="18"/>
        </w:rPr>
        <w:t>is empowered to make certifications</w:t>
      </w:r>
      <w:r>
        <w:rPr>
          <w:sz w:val="18"/>
          <w:szCs w:val="18"/>
        </w:rPr>
        <w:t>,</w:t>
      </w:r>
      <w:r w:rsidRPr="00520E98">
        <w:rPr>
          <w:sz w:val="18"/>
          <w:szCs w:val="18"/>
        </w:rPr>
        <w:t xml:space="preserve"> representations</w:t>
      </w:r>
      <w:r>
        <w:rPr>
          <w:sz w:val="18"/>
          <w:szCs w:val="18"/>
        </w:rPr>
        <w:t>,</w:t>
      </w:r>
      <w:r w:rsidRPr="00520E98">
        <w:rPr>
          <w:sz w:val="18"/>
          <w:szCs w:val="18"/>
        </w:rPr>
        <w:t xml:space="preserve"> and commit</w:t>
      </w:r>
      <w:r>
        <w:rPr>
          <w:sz w:val="18"/>
          <w:szCs w:val="18"/>
        </w:rPr>
        <w:t>ments</w:t>
      </w:r>
      <w:r w:rsidRPr="00520E98">
        <w:rPr>
          <w:sz w:val="18"/>
          <w:szCs w:val="18"/>
        </w:rPr>
        <w:t xml:space="preserve"> </w:t>
      </w:r>
      <w:r>
        <w:rPr>
          <w:sz w:val="18"/>
          <w:szCs w:val="18"/>
        </w:rPr>
        <w:t xml:space="preserve">on behalf of </w:t>
      </w:r>
      <w:r w:rsidRPr="00520E98">
        <w:rPr>
          <w:sz w:val="18"/>
          <w:szCs w:val="18"/>
        </w:rPr>
        <w:t xml:space="preserve">the </w:t>
      </w:r>
      <w:r>
        <w:rPr>
          <w:sz w:val="18"/>
          <w:szCs w:val="18"/>
        </w:rPr>
        <w:t xml:space="preserve">proposing </w:t>
      </w:r>
      <w:r w:rsidRPr="00520E98">
        <w:rPr>
          <w:sz w:val="18"/>
          <w:szCs w:val="18"/>
        </w:rPr>
        <w:t>organization</w:t>
      </w:r>
      <w:r>
        <w:rPr>
          <w:sz w:val="18"/>
          <w:szCs w:val="18"/>
        </w:rPr>
        <w:t xml:space="preserve">, ensuring compliance with </w:t>
      </w:r>
      <w:r w:rsidRPr="00520E98">
        <w:rPr>
          <w:sz w:val="18"/>
          <w:szCs w:val="18"/>
        </w:rPr>
        <w:t>CASIS policies and award requirements</w:t>
      </w:r>
      <w:r>
        <w:rPr>
          <w:sz w:val="18"/>
          <w:szCs w:val="18"/>
        </w:rPr>
        <w:t>.</w:t>
      </w:r>
    </w:p>
    <w:p w14:paraId="74E49BD3" w14:textId="5E45CBBD" w:rsidR="00D41076" w:rsidRDefault="00D41076" w:rsidP="006247F8">
      <w:pPr>
        <w:pStyle w:val="BodyText"/>
        <w:tabs>
          <w:tab w:val="left" w:pos="8550"/>
        </w:tabs>
        <w:ind w:left="835"/>
      </w:pPr>
    </w:p>
    <w:p w14:paraId="013ADA61" w14:textId="77777777" w:rsidR="00D41076" w:rsidRDefault="00D41076">
      <w:pPr>
        <w:sectPr w:rsidR="00D41076">
          <w:pgSz w:w="12250" w:h="15850"/>
          <w:pgMar w:top="940" w:right="800" w:bottom="920" w:left="800" w:header="623" w:footer="736" w:gutter="0"/>
          <w:cols w:space="720"/>
        </w:sectPr>
      </w:pPr>
    </w:p>
    <w:p w14:paraId="4122DB38" w14:textId="77777777" w:rsidR="007A522D" w:rsidRPr="00B052F0" w:rsidRDefault="007A522D" w:rsidP="00C351FA">
      <w:pPr>
        <w:pStyle w:val="Appendix"/>
        <w:numPr>
          <w:ilvl w:val="0"/>
          <w:numId w:val="23"/>
        </w:numPr>
        <w:ind w:left="360"/>
      </w:pPr>
      <w:bookmarkStart w:id="104" w:name="_Toc56685031"/>
      <w:bookmarkStart w:id="105" w:name="_Toc56685121"/>
      <w:bookmarkStart w:id="106" w:name="_Toc56685175"/>
      <w:bookmarkStart w:id="107" w:name="_Toc56688306"/>
      <w:bookmarkStart w:id="108" w:name="_Toc56688446"/>
      <w:bookmarkStart w:id="109" w:name="_Toc56689858"/>
      <w:bookmarkStart w:id="110" w:name="Figure_3._Experiment_Requirements_Docume"/>
      <w:bookmarkStart w:id="111" w:name="_Toc56685032"/>
      <w:bookmarkStart w:id="112" w:name="_Toc56685122"/>
      <w:bookmarkStart w:id="113" w:name="_Toc56685176"/>
      <w:bookmarkStart w:id="114" w:name="_Toc56688307"/>
      <w:bookmarkStart w:id="115" w:name="_Toc56688447"/>
      <w:bookmarkStart w:id="116" w:name="_Toc56689859"/>
      <w:bookmarkStart w:id="117" w:name="_Toc56685033"/>
      <w:bookmarkStart w:id="118" w:name="_Toc56685123"/>
      <w:bookmarkStart w:id="119" w:name="_Toc56685177"/>
      <w:bookmarkStart w:id="120" w:name="_Toc56688308"/>
      <w:bookmarkStart w:id="121" w:name="_Toc56688448"/>
      <w:bookmarkStart w:id="122" w:name="_Toc56689860"/>
      <w:bookmarkStart w:id="123" w:name="_Toc56685034"/>
      <w:bookmarkStart w:id="124" w:name="_Toc56685124"/>
      <w:bookmarkStart w:id="125" w:name="_Toc56685178"/>
      <w:bookmarkStart w:id="126" w:name="_Toc56688309"/>
      <w:bookmarkStart w:id="127" w:name="_Toc56688449"/>
      <w:bookmarkStart w:id="128" w:name="_Toc56689861"/>
      <w:bookmarkStart w:id="129" w:name="_Toc135381230"/>
      <w:bookmarkStart w:id="130" w:name="_Ref56685746"/>
      <w:bookmarkStart w:id="131" w:name="_Ref56686009"/>
      <w:bookmarkStart w:id="132" w:name="_Ref56686030"/>
      <w:bookmarkStart w:id="133" w:name="_Toc170483691"/>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lastRenderedPageBreak/>
        <w:t>Preliminary Experiment Requirements Document</w:t>
      </w:r>
      <w:bookmarkEnd w:id="129"/>
      <w:r>
        <w:br/>
      </w:r>
    </w:p>
    <w:p w14:paraId="7140BB59" w14:textId="3203E8C8" w:rsidR="007A522D" w:rsidRPr="00484FF1" w:rsidRDefault="00726F5D" w:rsidP="007A522D">
      <w:pPr>
        <w:ind w:left="2569" w:right="910" w:hanging="1591"/>
        <w:jc w:val="center"/>
        <w:rPr>
          <w:bCs/>
          <w:sz w:val="24"/>
          <w:szCs w:val="24"/>
        </w:rPr>
      </w:pPr>
      <w:r>
        <w:rPr>
          <w:noProof/>
        </w:rPr>
        <w:drawing>
          <wp:inline distT="0" distB="0" distL="0" distR="0" wp14:anchorId="086477DE" wp14:editId="1157287D">
            <wp:extent cx="5108575" cy="450850"/>
            <wp:effectExtent l="0" t="0" r="0" b="6350"/>
            <wp:docPr id="1192331694" name="Picture 6"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308511" name="Picture 6" descr="A black text on a white background&#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r w:rsidR="007A522D">
        <w:br/>
      </w:r>
    </w:p>
    <w:p w14:paraId="5B603486" w14:textId="77777777" w:rsidR="007A522D" w:rsidRDefault="007A522D" w:rsidP="007A522D">
      <w:pPr>
        <w:ind w:left="2569" w:right="910" w:hanging="1591"/>
        <w:jc w:val="center"/>
        <w:rPr>
          <w:b/>
          <w:bCs/>
          <w:sz w:val="40"/>
          <w:szCs w:val="40"/>
        </w:rPr>
      </w:pPr>
    </w:p>
    <w:p w14:paraId="14CBE7CD" w14:textId="77777777" w:rsidR="007A522D" w:rsidRDefault="007A522D" w:rsidP="007A522D">
      <w:pPr>
        <w:pStyle w:val="BodyText"/>
        <w:jc w:val="center"/>
        <w:rPr>
          <w:b/>
          <w:sz w:val="40"/>
        </w:rPr>
      </w:pPr>
      <w:r>
        <w:rPr>
          <w:b/>
          <w:sz w:val="40"/>
        </w:rPr>
        <w:t xml:space="preserve">ISS National Laboratory </w:t>
      </w:r>
    </w:p>
    <w:p w14:paraId="6D886542" w14:textId="77777777" w:rsidR="007A522D" w:rsidRDefault="007A522D" w:rsidP="007A522D">
      <w:pPr>
        <w:ind w:left="900" w:right="910" w:hanging="49"/>
        <w:jc w:val="center"/>
        <w:rPr>
          <w:b/>
          <w:sz w:val="40"/>
        </w:rPr>
      </w:pPr>
      <w:r>
        <w:rPr>
          <w:b/>
          <w:sz w:val="40"/>
        </w:rPr>
        <w:t xml:space="preserve">Preliminary Experiment Requirements </w:t>
      </w:r>
    </w:p>
    <w:p w14:paraId="24A18140" w14:textId="77777777" w:rsidR="007A522D" w:rsidRDefault="007A522D" w:rsidP="007A522D">
      <w:pPr>
        <w:ind w:left="900" w:right="910" w:hanging="49"/>
        <w:jc w:val="center"/>
        <w:rPr>
          <w:b/>
          <w:sz w:val="40"/>
        </w:rPr>
      </w:pPr>
      <w:r>
        <w:rPr>
          <w:b/>
          <w:sz w:val="40"/>
        </w:rPr>
        <w:t>Document (P-ERD)</w:t>
      </w:r>
    </w:p>
    <w:p w14:paraId="62E839DB" w14:textId="77777777" w:rsidR="007A522D" w:rsidRDefault="007A522D" w:rsidP="007A522D">
      <w:pPr>
        <w:pStyle w:val="BodyText"/>
        <w:spacing w:before="5"/>
        <w:rPr>
          <w:b/>
          <w:sz w:val="43"/>
        </w:rPr>
      </w:pPr>
    </w:p>
    <w:p w14:paraId="02007CF3" w14:textId="77777777" w:rsidR="007A522D" w:rsidRPr="00F525EC" w:rsidRDefault="007A522D" w:rsidP="007A522D">
      <w:r w:rsidRPr="00F525EC">
        <w:rPr>
          <w:b/>
          <w:bCs/>
          <w:sz w:val="28"/>
          <w:szCs w:val="28"/>
        </w:rPr>
        <w:t>Operations Concept</w:t>
      </w:r>
    </w:p>
    <w:p w14:paraId="67C62974" w14:textId="77777777" w:rsidR="007A522D" w:rsidRDefault="007A522D" w:rsidP="007A522D">
      <w:pPr>
        <w:pStyle w:val="BodyText"/>
        <w:spacing w:before="4"/>
        <w:rPr>
          <w:b/>
          <w:sz w:val="28"/>
        </w:rPr>
      </w:pPr>
    </w:p>
    <w:p w14:paraId="3831234E" w14:textId="77777777" w:rsidR="007A522D" w:rsidRDefault="007A522D" w:rsidP="007A522D">
      <w:pPr>
        <w:ind w:right="486"/>
        <w:rPr>
          <w:i/>
          <w:sz w:val="24"/>
        </w:rPr>
      </w:pPr>
      <w:bookmarkStart w:id="134" w:name="_Hlk55844062"/>
      <w:r>
        <w:rPr>
          <w:i/>
          <w:sz w:val="24"/>
        </w:rPr>
        <w:t>Include any known investigation and/or project operations concepts that would be helpful to CASIS during the Operational Feasibility Review. Please include as many science, engineering, and/or technology requirements that may be known at this stage of the proposal development phase. Offerors are encouraged to work closely with their Implementation Partner to address these requirements where applicable.</w:t>
      </w:r>
    </w:p>
    <w:p w14:paraId="502441D9" w14:textId="77777777" w:rsidR="007A522D" w:rsidRDefault="007A522D" w:rsidP="007A522D">
      <w:pPr>
        <w:pStyle w:val="BodyText"/>
        <w:spacing w:before="10"/>
        <w:rPr>
          <w:i/>
          <w:sz w:val="23"/>
        </w:rPr>
      </w:pPr>
    </w:p>
    <w:p w14:paraId="19FF0BDC" w14:textId="77777777" w:rsidR="007A522D" w:rsidRPr="00F525EC" w:rsidRDefault="007A522D" w:rsidP="007A522D">
      <w:r w:rsidRPr="00F525EC">
        <w:rPr>
          <w:sz w:val="24"/>
          <w:szCs w:val="24"/>
        </w:rPr>
        <w:t>Factors to consider may include:</w:t>
      </w:r>
    </w:p>
    <w:p w14:paraId="6876AB38" w14:textId="77777777" w:rsidR="007A522D" w:rsidRDefault="007A522D" w:rsidP="007A522D">
      <w:pPr>
        <w:pStyle w:val="ListParagraph"/>
        <w:numPr>
          <w:ilvl w:val="0"/>
          <w:numId w:val="2"/>
        </w:numPr>
        <w:tabs>
          <w:tab w:val="left" w:pos="827"/>
          <w:tab w:val="left" w:pos="828"/>
        </w:tabs>
        <w:rPr>
          <w:sz w:val="24"/>
        </w:rPr>
      </w:pPr>
      <w:r>
        <w:rPr>
          <w:sz w:val="24"/>
        </w:rPr>
        <w:t>Crew time estimates</w:t>
      </w:r>
    </w:p>
    <w:p w14:paraId="2B937B4E" w14:textId="77777777" w:rsidR="007A522D" w:rsidRDefault="007A522D" w:rsidP="007A522D">
      <w:pPr>
        <w:pStyle w:val="ListParagraph"/>
        <w:numPr>
          <w:ilvl w:val="0"/>
          <w:numId w:val="2"/>
        </w:numPr>
        <w:tabs>
          <w:tab w:val="left" w:pos="827"/>
          <w:tab w:val="left" w:pos="828"/>
        </w:tabs>
        <w:rPr>
          <w:sz w:val="24"/>
        </w:rPr>
      </w:pPr>
      <w:r>
        <w:rPr>
          <w:sz w:val="24"/>
        </w:rPr>
        <w:t>Ascent and descent</w:t>
      </w:r>
      <w:r>
        <w:rPr>
          <w:spacing w:val="-15"/>
          <w:sz w:val="24"/>
        </w:rPr>
        <w:t xml:space="preserve"> </w:t>
      </w:r>
      <w:r>
        <w:rPr>
          <w:sz w:val="24"/>
        </w:rPr>
        <w:t>requirements</w:t>
      </w:r>
    </w:p>
    <w:p w14:paraId="53EE31C2" w14:textId="77777777" w:rsidR="007A522D" w:rsidRDefault="007A522D" w:rsidP="007A522D">
      <w:pPr>
        <w:pStyle w:val="ListParagraph"/>
        <w:numPr>
          <w:ilvl w:val="0"/>
          <w:numId w:val="2"/>
        </w:numPr>
        <w:tabs>
          <w:tab w:val="left" w:pos="827"/>
          <w:tab w:val="left" w:pos="828"/>
        </w:tabs>
        <w:spacing w:before="4" w:line="305" w:lineRule="exact"/>
        <w:rPr>
          <w:sz w:val="24"/>
        </w:rPr>
      </w:pPr>
      <w:r>
        <w:rPr>
          <w:sz w:val="24"/>
        </w:rPr>
        <w:t>Proposed hardware to be used/built/modified</w:t>
      </w:r>
    </w:p>
    <w:p w14:paraId="73F7B1D2" w14:textId="77777777" w:rsidR="007A522D" w:rsidRDefault="007A522D" w:rsidP="007A522D">
      <w:pPr>
        <w:pStyle w:val="ListParagraph"/>
        <w:numPr>
          <w:ilvl w:val="0"/>
          <w:numId w:val="2"/>
        </w:numPr>
        <w:tabs>
          <w:tab w:val="left" w:pos="827"/>
          <w:tab w:val="left" w:pos="828"/>
        </w:tabs>
        <w:spacing w:line="305" w:lineRule="exact"/>
        <w:rPr>
          <w:sz w:val="24"/>
        </w:rPr>
      </w:pPr>
      <w:r>
        <w:rPr>
          <w:sz w:val="24"/>
        </w:rPr>
        <w:t>Materials</w:t>
      </w:r>
      <w:r>
        <w:rPr>
          <w:spacing w:val="1"/>
          <w:sz w:val="24"/>
        </w:rPr>
        <w:t xml:space="preserve"> </w:t>
      </w:r>
      <w:r>
        <w:rPr>
          <w:sz w:val="24"/>
        </w:rPr>
        <w:t>list</w:t>
      </w:r>
    </w:p>
    <w:p w14:paraId="006DB709" w14:textId="77777777" w:rsidR="007A522D" w:rsidRDefault="007A522D" w:rsidP="007A522D">
      <w:pPr>
        <w:pStyle w:val="ListParagraph"/>
        <w:numPr>
          <w:ilvl w:val="0"/>
          <w:numId w:val="2"/>
        </w:numPr>
        <w:tabs>
          <w:tab w:val="left" w:pos="827"/>
          <w:tab w:val="left" w:pos="828"/>
        </w:tabs>
        <w:spacing w:line="305" w:lineRule="exact"/>
        <w:rPr>
          <w:sz w:val="24"/>
        </w:rPr>
      </w:pPr>
      <w:r>
        <w:rPr>
          <w:sz w:val="24"/>
        </w:rPr>
        <w:t>Proposed model</w:t>
      </w:r>
      <w:r>
        <w:rPr>
          <w:spacing w:val="-16"/>
          <w:sz w:val="24"/>
        </w:rPr>
        <w:t xml:space="preserve"> </w:t>
      </w:r>
      <w:r>
        <w:rPr>
          <w:sz w:val="24"/>
        </w:rPr>
        <w:t>organisms</w:t>
      </w:r>
    </w:p>
    <w:p w14:paraId="0C137D8F" w14:textId="77777777" w:rsidR="007A522D" w:rsidRDefault="007A522D" w:rsidP="007A522D">
      <w:pPr>
        <w:pStyle w:val="ListParagraph"/>
        <w:numPr>
          <w:ilvl w:val="0"/>
          <w:numId w:val="2"/>
        </w:numPr>
        <w:tabs>
          <w:tab w:val="left" w:pos="827"/>
          <w:tab w:val="left" w:pos="828"/>
        </w:tabs>
        <w:spacing w:line="305" w:lineRule="exact"/>
        <w:rPr>
          <w:sz w:val="24"/>
        </w:rPr>
      </w:pPr>
      <w:r>
        <w:rPr>
          <w:sz w:val="24"/>
        </w:rPr>
        <w:t>Any known design</w:t>
      </w:r>
      <w:r>
        <w:rPr>
          <w:spacing w:val="-14"/>
          <w:sz w:val="24"/>
        </w:rPr>
        <w:t xml:space="preserve"> </w:t>
      </w:r>
      <w:r>
        <w:rPr>
          <w:sz w:val="24"/>
        </w:rPr>
        <w:t>requirements</w:t>
      </w:r>
    </w:p>
    <w:p w14:paraId="62C48DA5" w14:textId="77777777" w:rsidR="007A522D" w:rsidRDefault="007A522D" w:rsidP="007A522D">
      <w:pPr>
        <w:pStyle w:val="ListParagraph"/>
        <w:numPr>
          <w:ilvl w:val="0"/>
          <w:numId w:val="2"/>
        </w:numPr>
        <w:tabs>
          <w:tab w:val="left" w:pos="827"/>
          <w:tab w:val="left" w:pos="828"/>
        </w:tabs>
        <w:spacing w:line="305" w:lineRule="exact"/>
        <w:rPr>
          <w:sz w:val="24"/>
        </w:rPr>
      </w:pPr>
      <w:r>
        <w:rPr>
          <w:sz w:val="24"/>
        </w:rPr>
        <w:t>Any known volume, mass, or other size</w:t>
      </w:r>
      <w:r>
        <w:rPr>
          <w:spacing w:val="-22"/>
          <w:sz w:val="24"/>
        </w:rPr>
        <w:t xml:space="preserve"> </w:t>
      </w:r>
      <w:r>
        <w:rPr>
          <w:sz w:val="24"/>
        </w:rPr>
        <w:t>specifications</w:t>
      </w:r>
    </w:p>
    <w:p w14:paraId="297AEF36" w14:textId="77777777" w:rsidR="007A522D" w:rsidRDefault="007A522D" w:rsidP="007A522D">
      <w:pPr>
        <w:pStyle w:val="ListParagraph"/>
        <w:numPr>
          <w:ilvl w:val="0"/>
          <w:numId w:val="2"/>
        </w:numPr>
        <w:tabs>
          <w:tab w:val="left" w:pos="827"/>
          <w:tab w:val="left" w:pos="828"/>
        </w:tabs>
        <w:spacing w:line="305" w:lineRule="exact"/>
        <w:rPr>
          <w:sz w:val="24"/>
        </w:rPr>
      </w:pPr>
      <w:r>
        <w:rPr>
          <w:sz w:val="24"/>
        </w:rPr>
        <w:t>Any known specific stowage requirements (e.g., conditioned, passive, temperature ranges,</w:t>
      </w:r>
      <w:r>
        <w:rPr>
          <w:spacing w:val="-37"/>
          <w:sz w:val="24"/>
        </w:rPr>
        <w:t xml:space="preserve"> </w:t>
      </w:r>
      <w:r>
        <w:rPr>
          <w:sz w:val="24"/>
        </w:rPr>
        <w:t>etc.)</w:t>
      </w:r>
    </w:p>
    <w:p w14:paraId="6C37BAF0" w14:textId="77777777" w:rsidR="007A522D" w:rsidRDefault="007A522D" w:rsidP="007A522D">
      <w:pPr>
        <w:pStyle w:val="ListParagraph"/>
        <w:numPr>
          <w:ilvl w:val="0"/>
          <w:numId w:val="2"/>
        </w:numPr>
        <w:tabs>
          <w:tab w:val="left" w:pos="827"/>
          <w:tab w:val="left" w:pos="828"/>
        </w:tabs>
        <w:spacing w:before="4" w:line="305" w:lineRule="exact"/>
        <w:rPr>
          <w:sz w:val="24"/>
        </w:rPr>
      </w:pPr>
      <w:r>
        <w:rPr>
          <w:sz w:val="24"/>
        </w:rPr>
        <w:t>Any</w:t>
      </w:r>
      <w:r>
        <w:rPr>
          <w:spacing w:val="-3"/>
          <w:sz w:val="24"/>
        </w:rPr>
        <w:t xml:space="preserve"> </w:t>
      </w:r>
      <w:r>
        <w:rPr>
          <w:sz w:val="24"/>
        </w:rPr>
        <w:t>investigation</w:t>
      </w:r>
      <w:r>
        <w:rPr>
          <w:spacing w:val="-5"/>
          <w:sz w:val="24"/>
        </w:rPr>
        <w:t xml:space="preserve"> </w:t>
      </w:r>
      <w:r>
        <w:rPr>
          <w:sz w:val="24"/>
        </w:rPr>
        <w:t>timing</w:t>
      </w:r>
      <w:r>
        <w:rPr>
          <w:spacing w:val="-2"/>
          <w:sz w:val="24"/>
        </w:rPr>
        <w:t xml:space="preserve"> </w:t>
      </w:r>
      <w:r>
        <w:rPr>
          <w:sz w:val="24"/>
        </w:rPr>
        <w:t>requirements</w:t>
      </w:r>
      <w:r>
        <w:rPr>
          <w:spacing w:val="-3"/>
          <w:sz w:val="24"/>
        </w:rPr>
        <w:t xml:space="preserve"> </w:t>
      </w:r>
      <w:r>
        <w:rPr>
          <w:sz w:val="24"/>
        </w:rPr>
        <w:t>(e.g.,</w:t>
      </w:r>
      <w:r>
        <w:rPr>
          <w:spacing w:val="-4"/>
          <w:sz w:val="24"/>
        </w:rPr>
        <w:t xml:space="preserve"> </w:t>
      </w:r>
      <w:r>
        <w:rPr>
          <w:sz w:val="24"/>
        </w:rPr>
        <w:t>timing</w:t>
      </w:r>
      <w:r>
        <w:rPr>
          <w:spacing w:val="-7"/>
          <w:sz w:val="24"/>
        </w:rPr>
        <w:t xml:space="preserve"> </w:t>
      </w:r>
      <w:r>
        <w:rPr>
          <w:sz w:val="24"/>
        </w:rPr>
        <w:t>of</w:t>
      </w:r>
      <w:r>
        <w:rPr>
          <w:spacing w:val="-3"/>
          <w:sz w:val="24"/>
        </w:rPr>
        <w:t xml:space="preserve"> </w:t>
      </w:r>
      <w:r>
        <w:rPr>
          <w:sz w:val="24"/>
        </w:rPr>
        <w:t>addition</w:t>
      </w:r>
      <w:r>
        <w:rPr>
          <w:spacing w:val="-5"/>
          <w:sz w:val="24"/>
        </w:rPr>
        <w:t xml:space="preserve"> </w:t>
      </w:r>
      <w:r>
        <w:rPr>
          <w:sz w:val="24"/>
        </w:rPr>
        <w:t>of</w:t>
      </w:r>
      <w:r>
        <w:rPr>
          <w:spacing w:val="-3"/>
          <w:sz w:val="24"/>
        </w:rPr>
        <w:t xml:space="preserve"> </w:t>
      </w:r>
      <w:r>
        <w:rPr>
          <w:sz w:val="24"/>
        </w:rPr>
        <w:t>new</w:t>
      </w:r>
      <w:r>
        <w:rPr>
          <w:spacing w:val="-5"/>
          <w:sz w:val="24"/>
        </w:rPr>
        <w:t xml:space="preserve"> </w:t>
      </w:r>
      <w:r>
        <w:rPr>
          <w:sz w:val="24"/>
        </w:rPr>
        <w:t>media,</w:t>
      </w:r>
      <w:r>
        <w:rPr>
          <w:spacing w:val="-4"/>
          <w:sz w:val="24"/>
        </w:rPr>
        <w:t xml:space="preserve"> </w:t>
      </w:r>
      <w:r>
        <w:rPr>
          <w:sz w:val="24"/>
        </w:rPr>
        <w:t>fixation</w:t>
      </w:r>
      <w:r>
        <w:rPr>
          <w:spacing w:val="-5"/>
          <w:sz w:val="24"/>
        </w:rPr>
        <w:t xml:space="preserve"> </w:t>
      </w:r>
      <w:r>
        <w:rPr>
          <w:sz w:val="24"/>
        </w:rPr>
        <w:t>agents,</w:t>
      </w:r>
      <w:r>
        <w:rPr>
          <w:spacing w:val="-4"/>
          <w:sz w:val="24"/>
        </w:rPr>
        <w:t xml:space="preserve"> </w:t>
      </w:r>
      <w:r>
        <w:rPr>
          <w:sz w:val="24"/>
        </w:rPr>
        <w:t>etc.)</w:t>
      </w:r>
    </w:p>
    <w:p w14:paraId="310B7E9A" w14:textId="77777777" w:rsidR="007A522D" w:rsidRDefault="007A522D" w:rsidP="007A522D">
      <w:pPr>
        <w:pStyle w:val="ListParagraph"/>
        <w:numPr>
          <w:ilvl w:val="0"/>
          <w:numId w:val="2"/>
        </w:numPr>
        <w:tabs>
          <w:tab w:val="left" w:pos="827"/>
          <w:tab w:val="left" w:pos="828"/>
        </w:tabs>
        <w:spacing w:line="305" w:lineRule="exact"/>
        <w:rPr>
          <w:sz w:val="24"/>
        </w:rPr>
      </w:pPr>
      <w:r>
        <w:rPr>
          <w:sz w:val="24"/>
        </w:rPr>
        <w:t>Any specific late load or early return</w:t>
      </w:r>
      <w:r>
        <w:rPr>
          <w:spacing w:val="-16"/>
          <w:sz w:val="24"/>
        </w:rPr>
        <w:t xml:space="preserve"> </w:t>
      </w:r>
      <w:r>
        <w:rPr>
          <w:sz w:val="24"/>
        </w:rPr>
        <w:t>requirements</w:t>
      </w:r>
    </w:p>
    <w:p w14:paraId="2104A5B3" w14:textId="77777777" w:rsidR="007A522D" w:rsidRDefault="007A522D" w:rsidP="007A522D">
      <w:pPr>
        <w:pStyle w:val="ListParagraph"/>
        <w:numPr>
          <w:ilvl w:val="0"/>
          <w:numId w:val="2"/>
        </w:numPr>
        <w:tabs>
          <w:tab w:val="left" w:pos="827"/>
          <w:tab w:val="left" w:pos="828"/>
        </w:tabs>
        <w:spacing w:line="305" w:lineRule="exact"/>
        <w:rPr>
          <w:sz w:val="24"/>
        </w:rPr>
      </w:pPr>
      <w:r>
        <w:rPr>
          <w:sz w:val="24"/>
        </w:rPr>
        <w:t>Any ground control</w:t>
      </w:r>
      <w:r>
        <w:rPr>
          <w:spacing w:val="-19"/>
          <w:sz w:val="24"/>
        </w:rPr>
        <w:t xml:space="preserve"> </w:t>
      </w:r>
      <w:r>
        <w:rPr>
          <w:sz w:val="24"/>
        </w:rPr>
        <w:t>requirements</w:t>
      </w:r>
    </w:p>
    <w:bookmarkEnd w:id="130"/>
    <w:bookmarkEnd w:id="131"/>
    <w:bookmarkEnd w:id="132"/>
    <w:bookmarkEnd w:id="133"/>
    <w:bookmarkEnd w:id="134"/>
    <w:p w14:paraId="563A17EB" w14:textId="4737F06F" w:rsidR="00FC30A6" w:rsidRDefault="00F51150" w:rsidP="008B2E6C">
      <w:r>
        <w:br/>
      </w:r>
      <w:r>
        <w:br/>
      </w:r>
    </w:p>
    <w:p w14:paraId="055B2325" w14:textId="77777777" w:rsidR="008B2E6C" w:rsidRDefault="008B2E6C" w:rsidP="008B2E6C"/>
    <w:p w14:paraId="4AD59DE8" w14:textId="77777777" w:rsidR="008B2E6C" w:rsidRDefault="008B2E6C" w:rsidP="00C351FA"/>
    <w:p w14:paraId="36859CFB" w14:textId="77777777" w:rsidR="00833FDE" w:rsidRDefault="00833FDE" w:rsidP="00C351FA">
      <w:pPr>
        <w:pStyle w:val="Appendix"/>
        <w:ind w:left="360"/>
      </w:pPr>
      <w:bookmarkStart w:id="135" w:name="_Toc65853059"/>
      <w:bookmarkStart w:id="136" w:name="_Toc67910343"/>
      <w:bookmarkStart w:id="137" w:name="_Toc170483692"/>
      <w:bookmarkStart w:id="138" w:name="_Hlk55843891"/>
      <w:bookmarkStart w:id="139" w:name="_Hlk67913517"/>
      <w:r w:rsidRPr="008B2E6C">
        <w:t>Iterative</w:t>
      </w:r>
      <w:r>
        <w:t xml:space="preserve"> Research</w:t>
      </w:r>
      <w:r w:rsidRPr="00CC63E0">
        <w:t xml:space="preserve"> Multiple Flight </w:t>
      </w:r>
      <w:r>
        <w:t>Questionnaire</w:t>
      </w:r>
      <w:bookmarkEnd w:id="135"/>
      <w:bookmarkEnd w:id="136"/>
      <w:bookmarkEnd w:id="137"/>
    </w:p>
    <w:p w14:paraId="3EE40D38" w14:textId="7D8D1106" w:rsidR="00833FDE" w:rsidRDefault="00833FDE" w:rsidP="00833FDE">
      <w:pPr>
        <w:pStyle w:val="BodyText"/>
        <w:jc w:val="center"/>
        <w:rPr>
          <w:b/>
          <w:sz w:val="20"/>
        </w:rPr>
      </w:pPr>
    </w:p>
    <w:p w14:paraId="27D30E24" w14:textId="77777777" w:rsidR="004965EC" w:rsidRDefault="004965EC" w:rsidP="00833FDE">
      <w:pPr>
        <w:pStyle w:val="BodyText"/>
        <w:jc w:val="center"/>
        <w:rPr>
          <w:b/>
          <w:sz w:val="20"/>
        </w:rPr>
      </w:pPr>
    </w:p>
    <w:p w14:paraId="0F4E0A99" w14:textId="09623028" w:rsidR="004965EC" w:rsidRDefault="00726F5D" w:rsidP="00833FDE">
      <w:pPr>
        <w:spacing w:after="60" w:line="247" w:lineRule="auto"/>
        <w:jc w:val="center"/>
        <w:rPr>
          <w:b/>
          <w:bCs/>
          <w:sz w:val="36"/>
          <w:szCs w:val="36"/>
        </w:rPr>
      </w:pPr>
      <w:r>
        <w:rPr>
          <w:noProof/>
        </w:rPr>
        <w:drawing>
          <wp:inline distT="0" distB="0" distL="0" distR="0" wp14:anchorId="4B9D86C1" wp14:editId="75476FE7">
            <wp:extent cx="5108575" cy="450850"/>
            <wp:effectExtent l="0" t="0" r="0" b="6350"/>
            <wp:docPr id="1681911479" name="Picture 6"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308511" name="Picture 6" descr="A black text on a white background&#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p>
    <w:p w14:paraId="3E8FFBE5" w14:textId="77777777" w:rsidR="004965EC" w:rsidRPr="004965EC" w:rsidRDefault="004965EC" w:rsidP="00833FDE">
      <w:pPr>
        <w:spacing w:after="60" w:line="247" w:lineRule="auto"/>
        <w:jc w:val="center"/>
        <w:rPr>
          <w:b/>
          <w:bCs/>
          <w:sz w:val="20"/>
          <w:szCs w:val="20"/>
        </w:rPr>
      </w:pPr>
    </w:p>
    <w:p w14:paraId="4A12F448" w14:textId="77777777" w:rsidR="004965EC" w:rsidRPr="004965EC" w:rsidRDefault="004965EC" w:rsidP="00833FDE">
      <w:pPr>
        <w:spacing w:after="60" w:line="247" w:lineRule="auto"/>
        <w:jc w:val="center"/>
        <w:rPr>
          <w:b/>
          <w:bCs/>
          <w:sz w:val="40"/>
          <w:szCs w:val="40"/>
        </w:rPr>
      </w:pPr>
    </w:p>
    <w:p w14:paraId="0A3F1C68" w14:textId="5E15594E" w:rsidR="00833FDE" w:rsidRPr="004965EC" w:rsidRDefault="00833FDE" w:rsidP="004965EC">
      <w:pPr>
        <w:spacing w:after="60" w:line="247" w:lineRule="auto"/>
        <w:jc w:val="center"/>
        <w:rPr>
          <w:b/>
          <w:bCs/>
          <w:sz w:val="36"/>
          <w:szCs w:val="36"/>
        </w:rPr>
      </w:pPr>
      <w:r>
        <w:rPr>
          <w:b/>
          <w:bCs/>
          <w:sz w:val="36"/>
          <w:szCs w:val="36"/>
        </w:rPr>
        <w:t>Iterative Research Multiple Flight Questionnaire</w:t>
      </w:r>
    </w:p>
    <w:p w14:paraId="59D344E9" w14:textId="77777777" w:rsidR="004965EC" w:rsidRPr="004965EC" w:rsidRDefault="004965EC" w:rsidP="00833FDE">
      <w:pPr>
        <w:spacing w:after="60" w:line="247" w:lineRule="auto"/>
        <w:jc w:val="center"/>
        <w:rPr>
          <w:b/>
          <w:bCs/>
          <w:sz w:val="36"/>
          <w:szCs w:val="36"/>
        </w:rPr>
      </w:pPr>
    </w:p>
    <w:p w14:paraId="32316FB7" w14:textId="10331CC5" w:rsidR="00833FDE" w:rsidRDefault="00833FDE" w:rsidP="00833FDE">
      <w:pPr>
        <w:spacing w:after="60" w:line="247" w:lineRule="auto"/>
        <w:jc w:val="center"/>
        <w:rPr>
          <w:b/>
          <w:bCs/>
          <w:sz w:val="28"/>
          <w:szCs w:val="28"/>
        </w:rPr>
      </w:pPr>
      <w:r>
        <w:rPr>
          <w:b/>
          <w:bCs/>
          <w:sz w:val="28"/>
          <w:szCs w:val="28"/>
        </w:rPr>
        <w:t xml:space="preserve">Technology Development/Demonstration </w:t>
      </w:r>
    </w:p>
    <w:p w14:paraId="2D978038" w14:textId="6E7352AE" w:rsidR="00833FDE" w:rsidRDefault="00833FDE" w:rsidP="00833FDE">
      <w:pPr>
        <w:spacing w:after="60" w:line="247" w:lineRule="auto"/>
        <w:jc w:val="center"/>
        <w:rPr>
          <w:b/>
          <w:bCs/>
          <w:sz w:val="28"/>
          <w:szCs w:val="28"/>
        </w:rPr>
      </w:pPr>
      <w:r>
        <w:rPr>
          <w:b/>
          <w:bCs/>
          <w:sz w:val="28"/>
          <w:szCs w:val="28"/>
        </w:rPr>
        <w:t xml:space="preserve">Research </w:t>
      </w:r>
      <w:r w:rsidR="00BC4E60">
        <w:rPr>
          <w:b/>
          <w:bCs/>
          <w:sz w:val="28"/>
          <w:szCs w:val="28"/>
        </w:rPr>
        <w:t xml:space="preserve">Leveraging </w:t>
      </w:r>
      <w:r>
        <w:rPr>
          <w:b/>
          <w:bCs/>
          <w:sz w:val="28"/>
          <w:szCs w:val="28"/>
        </w:rPr>
        <w:t xml:space="preserve">the ISS National Lab </w:t>
      </w:r>
    </w:p>
    <w:p w14:paraId="281EBBC9" w14:textId="77777777" w:rsidR="00833FDE" w:rsidRPr="00D3062B" w:rsidRDefault="00833FDE" w:rsidP="00833FDE">
      <w:pPr>
        <w:spacing w:after="60" w:line="247" w:lineRule="auto"/>
        <w:jc w:val="center"/>
        <w:rPr>
          <w:b/>
          <w:bCs/>
          <w:sz w:val="28"/>
          <w:szCs w:val="28"/>
        </w:rPr>
      </w:pPr>
    </w:p>
    <w:tbl>
      <w:tblPr>
        <w:tblW w:w="9990"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1E0" w:firstRow="1" w:lastRow="1" w:firstColumn="1" w:lastColumn="1" w:noHBand="0" w:noVBand="0"/>
      </w:tblPr>
      <w:tblGrid>
        <w:gridCol w:w="9990"/>
      </w:tblGrid>
      <w:tr w:rsidR="00833FDE" w:rsidRPr="001E1391" w14:paraId="0FA45647" w14:textId="77777777" w:rsidTr="009F1B16">
        <w:trPr>
          <w:trHeight w:val="369"/>
        </w:trPr>
        <w:tc>
          <w:tcPr>
            <w:tcW w:w="9990" w:type="dxa"/>
            <w:vAlign w:val="center"/>
          </w:tcPr>
          <w:p w14:paraId="3E16E6E3" w14:textId="77777777" w:rsidR="00833FDE" w:rsidRPr="001E1391" w:rsidRDefault="00833FDE" w:rsidP="009F1B16">
            <w:pPr>
              <w:rPr>
                <w:rFonts w:eastAsia="Arial,Times New Roman" w:cstheme="minorHAnsi"/>
                <w:color w:val="000000" w:themeColor="text1"/>
              </w:rPr>
            </w:pPr>
            <w:r w:rsidRPr="00EA47D4">
              <w:rPr>
                <w:rFonts w:eastAsia="Arial,Times New Roman" w:cstheme="minorHAnsi"/>
                <w:b/>
                <w:bCs/>
                <w:color w:val="4F81BD"/>
              </w:rPr>
              <w:t>Proposed Project Name:</w:t>
            </w:r>
            <w:r w:rsidRPr="001E1391">
              <w:rPr>
                <w:rFonts w:eastAsia="Arial,Times New Roman" w:cstheme="minorHAnsi"/>
                <w:color w:val="000000" w:themeColor="text1"/>
              </w:rPr>
              <w:t xml:space="preserve">  </w:t>
            </w:r>
          </w:p>
        </w:tc>
      </w:tr>
      <w:tr w:rsidR="00833FDE" w:rsidRPr="008E79FE" w14:paraId="31379043" w14:textId="77777777" w:rsidTr="009F1B16">
        <w:trPr>
          <w:trHeight w:val="369"/>
        </w:trPr>
        <w:tc>
          <w:tcPr>
            <w:tcW w:w="9990" w:type="dxa"/>
            <w:vAlign w:val="center"/>
          </w:tcPr>
          <w:p w14:paraId="2E8EA408" w14:textId="77777777" w:rsidR="00833FDE" w:rsidRPr="008E79FE" w:rsidRDefault="00833FDE" w:rsidP="009F1B16">
            <w:pPr>
              <w:rPr>
                <w:rFonts w:eastAsia="Arial,Times New Roman" w:cstheme="minorHAnsi"/>
                <w:color w:val="000000" w:themeColor="text1"/>
              </w:rPr>
            </w:pPr>
            <w:r w:rsidRPr="00EA47D4">
              <w:rPr>
                <w:rFonts w:eastAsia="Arial,Times New Roman" w:cstheme="minorHAnsi"/>
                <w:b/>
                <w:bCs/>
                <w:color w:val="4F81BD"/>
              </w:rPr>
              <w:t>Principal Investigator (PI):</w:t>
            </w:r>
            <w:r w:rsidRPr="001E1391">
              <w:rPr>
                <w:rFonts w:eastAsia="Arial,Times New Roman" w:cstheme="minorHAnsi"/>
                <w:color w:val="000000" w:themeColor="text1"/>
              </w:rPr>
              <w:t xml:space="preserve">  </w:t>
            </w:r>
          </w:p>
        </w:tc>
      </w:tr>
    </w:tbl>
    <w:p w14:paraId="3BA62D83" w14:textId="77777777" w:rsidR="00833FDE" w:rsidRDefault="00833FDE" w:rsidP="00833FDE"/>
    <w:p w14:paraId="712CC5E4" w14:textId="6E5E3311" w:rsidR="00833FDE" w:rsidRDefault="00833FDE" w:rsidP="00833FDE">
      <w:pPr>
        <w:ind w:right="-720"/>
        <w:rPr>
          <w:i/>
          <w:iCs/>
          <w:sz w:val="24"/>
          <w:szCs w:val="24"/>
        </w:rPr>
      </w:pPr>
      <w:r>
        <w:rPr>
          <w:i/>
          <w:iCs/>
          <w:sz w:val="24"/>
          <w:szCs w:val="24"/>
        </w:rPr>
        <w:t>Offerors that</w:t>
      </w:r>
      <w:r w:rsidRPr="00B40767">
        <w:rPr>
          <w:i/>
          <w:iCs/>
          <w:sz w:val="24"/>
          <w:szCs w:val="24"/>
        </w:rPr>
        <w:t xml:space="preserve"> anticipat</w:t>
      </w:r>
      <w:r>
        <w:rPr>
          <w:i/>
          <w:iCs/>
          <w:sz w:val="24"/>
          <w:szCs w:val="24"/>
        </w:rPr>
        <w:t>e a</w:t>
      </w:r>
      <w:r w:rsidRPr="00B40767">
        <w:rPr>
          <w:i/>
          <w:iCs/>
          <w:sz w:val="24"/>
          <w:szCs w:val="24"/>
        </w:rPr>
        <w:t xml:space="preserve"> requirement for iterative studies</w:t>
      </w:r>
      <w:r>
        <w:rPr>
          <w:i/>
          <w:iCs/>
          <w:sz w:val="24"/>
          <w:szCs w:val="24"/>
        </w:rPr>
        <w:t xml:space="preserve"> that would include multiple flights to the </w:t>
      </w:r>
      <w:r w:rsidR="00384ABF">
        <w:rPr>
          <w:i/>
          <w:iCs/>
          <w:sz w:val="24"/>
          <w:szCs w:val="24"/>
        </w:rPr>
        <w:t xml:space="preserve">International Space Station </w:t>
      </w:r>
      <w:r>
        <w:rPr>
          <w:i/>
          <w:iCs/>
          <w:sz w:val="24"/>
          <w:szCs w:val="24"/>
        </w:rPr>
        <w:t>for successful completion</w:t>
      </w:r>
      <w:r w:rsidRPr="00B40767">
        <w:rPr>
          <w:i/>
          <w:iCs/>
          <w:sz w:val="24"/>
          <w:szCs w:val="24"/>
        </w:rPr>
        <w:t xml:space="preserve"> are encouraged to</w:t>
      </w:r>
      <w:r>
        <w:rPr>
          <w:i/>
          <w:iCs/>
          <w:sz w:val="24"/>
          <w:szCs w:val="24"/>
        </w:rPr>
        <w:t xml:space="preserve"> provide additional information. </w:t>
      </w:r>
      <w:r>
        <w:rPr>
          <w:i/>
          <w:iCs/>
          <w:sz w:val="24"/>
          <w:szCs w:val="24"/>
        </w:rPr>
        <w:tab/>
      </w:r>
    </w:p>
    <w:p w14:paraId="5DB0AAB8" w14:textId="77777777" w:rsidR="00833FDE" w:rsidRDefault="00833FDE" w:rsidP="00833FDE">
      <w:pPr>
        <w:ind w:right="-720"/>
        <w:rPr>
          <w:i/>
          <w:iCs/>
          <w:sz w:val="24"/>
          <w:szCs w:val="24"/>
        </w:rPr>
      </w:pPr>
    </w:p>
    <w:p w14:paraId="5D924E73" w14:textId="77777777" w:rsidR="00833FDE" w:rsidRPr="00AE758B" w:rsidRDefault="00833FDE" w:rsidP="00833FDE">
      <w:pPr>
        <w:ind w:right="-720"/>
        <w:rPr>
          <w:i/>
          <w:iCs/>
          <w:sz w:val="24"/>
          <w:szCs w:val="24"/>
        </w:rPr>
      </w:pPr>
      <w:r w:rsidRPr="00B24A5A">
        <w:rPr>
          <w:b/>
          <w:bCs/>
          <w:i/>
          <w:iCs/>
          <w:sz w:val="24"/>
          <w:szCs w:val="24"/>
        </w:rPr>
        <w:t xml:space="preserve">Please </w:t>
      </w:r>
      <w:r>
        <w:rPr>
          <w:b/>
          <w:bCs/>
          <w:i/>
          <w:iCs/>
          <w:sz w:val="24"/>
          <w:szCs w:val="24"/>
        </w:rPr>
        <w:t>provide an answer to each of the following questions</w:t>
      </w:r>
      <w:r w:rsidRPr="00B24A5A">
        <w:rPr>
          <w:b/>
          <w:bCs/>
          <w:i/>
          <w:iCs/>
          <w:sz w:val="24"/>
          <w:szCs w:val="24"/>
        </w:rPr>
        <w:t xml:space="preserve"> and delete italicized text before submission.</w:t>
      </w:r>
      <w:r>
        <w:rPr>
          <w:i/>
          <w:iCs/>
          <w:sz w:val="24"/>
          <w:szCs w:val="24"/>
        </w:rPr>
        <w:t xml:space="preserve"> Please use no less than 12-point font and one-inch margins. Please limit this response to a maximum of 3 pages.</w:t>
      </w:r>
      <w:r w:rsidRPr="00AE758B">
        <w:rPr>
          <w:i/>
          <w:iCs/>
          <w:sz w:val="24"/>
          <w:szCs w:val="24"/>
        </w:rPr>
        <w:t xml:space="preserve"> </w:t>
      </w:r>
      <w:r>
        <w:rPr>
          <w:i/>
          <w:iCs/>
          <w:sz w:val="24"/>
          <w:szCs w:val="24"/>
        </w:rPr>
        <w:t>Headings, bullets, and charts or graphics may be used as desired.</w:t>
      </w:r>
    </w:p>
    <w:p w14:paraId="50D88A69" w14:textId="77777777" w:rsidR="00833FDE" w:rsidRPr="00B40767" w:rsidRDefault="00833FDE" w:rsidP="00833FDE">
      <w:pPr>
        <w:ind w:left="720"/>
        <w:rPr>
          <w:i/>
          <w:iCs/>
          <w:sz w:val="24"/>
          <w:szCs w:val="24"/>
        </w:rPr>
      </w:pPr>
    </w:p>
    <w:p w14:paraId="1E42C8EB" w14:textId="5937D971" w:rsidR="00833FDE" w:rsidRPr="000618C4" w:rsidRDefault="00833FDE" w:rsidP="00833FDE">
      <w:pPr>
        <w:pStyle w:val="ListParagraph"/>
        <w:widowControl/>
        <w:numPr>
          <w:ilvl w:val="0"/>
          <w:numId w:val="24"/>
        </w:numPr>
        <w:autoSpaceDE/>
        <w:autoSpaceDN/>
        <w:spacing w:after="160"/>
        <w:ind w:left="720"/>
        <w:contextualSpacing/>
        <w:rPr>
          <w:i/>
          <w:iCs/>
          <w:sz w:val="24"/>
          <w:szCs w:val="24"/>
        </w:rPr>
      </w:pPr>
      <w:bookmarkStart w:id="140" w:name="_Hlk65655317"/>
      <w:r w:rsidRPr="000618C4">
        <w:rPr>
          <w:i/>
          <w:iCs/>
          <w:sz w:val="24"/>
          <w:szCs w:val="24"/>
        </w:rPr>
        <w:t xml:space="preserve">If </w:t>
      </w:r>
      <w:r>
        <w:rPr>
          <w:i/>
          <w:iCs/>
          <w:sz w:val="24"/>
          <w:szCs w:val="24"/>
        </w:rPr>
        <w:t>the</w:t>
      </w:r>
      <w:r w:rsidRPr="000618C4">
        <w:rPr>
          <w:i/>
          <w:iCs/>
          <w:sz w:val="24"/>
          <w:szCs w:val="24"/>
        </w:rPr>
        <w:t xml:space="preserve"> initial flight is successful or if results warrant a</w:t>
      </w:r>
      <w:r>
        <w:rPr>
          <w:i/>
          <w:iCs/>
          <w:sz w:val="24"/>
          <w:szCs w:val="24"/>
        </w:rPr>
        <w:t xml:space="preserve">n additional </w:t>
      </w:r>
      <w:r w:rsidRPr="000618C4">
        <w:rPr>
          <w:i/>
          <w:iCs/>
          <w:sz w:val="24"/>
          <w:szCs w:val="24"/>
        </w:rPr>
        <w:t>step</w:t>
      </w:r>
      <w:r>
        <w:rPr>
          <w:i/>
          <w:iCs/>
          <w:sz w:val="24"/>
          <w:szCs w:val="24"/>
        </w:rPr>
        <w:t xml:space="preserve"> or steps</w:t>
      </w:r>
      <w:r w:rsidRPr="000618C4">
        <w:rPr>
          <w:i/>
          <w:iCs/>
          <w:sz w:val="24"/>
          <w:szCs w:val="24"/>
        </w:rPr>
        <w:t xml:space="preserve"> in </w:t>
      </w:r>
      <w:r>
        <w:rPr>
          <w:i/>
          <w:iCs/>
          <w:sz w:val="24"/>
          <w:szCs w:val="24"/>
        </w:rPr>
        <w:t>the</w:t>
      </w:r>
      <w:r w:rsidRPr="000618C4">
        <w:rPr>
          <w:i/>
          <w:iCs/>
          <w:sz w:val="24"/>
          <w:szCs w:val="24"/>
        </w:rPr>
        <w:t xml:space="preserve"> science/technology maturation, </w:t>
      </w:r>
      <w:r>
        <w:rPr>
          <w:i/>
          <w:iCs/>
          <w:sz w:val="24"/>
          <w:szCs w:val="24"/>
        </w:rPr>
        <w:t xml:space="preserve">describe the number and nature of corresponding </w:t>
      </w:r>
      <w:r w:rsidRPr="000618C4">
        <w:rPr>
          <w:i/>
          <w:iCs/>
          <w:sz w:val="24"/>
          <w:szCs w:val="24"/>
        </w:rPr>
        <w:t xml:space="preserve">successive flight experiments. </w:t>
      </w:r>
      <w:r>
        <w:rPr>
          <w:i/>
          <w:iCs/>
          <w:sz w:val="24"/>
          <w:szCs w:val="24"/>
        </w:rPr>
        <w:t xml:space="preserve">How is the research question posed or technology maturation goal different from that of preceding </w:t>
      </w:r>
      <w:r w:rsidR="00BC4E60">
        <w:rPr>
          <w:i/>
          <w:iCs/>
          <w:sz w:val="24"/>
          <w:szCs w:val="24"/>
        </w:rPr>
        <w:t>flight experiment</w:t>
      </w:r>
      <w:r>
        <w:rPr>
          <w:i/>
          <w:iCs/>
          <w:sz w:val="24"/>
          <w:szCs w:val="24"/>
        </w:rPr>
        <w:t>(s)?</w:t>
      </w:r>
    </w:p>
    <w:bookmarkEnd w:id="140"/>
    <w:p w14:paraId="0322B2FF" w14:textId="77777777" w:rsidR="00833FDE" w:rsidRDefault="00833FDE" w:rsidP="00833FDE">
      <w:pPr>
        <w:pStyle w:val="ListParagraph"/>
        <w:rPr>
          <w:i/>
          <w:iCs/>
          <w:sz w:val="24"/>
          <w:szCs w:val="24"/>
        </w:rPr>
      </w:pPr>
    </w:p>
    <w:p w14:paraId="65398905" w14:textId="77777777" w:rsidR="00833FDE" w:rsidRDefault="00833FDE" w:rsidP="00833FDE">
      <w:pPr>
        <w:pStyle w:val="ListParagraph"/>
        <w:rPr>
          <w:i/>
          <w:iCs/>
          <w:sz w:val="24"/>
          <w:szCs w:val="24"/>
        </w:rPr>
      </w:pPr>
    </w:p>
    <w:p w14:paraId="6B4A8159" w14:textId="4E9DA42F" w:rsidR="00833FDE" w:rsidRPr="000618C4" w:rsidRDefault="00833FDE" w:rsidP="00833FDE">
      <w:pPr>
        <w:pStyle w:val="ListParagraph"/>
        <w:widowControl/>
        <w:numPr>
          <w:ilvl w:val="0"/>
          <w:numId w:val="24"/>
        </w:numPr>
        <w:autoSpaceDE/>
        <w:autoSpaceDN/>
        <w:spacing w:after="160"/>
        <w:ind w:left="720"/>
        <w:contextualSpacing/>
        <w:rPr>
          <w:i/>
          <w:iCs/>
          <w:sz w:val="24"/>
          <w:szCs w:val="24"/>
        </w:rPr>
      </w:pPr>
      <w:r>
        <w:rPr>
          <w:i/>
          <w:iCs/>
          <w:sz w:val="24"/>
          <w:szCs w:val="24"/>
        </w:rPr>
        <w:t>W</w:t>
      </w:r>
      <w:r w:rsidRPr="000618C4">
        <w:rPr>
          <w:i/>
          <w:iCs/>
          <w:sz w:val="24"/>
          <w:szCs w:val="24"/>
        </w:rPr>
        <w:t xml:space="preserve">hat would be the objectives and technical approach </w:t>
      </w:r>
      <w:r w:rsidR="00E3623B">
        <w:rPr>
          <w:i/>
          <w:iCs/>
          <w:sz w:val="24"/>
          <w:szCs w:val="24"/>
        </w:rPr>
        <w:t>for</w:t>
      </w:r>
      <w:r w:rsidR="00E3623B" w:rsidRPr="000618C4">
        <w:rPr>
          <w:i/>
          <w:iCs/>
          <w:sz w:val="24"/>
          <w:szCs w:val="24"/>
        </w:rPr>
        <w:t xml:space="preserve"> </w:t>
      </w:r>
      <w:r w:rsidRPr="000618C4">
        <w:rPr>
          <w:i/>
          <w:iCs/>
          <w:sz w:val="24"/>
          <w:szCs w:val="24"/>
        </w:rPr>
        <w:t xml:space="preserve">the follow-on effort(s)?  (This can be for a </w:t>
      </w:r>
      <w:r>
        <w:rPr>
          <w:i/>
          <w:iCs/>
          <w:sz w:val="24"/>
          <w:szCs w:val="24"/>
        </w:rPr>
        <w:t>ground-based</w:t>
      </w:r>
      <w:r w:rsidRPr="000618C4">
        <w:rPr>
          <w:i/>
          <w:iCs/>
          <w:sz w:val="24"/>
          <w:szCs w:val="24"/>
        </w:rPr>
        <w:t xml:space="preserve"> or flight effort</w:t>
      </w:r>
      <w:r>
        <w:rPr>
          <w:i/>
          <w:iCs/>
          <w:sz w:val="24"/>
          <w:szCs w:val="24"/>
        </w:rPr>
        <w:t>.</w:t>
      </w:r>
      <w:r w:rsidRPr="000618C4">
        <w:rPr>
          <w:i/>
          <w:iCs/>
          <w:sz w:val="24"/>
          <w:szCs w:val="24"/>
        </w:rPr>
        <w:t>)</w:t>
      </w:r>
    </w:p>
    <w:p w14:paraId="24511FD5" w14:textId="77777777" w:rsidR="00833FDE" w:rsidRPr="00B40767" w:rsidRDefault="00833FDE" w:rsidP="00833FDE">
      <w:pPr>
        <w:ind w:left="720"/>
        <w:rPr>
          <w:sz w:val="24"/>
          <w:szCs w:val="24"/>
        </w:rPr>
      </w:pPr>
    </w:p>
    <w:p w14:paraId="573EE274" w14:textId="77777777" w:rsidR="00833FDE" w:rsidRPr="000618C4" w:rsidRDefault="00833FDE" w:rsidP="00833FDE">
      <w:pPr>
        <w:pStyle w:val="ListParagraph"/>
        <w:widowControl/>
        <w:numPr>
          <w:ilvl w:val="0"/>
          <w:numId w:val="24"/>
        </w:numPr>
        <w:autoSpaceDE/>
        <w:autoSpaceDN/>
        <w:spacing w:after="160"/>
        <w:ind w:left="720"/>
        <w:contextualSpacing/>
        <w:rPr>
          <w:i/>
          <w:iCs/>
          <w:sz w:val="24"/>
          <w:szCs w:val="24"/>
        </w:rPr>
      </w:pPr>
      <w:r w:rsidRPr="000618C4">
        <w:rPr>
          <w:i/>
          <w:iCs/>
          <w:sz w:val="24"/>
          <w:szCs w:val="24"/>
        </w:rPr>
        <w:t>What resources are going to be needed to execute the follow-on effort</w:t>
      </w:r>
      <w:r>
        <w:rPr>
          <w:i/>
          <w:iCs/>
          <w:sz w:val="24"/>
          <w:szCs w:val="24"/>
        </w:rPr>
        <w:t>(s)</w:t>
      </w:r>
      <w:r w:rsidRPr="000618C4">
        <w:rPr>
          <w:i/>
          <w:iCs/>
          <w:sz w:val="24"/>
          <w:szCs w:val="24"/>
        </w:rPr>
        <w:t>?</w:t>
      </w:r>
    </w:p>
    <w:p w14:paraId="22825F33" w14:textId="77777777" w:rsidR="00833FDE" w:rsidRPr="00B40767" w:rsidRDefault="00833FDE" w:rsidP="00833FDE">
      <w:pPr>
        <w:ind w:left="720"/>
        <w:rPr>
          <w:sz w:val="24"/>
          <w:szCs w:val="24"/>
        </w:rPr>
      </w:pPr>
    </w:p>
    <w:p w14:paraId="7E8ADFF2" w14:textId="77777777" w:rsidR="00833FDE" w:rsidRPr="000618C4" w:rsidRDefault="00833FDE" w:rsidP="00833FDE">
      <w:pPr>
        <w:pStyle w:val="ListParagraph"/>
        <w:widowControl/>
        <w:numPr>
          <w:ilvl w:val="0"/>
          <w:numId w:val="24"/>
        </w:numPr>
        <w:autoSpaceDE/>
        <w:autoSpaceDN/>
        <w:spacing w:after="160"/>
        <w:ind w:left="720"/>
        <w:contextualSpacing/>
        <w:rPr>
          <w:i/>
          <w:iCs/>
          <w:sz w:val="24"/>
          <w:szCs w:val="24"/>
        </w:rPr>
      </w:pPr>
      <w:r w:rsidRPr="000618C4">
        <w:rPr>
          <w:i/>
          <w:iCs/>
          <w:sz w:val="24"/>
          <w:szCs w:val="24"/>
        </w:rPr>
        <w:t xml:space="preserve">What </w:t>
      </w:r>
      <w:r>
        <w:rPr>
          <w:i/>
          <w:iCs/>
          <w:sz w:val="24"/>
          <w:szCs w:val="24"/>
        </w:rPr>
        <w:t xml:space="preserve">does the offeror anticipate learning </w:t>
      </w:r>
      <w:r w:rsidRPr="000618C4">
        <w:rPr>
          <w:i/>
          <w:iCs/>
          <w:sz w:val="24"/>
          <w:szCs w:val="24"/>
        </w:rPr>
        <w:t>from that effort?</w:t>
      </w:r>
    </w:p>
    <w:p w14:paraId="4BEE07EE" w14:textId="575C9F93" w:rsidR="000C67BA" w:rsidRDefault="00833FDE" w:rsidP="006247F8">
      <w:pPr>
        <w:ind w:right="105"/>
        <w:rPr>
          <w:i/>
          <w:iCs/>
          <w:sz w:val="24"/>
          <w:szCs w:val="24"/>
        </w:rPr>
      </w:pPr>
      <w:r>
        <w:rPr>
          <w:i/>
          <w:iCs/>
          <w:sz w:val="24"/>
          <w:szCs w:val="24"/>
        </w:rPr>
        <w:t xml:space="preserve"> </w:t>
      </w:r>
      <w:bookmarkEnd w:id="138"/>
      <w:bookmarkEnd w:id="139"/>
    </w:p>
    <w:p w14:paraId="1762A73E" w14:textId="5A01750F" w:rsidR="005E252D" w:rsidRDefault="005E252D">
      <w:pPr>
        <w:rPr>
          <w:i/>
          <w:iCs/>
          <w:sz w:val="24"/>
          <w:szCs w:val="24"/>
        </w:rPr>
      </w:pPr>
      <w:r>
        <w:rPr>
          <w:i/>
          <w:iCs/>
          <w:sz w:val="24"/>
          <w:szCs w:val="24"/>
        </w:rPr>
        <w:br w:type="page"/>
      </w:r>
    </w:p>
    <w:p w14:paraId="5425557F" w14:textId="67B5BDF2" w:rsidR="001B181B" w:rsidRPr="007E6422" w:rsidRDefault="00261B91" w:rsidP="00C351FA">
      <w:pPr>
        <w:pStyle w:val="Appendix"/>
        <w:ind w:left="360"/>
      </w:pPr>
      <w:bookmarkStart w:id="141" w:name="_Toc170483693"/>
      <w:r w:rsidRPr="007E6422">
        <w:lastRenderedPageBreak/>
        <w:t>Private Funding Letter</w:t>
      </w:r>
      <w:bookmarkEnd w:id="141"/>
    </w:p>
    <w:p w14:paraId="342C7E01" w14:textId="77777777" w:rsidR="001B181B" w:rsidRDefault="001B181B" w:rsidP="00261B91">
      <w:pPr>
        <w:jc w:val="center"/>
        <w:rPr>
          <w:b/>
          <w:sz w:val="24"/>
          <w:szCs w:val="24"/>
        </w:rPr>
      </w:pPr>
    </w:p>
    <w:p w14:paraId="4AF69AF5" w14:textId="77777777" w:rsidR="001B181B" w:rsidRDefault="001B181B" w:rsidP="00261B91">
      <w:pPr>
        <w:jc w:val="center"/>
        <w:rPr>
          <w:b/>
          <w:sz w:val="24"/>
          <w:szCs w:val="24"/>
        </w:rPr>
      </w:pPr>
    </w:p>
    <w:p w14:paraId="28E40FCA" w14:textId="302D0A73" w:rsidR="00261B91" w:rsidRDefault="00261B91" w:rsidP="00C351FA">
      <w:pPr>
        <w:rPr>
          <w:rFonts w:ascii="Times New Roman" w:eastAsia="Times New Roman" w:hAnsi="Times New Roman" w:cs="Times New Roman"/>
          <w:b/>
          <w:sz w:val="24"/>
          <w:szCs w:val="24"/>
        </w:rPr>
      </w:pPr>
      <w:r>
        <w:rPr>
          <w:b/>
          <w:sz w:val="24"/>
          <w:szCs w:val="24"/>
        </w:rPr>
        <w:t xml:space="preserve">**COMPLETE THIS FOR </w:t>
      </w:r>
      <w:r>
        <w:rPr>
          <w:b/>
          <w:sz w:val="24"/>
          <w:szCs w:val="24"/>
          <w:u w:val="single"/>
        </w:rPr>
        <w:t>EACH</w:t>
      </w:r>
      <w:r>
        <w:rPr>
          <w:b/>
          <w:sz w:val="24"/>
          <w:szCs w:val="24"/>
        </w:rPr>
        <w:t xml:space="preserve"> PRIVATE FUNDING SOURCE**</w:t>
      </w:r>
    </w:p>
    <w:p w14:paraId="7BAB54B3" w14:textId="10B1B06A" w:rsidR="00261B91" w:rsidRDefault="00261B91" w:rsidP="00B3441E">
      <w:pPr>
        <w:rPr>
          <w:sz w:val="24"/>
          <w:szCs w:val="24"/>
        </w:rPr>
      </w:pPr>
    </w:p>
    <w:p w14:paraId="23545099" w14:textId="09F11C47" w:rsidR="00261B91" w:rsidRDefault="00261B91" w:rsidP="00B3441E">
      <w:pPr>
        <w:ind w:left="360"/>
        <w:rPr>
          <w:i/>
          <w:sz w:val="24"/>
          <w:szCs w:val="24"/>
        </w:rPr>
      </w:pPr>
    </w:p>
    <w:p w14:paraId="74A4C3A3" w14:textId="151596C5" w:rsidR="00261B91" w:rsidRDefault="00261B91" w:rsidP="00C351FA">
      <w:pPr>
        <w:rPr>
          <w:b/>
          <w:i/>
          <w:sz w:val="24"/>
          <w:szCs w:val="24"/>
        </w:rPr>
      </w:pPr>
      <w:r>
        <w:rPr>
          <w:b/>
          <w:i/>
          <w:sz w:val="24"/>
          <w:szCs w:val="24"/>
        </w:rPr>
        <w:t>This template can be modified as needed to meet the needs of the specific funding source but</w:t>
      </w:r>
      <w:r w:rsidR="003D3A12">
        <w:rPr>
          <w:b/>
          <w:i/>
          <w:sz w:val="24"/>
          <w:szCs w:val="24"/>
        </w:rPr>
        <w:t>,</w:t>
      </w:r>
      <w:r>
        <w:rPr>
          <w:b/>
          <w:i/>
          <w:sz w:val="24"/>
          <w:szCs w:val="24"/>
        </w:rPr>
        <w:t xml:space="preserve"> at minimum, must include items 1-10.</w:t>
      </w:r>
    </w:p>
    <w:p w14:paraId="6FF23E0C" w14:textId="77777777" w:rsidR="00261B91" w:rsidRDefault="00261B91" w:rsidP="00261B91">
      <w:pPr>
        <w:rPr>
          <w:sz w:val="24"/>
          <w:szCs w:val="24"/>
        </w:rPr>
      </w:pPr>
    </w:p>
    <w:p w14:paraId="3B4339B0" w14:textId="2A3A5681" w:rsidR="00261B91" w:rsidRDefault="00261B91" w:rsidP="00261B91">
      <w:pPr>
        <w:numPr>
          <w:ilvl w:val="0"/>
          <w:numId w:val="30"/>
        </w:numPr>
        <w:autoSpaceDE/>
        <w:autoSpaceDN/>
        <w:rPr>
          <w:color w:val="000000"/>
          <w:sz w:val="24"/>
          <w:szCs w:val="24"/>
        </w:rPr>
      </w:pPr>
      <w:r>
        <w:rPr>
          <w:color w:val="000000"/>
          <w:sz w:val="24"/>
          <w:szCs w:val="24"/>
        </w:rPr>
        <w:t xml:space="preserve">Name of </w:t>
      </w:r>
      <w:r w:rsidR="003D3A12">
        <w:rPr>
          <w:color w:val="000000"/>
          <w:sz w:val="24"/>
          <w:szCs w:val="24"/>
        </w:rPr>
        <w:t>f</w:t>
      </w:r>
      <w:r>
        <w:rPr>
          <w:color w:val="000000"/>
          <w:sz w:val="24"/>
          <w:szCs w:val="24"/>
        </w:rPr>
        <w:t xml:space="preserve">unding </w:t>
      </w:r>
      <w:r w:rsidR="003D3A12">
        <w:rPr>
          <w:color w:val="000000"/>
          <w:sz w:val="24"/>
          <w:szCs w:val="24"/>
        </w:rPr>
        <w:t>o</w:t>
      </w:r>
      <w:r>
        <w:rPr>
          <w:color w:val="000000"/>
          <w:sz w:val="24"/>
          <w:szCs w:val="24"/>
        </w:rPr>
        <w:t>rganization:</w:t>
      </w:r>
    </w:p>
    <w:p w14:paraId="1D08DAFF" w14:textId="5E6610D5" w:rsidR="00261B91" w:rsidRDefault="00261B91" w:rsidP="00261B91">
      <w:pPr>
        <w:numPr>
          <w:ilvl w:val="0"/>
          <w:numId w:val="30"/>
        </w:numPr>
        <w:autoSpaceDE/>
        <w:autoSpaceDN/>
        <w:rPr>
          <w:color w:val="000000"/>
          <w:sz w:val="24"/>
          <w:szCs w:val="24"/>
        </w:rPr>
      </w:pPr>
      <w:r>
        <w:rPr>
          <w:color w:val="000000"/>
          <w:sz w:val="24"/>
          <w:szCs w:val="24"/>
        </w:rPr>
        <w:t xml:space="preserve">POC </w:t>
      </w:r>
      <w:r w:rsidR="003D3A12">
        <w:rPr>
          <w:color w:val="000000"/>
          <w:sz w:val="24"/>
          <w:szCs w:val="24"/>
        </w:rPr>
        <w:t>n</w:t>
      </w:r>
      <w:r>
        <w:rPr>
          <w:color w:val="000000"/>
          <w:sz w:val="24"/>
          <w:szCs w:val="24"/>
        </w:rPr>
        <w:t xml:space="preserve">ame at </w:t>
      </w:r>
      <w:r w:rsidR="003D3A12">
        <w:rPr>
          <w:color w:val="000000"/>
          <w:sz w:val="24"/>
          <w:szCs w:val="24"/>
        </w:rPr>
        <w:t>f</w:t>
      </w:r>
      <w:r>
        <w:rPr>
          <w:color w:val="000000"/>
          <w:sz w:val="24"/>
          <w:szCs w:val="24"/>
        </w:rPr>
        <w:t xml:space="preserve">unding </w:t>
      </w:r>
      <w:r w:rsidR="003D3A12">
        <w:rPr>
          <w:color w:val="000000"/>
          <w:sz w:val="24"/>
          <w:szCs w:val="24"/>
        </w:rPr>
        <w:t>o</w:t>
      </w:r>
      <w:r>
        <w:rPr>
          <w:color w:val="000000"/>
          <w:sz w:val="24"/>
          <w:szCs w:val="24"/>
        </w:rPr>
        <w:t>rganization:</w:t>
      </w:r>
    </w:p>
    <w:p w14:paraId="77C63C1B" w14:textId="0CA0A209" w:rsidR="00261B91" w:rsidRDefault="00261B91" w:rsidP="00261B91">
      <w:pPr>
        <w:numPr>
          <w:ilvl w:val="0"/>
          <w:numId w:val="30"/>
        </w:numPr>
        <w:autoSpaceDE/>
        <w:autoSpaceDN/>
        <w:rPr>
          <w:color w:val="000000"/>
          <w:sz w:val="24"/>
          <w:szCs w:val="24"/>
        </w:rPr>
      </w:pPr>
      <w:r>
        <w:rPr>
          <w:color w:val="000000"/>
          <w:sz w:val="24"/>
          <w:szCs w:val="24"/>
        </w:rPr>
        <w:t xml:space="preserve">POC </w:t>
      </w:r>
      <w:r w:rsidR="003D3A12">
        <w:rPr>
          <w:color w:val="000000"/>
          <w:sz w:val="24"/>
          <w:szCs w:val="24"/>
        </w:rPr>
        <w:t>e</w:t>
      </w:r>
      <w:r>
        <w:rPr>
          <w:color w:val="000000"/>
          <w:sz w:val="24"/>
          <w:szCs w:val="24"/>
        </w:rPr>
        <w:t>mail:</w:t>
      </w:r>
    </w:p>
    <w:p w14:paraId="0AFCBEFD" w14:textId="63E4C925" w:rsidR="00261B91" w:rsidRDefault="00261B91" w:rsidP="00261B91">
      <w:pPr>
        <w:numPr>
          <w:ilvl w:val="0"/>
          <w:numId w:val="30"/>
        </w:numPr>
        <w:autoSpaceDE/>
        <w:autoSpaceDN/>
        <w:rPr>
          <w:color w:val="000000"/>
          <w:sz w:val="24"/>
          <w:szCs w:val="24"/>
        </w:rPr>
      </w:pPr>
      <w:r>
        <w:rPr>
          <w:color w:val="000000"/>
          <w:sz w:val="24"/>
          <w:szCs w:val="24"/>
        </w:rPr>
        <w:t xml:space="preserve">POC </w:t>
      </w:r>
      <w:r w:rsidR="003D3A12">
        <w:rPr>
          <w:color w:val="000000"/>
          <w:sz w:val="24"/>
          <w:szCs w:val="24"/>
        </w:rPr>
        <w:t>p</w:t>
      </w:r>
      <w:r>
        <w:rPr>
          <w:color w:val="000000"/>
          <w:sz w:val="24"/>
          <w:szCs w:val="24"/>
        </w:rPr>
        <w:t xml:space="preserve">hone </w:t>
      </w:r>
      <w:r w:rsidR="003D3A12">
        <w:rPr>
          <w:color w:val="000000"/>
          <w:sz w:val="24"/>
          <w:szCs w:val="24"/>
        </w:rPr>
        <w:t>n</w:t>
      </w:r>
      <w:r>
        <w:rPr>
          <w:color w:val="000000"/>
          <w:sz w:val="24"/>
          <w:szCs w:val="24"/>
        </w:rPr>
        <w:t>umber:</w:t>
      </w:r>
    </w:p>
    <w:p w14:paraId="1D37A809" w14:textId="1DD9C4E1" w:rsidR="00261B91" w:rsidRDefault="00261B91" w:rsidP="00261B91">
      <w:pPr>
        <w:numPr>
          <w:ilvl w:val="0"/>
          <w:numId w:val="30"/>
        </w:numPr>
        <w:autoSpaceDE/>
        <w:autoSpaceDN/>
        <w:rPr>
          <w:sz w:val="24"/>
          <w:szCs w:val="24"/>
        </w:rPr>
      </w:pPr>
      <w:r>
        <w:rPr>
          <w:sz w:val="24"/>
          <w:szCs w:val="24"/>
        </w:rPr>
        <w:t xml:space="preserve">Amount of </w:t>
      </w:r>
      <w:r w:rsidR="003D3A12">
        <w:rPr>
          <w:sz w:val="24"/>
          <w:szCs w:val="24"/>
        </w:rPr>
        <w:t>p</w:t>
      </w:r>
      <w:r>
        <w:rPr>
          <w:sz w:val="24"/>
          <w:szCs w:val="24"/>
        </w:rPr>
        <w:t xml:space="preserve">rivate </w:t>
      </w:r>
      <w:r w:rsidR="003D3A12">
        <w:rPr>
          <w:sz w:val="24"/>
          <w:szCs w:val="24"/>
        </w:rPr>
        <w:t>f</w:t>
      </w:r>
      <w:r>
        <w:rPr>
          <w:sz w:val="24"/>
          <w:szCs w:val="24"/>
        </w:rPr>
        <w:t>unding:</w:t>
      </w:r>
    </w:p>
    <w:p w14:paraId="7B36169D" w14:textId="28A414CC" w:rsidR="00261B91" w:rsidRDefault="00261B91" w:rsidP="00261B91">
      <w:pPr>
        <w:numPr>
          <w:ilvl w:val="0"/>
          <w:numId w:val="30"/>
        </w:numPr>
        <w:autoSpaceDE/>
        <w:autoSpaceDN/>
        <w:rPr>
          <w:color w:val="000000"/>
          <w:sz w:val="24"/>
          <w:szCs w:val="24"/>
        </w:rPr>
      </w:pPr>
      <w:r>
        <w:rPr>
          <w:color w:val="000000"/>
          <w:sz w:val="24"/>
          <w:szCs w:val="24"/>
        </w:rPr>
        <w:t xml:space="preserve">Prospective </w:t>
      </w:r>
      <w:r w:rsidR="003D3A12">
        <w:rPr>
          <w:color w:val="000000"/>
          <w:sz w:val="24"/>
          <w:szCs w:val="24"/>
        </w:rPr>
        <w:t>t</w:t>
      </w:r>
      <w:r>
        <w:rPr>
          <w:color w:val="000000"/>
          <w:sz w:val="24"/>
          <w:szCs w:val="24"/>
        </w:rPr>
        <w:t xml:space="preserve">iming of </w:t>
      </w:r>
      <w:r w:rsidR="002F27B0">
        <w:rPr>
          <w:color w:val="000000"/>
          <w:sz w:val="24"/>
          <w:szCs w:val="24"/>
        </w:rPr>
        <w:t xml:space="preserve">the </w:t>
      </w:r>
      <w:r w:rsidR="003D3A12">
        <w:rPr>
          <w:color w:val="000000"/>
          <w:sz w:val="24"/>
          <w:szCs w:val="24"/>
        </w:rPr>
        <w:t>p</w:t>
      </w:r>
      <w:r>
        <w:rPr>
          <w:color w:val="000000"/>
          <w:sz w:val="24"/>
          <w:szCs w:val="24"/>
        </w:rPr>
        <w:t xml:space="preserve">rivate </w:t>
      </w:r>
      <w:r w:rsidR="003D3A12">
        <w:rPr>
          <w:color w:val="000000"/>
          <w:sz w:val="24"/>
          <w:szCs w:val="24"/>
        </w:rPr>
        <w:t>f</w:t>
      </w:r>
      <w:r>
        <w:rPr>
          <w:color w:val="000000"/>
          <w:sz w:val="24"/>
          <w:szCs w:val="24"/>
        </w:rPr>
        <w:t>unding</w:t>
      </w:r>
      <w:r w:rsidR="0007383B">
        <w:rPr>
          <w:color w:val="000000"/>
          <w:sz w:val="24"/>
          <w:szCs w:val="24"/>
        </w:rPr>
        <w:t>:</w:t>
      </w:r>
    </w:p>
    <w:p w14:paraId="7AFD312D" w14:textId="77777777" w:rsidR="00261B91" w:rsidRDefault="00261B91" w:rsidP="00261B91">
      <w:pPr>
        <w:ind w:left="720"/>
        <w:rPr>
          <w:sz w:val="24"/>
          <w:szCs w:val="24"/>
        </w:rPr>
      </w:pPr>
    </w:p>
    <w:tbl>
      <w:tblPr>
        <w:tblW w:w="84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2"/>
        <w:gridCol w:w="1635"/>
        <w:gridCol w:w="1621"/>
        <w:gridCol w:w="1621"/>
        <w:gridCol w:w="1801"/>
      </w:tblGrid>
      <w:tr w:rsidR="00261B91" w14:paraId="53CA066F" w14:textId="77777777" w:rsidTr="00261B91">
        <w:trPr>
          <w:jc w:val="center"/>
        </w:trPr>
        <w:tc>
          <w:tcPr>
            <w:tcW w:w="6625" w:type="dxa"/>
            <w:gridSpan w:val="4"/>
            <w:tcBorders>
              <w:top w:val="single" w:sz="4" w:space="0" w:color="000000"/>
              <w:left w:val="single" w:sz="4" w:space="0" w:color="000000"/>
              <w:bottom w:val="single" w:sz="4" w:space="0" w:color="000000"/>
              <w:right w:val="single" w:sz="4" w:space="0" w:color="000000"/>
            </w:tcBorders>
            <w:hideMark/>
          </w:tcPr>
          <w:p w14:paraId="5E549045" w14:textId="77777777" w:rsidR="00261B91" w:rsidRDefault="00261B91">
            <w:pPr>
              <w:jc w:val="center"/>
              <w:rPr>
                <w:b/>
                <w:sz w:val="24"/>
                <w:szCs w:val="24"/>
              </w:rPr>
            </w:pPr>
            <w:r>
              <w:rPr>
                <w:b/>
                <w:sz w:val="24"/>
                <w:szCs w:val="24"/>
              </w:rPr>
              <w:t>BASIC AGREEMENT</w:t>
            </w:r>
          </w:p>
        </w:tc>
        <w:tc>
          <w:tcPr>
            <w:tcW w:w="1800" w:type="dxa"/>
            <w:tcBorders>
              <w:top w:val="single" w:sz="4" w:space="0" w:color="000000"/>
              <w:left w:val="single" w:sz="4" w:space="0" w:color="000000"/>
              <w:bottom w:val="single" w:sz="4" w:space="0" w:color="000000"/>
              <w:right w:val="single" w:sz="4" w:space="0" w:color="000000"/>
            </w:tcBorders>
            <w:hideMark/>
          </w:tcPr>
          <w:p w14:paraId="6D2F89E5" w14:textId="77777777" w:rsidR="00261B91" w:rsidRDefault="00261B91">
            <w:pPr>
              <w:jc w:val="center"/>
              <w:rPr>
                <w:b/>
                <w:sz w:val="24"/>
                <w:szCs w:val="24"/>
              </w:rPr>
            </w:pPr>
            <w:r>
              <w:rPr>
                <w:b/>
                <w:sz w:val="24"/>
                <w:szCs w:val="24"/>
              </w:rPr>
              <w:t xml:space="preserve">Total </w:t>
            </w:r>
          </w:p>
        </w:tc>
      </w:tr>
      <w:tr w:rsidR="00261B91" w14:paraId="53C2ED05" w14:textId="77777777" w:rsidTr="00261B91">
        <w:trPr>
          <w:jc w:val="center"/>
        </w:trPr>
        <w:tc>
          <w:tcPr>
            <w:tcW w:w="1751" w:type="dxa"/>
            <w:tcBorders>
              <w:top w:val="single" w:sz="4" w:space="0" w:color="000000"/>
              <w:left w:val="single" w:sz="4" w:space="0" w:color="000000"/>
              <w:bottom w:val="single" w:sz="4" w:space="0" w:color="000000"/>
              <w:right w:val="single" w:sz="4" w:space="0" w:color="000000"/>
            </w:tcBorders>
            <w:hideMark/>
          </w:tcPr>
          <w:p w14:paraId="0865AE10" w14:textId="29BFC8A1" w:rsidR="00261B91" w:rsidRDefault="001226FA">
            <w:pPr>
              <w:jc w:val="center"/>
              <w:rPr>
                <w:b/>
                <w:sz w:val="24"/>
                <w:szCs w:val="24"/>
              </w:rPr>
            </w:pPr>
            <w:r>
              <w:rPr>
                <w:b/>
                <w:sz w:val="24"/>
                <w:szCs w:val="24"/>
              </w:rPr>
              <w:t>202X</w:t>
            </w:r>
          </w:p>
        </w:tc>
        <w:tc>
          <w:tcPr>
            <w:tcW w:w="1634" w:type="dxa"/>
            <w:tcBorders>
              <w:top w:val="single" w:sz="4" w:space="0" w:color="000000"/>
              <w:left w:val="single" w:sz="4" w:space="0" w:color="000000"/>
              <w:bottom w:val="single" w:sz="4" w:space="0" w:color="000000"/>
              <w:right w:val="single" w:sz="4" w:space="0" w:color="000000"/>
            </w:tcBorders>
            <w:hideMark/>
          </w:tcPr>
          <w:p w14:paraId="3FD35834" w14:textId="328709EA" w:rsidR="00261B91" w:rsidRDefault="001226FA">
            <w:pPr>
              <w:jc w:val="center"/>
              <w:rPr>
                <w:b/>
                <w:sz w:val="24"/>
                <w:szCs w:val="24"/>
              </w:rPr>
            </w:pPr>
            <w:r>
              <w:rPr>
                <w:b/>
                <w:sz w:val="24"/>
                <w:szCs w:val="24"/>
              </w:rPr>
              <w:t>202X</w:t>
            </w:r>
          </w:p>
        </w:tc>
        <w:tc>
          <w:tcPr>
            <w:tcW w:w="1620" w:type="dxa"/>
            <w:tcBorders>
              <w:top w:val="single" w:sz="4" w:space="0" w:color="000000"/>
              <w:left w:val="single" w:sz="4" w:space="0" w:color="000000"/>
              <w:bottom w:val="single" w:sz="4" w:space="0" w:color="000000"/>
              <w:right w:val="single" w:sz="4" w:space="0" w:color="000000"/>
            </w:tcBorders>
            <w:hideMark/>
          </w:tcPr>
          <w:p w14:paraId="29EBAC2B" w14:textId="3ABBCB90" w:rsidR="00261B91" w:rsidRDefault="001226FA">
            <w:pPr>
              <w:jc w:val="center"/>
              <w:rPr>
                <w:b/>
                <w:sz w:val="24"/>
                <w:szCs w:val="24"/>
              </w:rPr>
            </w:pPr>
            <w:r>
              <w:rPr>
                <w:b/>
                <w:sz w:val="24"/>
                <w:szCs w:val="24"/>
              </w:rPr>
              <w:t>202X</w:t>
            </w:r>
          </w:p>
        </w:tc>
        <w:tc>
          <w:tcPr>
            <w:tcW w:w="1620" w:type="dxa"/>
            <w:tcBorders>
              <w:top w:val="single" w:sz="4" w:space="0" w:color="000000"/>
              <w:left w:val="single" w:sz="4" w:space="0" w:color="000000"/>
              <w:bottom w:val="single" w:sz="4" w:space="0" w:color="000000"/>
              <w:right w:val="single" w:sz="4" w:space="0" w:color="000000"/>
            </w:tcBorders>
            <w:hideMark/>
          </w:tcPr>
          <w:p w14:paraId="5138A8F7" w14:textId="21BC66AA" w:rsidR="00261B91" w:rsidRDefault="001226FA">
            <w:pPr>
              <w:jc w:val="center"/>
              <w:rPr>
                <w:b/>
                <w:sz w:val="24"/>
                <w:szCs w:val="24"/>
              </w:rPr>
            </w:pPr>
            <w:r>
              <w:rPr>
                <w:b/>
                <w:sz w:val="24"/>
                <w:szCs w:val="24"/>
              </w:rPr>
              <w:t>202X</w:t>
            </w:r>
          </w:p>
        </w:tc>
        <w:tc>
          <w:tcPr>
            <w:tcW w:w="1800" w:type="dxa"/>
            <w:tcBorders>
              <w:top w:val="single" w:sz="4" w:space="0" w:color="000000"/>
              <w:left w:val="single" w:sz="4" w:space="0" w:color="000000"/>
              <w:bottom w:val="single" w:sz="4" w:space="0" w:color="000000"/>
              <w:right w:val="single" w:sz="4" w:space="0" w:color="000000"/>
            </w:tcBorders>
          </w:tcPr>
          <w:p w14:paraId="05B6E02E" w14:textId="77777777" w:rsidR="00261B91" w:rsidRDefault="00261B91">
            <w:pPr>
              <w:jc w:val="center"/>
              <w:rPr>
                <w:b/>
                <w:sz w:val="24"/>
                <w:szCs w:val="24"/>
              </w:rPr>
            </w:pPr>
          </w:p>
        </w:tc>
      </w:tr>
      <w:tr w:rsidR="00261B91" w14:paraId="3FA6D7CF" w14:textId="77777777" w:rsidTr="00261B91">
        <w:trPr>
          <w:jc w:val="center"/>
        </w:trPr>
        <w:tc>
          <w:tcPr>
            <w:tcW w:w="1751" w:type="dxa"/>
            <w:tcBorders>
              <w:top w:val="single" w:sz="4" w:space="0" w:color="000000"/>
              <w:left w:val="single" w:sz="4" w:space="0" w:color="000000"/>
              <w:bottom w:val="single" w:sz="4" w:space="0" w:color="000000"/>
              <w:right w:val="single" w:sz="4" w:space="0" w:color="000000"/>
            </w:tcBorders>
            <w:hideMark/>
          </w:tcPr>
          <w:p w14:paraId="780BCE60" w14:textId="77777777" w:rsidR="00261B91" w:rsidRDefault="00261B91">
            <w:pPr>
              <w:jc w:val="right"/>
              <w:rPr>
                <w:color w:val="FF0000"/>
                <w:sz w:val="24"/>
                <w:szCs w:val="24"/>
              </w:rPr>
            </w:pPr>
            <w:r>
              <w:rPr>
                <w:color w:val="FF0000"/>
                <w:sz w:val="24"/>
                <w:szCs w:val="24"/>
              </w:rPr>
              <w:t>$0.00</w:t>
            </w:r>
          </w:p>
        </w:tc>
        <w:tc>
          <w:tcPr>
            <w:tcW w:w="1634" w:type="dxa"/>
            <w:tcBorders>
              <w:top w:val="single" w:sz="4" w:space="0" w:color="000000"/>
              <w:left w:val="single" w:sz="4" w:space="0" w:color="000000"/>
              <w:bottom w:val="single" w:sz="4" w:space="0" w:color="000000"/>
              <w:right w:val="single" w:sz="4" w:space="0" w:color="000000"/>
            </w:tcBorders>
            <w:hideMark/>
          </w:tcPr>
          <w:p w14:paraId="77F938D9" w14:textId="77777777" w:rsidR="00261B91" w:rsidRDefault="00261B91">
            <w:pPr>
              <w:jc w:val="right"/>
              <w:rPr>
                <w:color w:val="FF0000"/>
                <w:sz w:val="24"/>
                <w:szCs w:val="24"/>
              </w:rPr>
            </w:pPr>
            <w:r>
              <w:rPr>
                <w:color w:val="FF0000"/>
                <w:sz w:val="24"/>
                <w:szCs w:val="24"/>
              </w:rPr>
              <w:t>$           0.00</w:t>
            </w:r>
          </w:p>
        </w:tc>
        <w:tc>
          <w:tcPr>
            <w:tcW w:w="1620" w:type="dxa"/>
            <w:tcBorders>
              <w:top w:val="single" w:sz="4" w:space="0" w:color="000000"/>
              <w:left w:val="single" w:sz="4" w:space="0" w:color="000000"/>
              <w:bottom w:val="single" w:sz="4" w:space="0" w:color="000000"/>
              <w:right w:val="single" w:sz="4" w:space="0" w:color="000000"/>
            </w:tcBorders>
            <w:hideMark/>
          </w:tcPr>
          <w:p w14:paraId="2F06E654" w14:textId="77777777" w:rsidR="00261B91" w:rsidRDefault="00261B91">
            <w:pPr>
              <w:jc w:val="right"/>
              <w:rPr>
                <w:color w:val="FF0000"/>
                <w:sz w:val="24"/>
                <w:szCs w:val="24"/>
              </w:rPr>
            </w:pPr>
            <w:r>
              <w:rPr>
                <w:color w:val="FF0000"/>
                <w:sz w:val="24"/>
                <w:szCs w:val="24"/>
              </w:rPr>
              <w:t>$           0.00</w:t>
            </w:r>
          </w:p>
        </w:tc>
        <w:tc>
          <w:tcPr>
            <w:tcW w:w="1620" w:type="dxa"/>
            <w:tcBorders>
              <w:top w:val="single" w:sz="4" w:space="0" w:color="000000"/>
              <w:left w:val="single" w:sz="4" w:space="0" w:color="000000"/>
              <w:bottom w:val="single" w:sz="4" w:space="0" w:color="000000"/>
              <w:right w:val="single" w:sz="4" w:space="0" w:color="000000"/>
            </w:tcBorders>
            <w:hideMark/>
          </w:tcPr>
          <w:p w14:paraId="36BEE3FB" w14:textId="77777777" w:rsidR="00261B91" w:rsidRDefault="00261B91">
            <w:pPr>
              <w:jc w:val="right"/>
              <w:rPr>
                <w:color w:val="FF0000"/>
                <w:sz w:val="24"/>
                <w:szCs w:val="24"/>
              </w:rPr>
            </w:pPr>
            <w:r>
              <w:rPr>
                <w:color w:val="FF0000"/>
                <w:sz w:val="24"/>
                <w:szCs w:val="24"/>
              </w:rPr>
              <w:t>$           0.00</w:t>
            </w:r>
          </w:p>
        </w:tc>
        <w:tc>
          <w:tcPr>
            <w:tcW w:w="1800" w:type="dxa"/>
            <w:tcBorders>
              <w:top w:val="single" w:sz="4" w:space="0" w:color="000000"/>
              <w:left w:val="single" w:sz="4" w:space="0" w:color="000000"/>
              <w:bottom w:val="single" w:sz="4" w:space="0" w:color="000000"/>
              <w:right w:val="single" w:sz="4" w:space="0" w:color="000000"/>
            </w:tcBorders>
            <w:hideMark/>
          </w:tcPr>
          <w:p w14:paraId="543CE841" w14:textId="77777777" w:rsidR="00261B91" w:rsidRDefault="00261B91">
            <w:pPr>
              <w:jc w:val="right"/>
              <w:rPr>
                <w:color w:val="FF0000"/>
                <w:sz w:val="24"/>
                <w:szCs w:val="24"/>
              </w:rPr>
            </w:pPr>
            <w:r>
              <w:rPr>
                <w:color w:val="FF0000"/>
                <w:sz w:val="24"/>
                <w:szCs w:val="24"/>
              </w:rPr>
              <w:t>$0.00</w:t>
            </w:r>
          </w:p>
        </w:tc>
      </w:tr>
    </w:tbl>
    <w:p w14:paraId="7EB20400" w14:textId="77777777" w:rsidR="00261B91" w:rsidRDefault="00261B91" w:rsidP="00261B91">
      <w:pPr>
        <w:ind w:left="720"/>
        <w:rPr>
          <w:color w:val="000000"/>
          <w:sz w:val="24"/>
          <w:szCs w:val="24"/>
        </w:rPr>
      </w:pPr>
    </w:p>
    <w:p w14:paraId="0E50721C" w14:textId="3EDB2645" w:rsidR="00261B91" w:rsidRDefault="00261B91" w:rsidP="00261B91">
      <w:pPr>
        <w:numPr>
          <w:ilvl w:val="0"/>
          <w:numId w:val="30"/>
        </w:numPr>
        <w:autoSpaceDE/>
        <w:autoSpaceDN/>
        <w:rPr>
          <w:color w:val="000000"/>
          <w:sz w:val="24"/>
          <w:szCs w:val="24"/>
        </w:rPr>
      </w:pPr>
      <w:r>
        <w:rPr>
          <w:color w:val="000000"/>
          <w:sz w:val="24"/>
          <w:szCs w:val="24"/>
        </w:rPr>
        <w:t>What the private funder expects to receive in return for the private funding (e.g.</w:t>
      </w:r>
      <w:r w:rsidR="003D3A12">
        <w:rPr>
          <w:color w:val="000000"/>
          <w:sz w:val="24"/>
          <w:szCs w:val="24"/>
        </w:rPr>
        <w:t>,</w:t>
      </w:r>
      <w:r>
        <w:rPr>
          <w:color w:val="000000"/>
          <w:sz w:val="24"/>
          <w:szCs w:val="24"/>
        </w:rPr>
        <w:t xml:space="preserve"> equity, a share of royalties, rights in the technology, a profit percentage, an advance purchase order(s) for products resulting from the technology, or any combination thereof)</w:t>
      </w:r>
      <w:r w:rsidR="003D3A12">
        <w:rPr>
          <w:color w:val="000000"/>
          <w:sz w:val="24"/>
          <w:szCs w:val="24"/>
        </w:rPr>
        <w:t>:</w:t>
      </w:r>
    </w:p>
    <w:p w14:paraId="3F364442" w14:textId="63B5521F" w:rsidR="00261B91" w:rsidRDefault="00261B91" w:rsidP="00261B91">
      <w:pPr>
        <w:numPr>
          <w:ilvl w:val="0"/>
          <w:numId w:val="30"/>
        </w:numPr>
        <w:autoSpaceDE/>
        <w:autoSpaceDN/>
        <w:rPr>
          <w:color w:val="000000"/>
          <w:sz w:val="24"/>
          <w:szCs w:val="24"/>
        </w:rPr>
      </w:pPr>
      <w:r>
        <w:rPr>
          <w:color w:val="000000"/>
          <w:sz w:val="24"/>
          <w:szCs w:val="24"/>
        </w:rPr>
        <w:t xml:space="preserve">Conditions on </w:t>
      </w:r>
      <w:r w:rsidR="002F27B0">
        <w:rPr>
          <w:color w:val="000000"/>
          <w:sz w:val="24"/>
          <w:szCs w:val="24"/>
        </w:rPr>
        <w:t xml:space="preserve">the </w:t>
      </w:r>
      <w:r>
        <w:rPr>
          <w:color w:val="000000"/>
          <w:sz w:val="24"/>
          <w:szCs w:val="24"/>
        </w:rPr>
        <w:t>private funding (e.g.</w:t>
      </w:r>
      <w:r w:rsidR="002F27B0">
        <w:rPr>
          <w:color w:val="000000"/>
          <w:sz w:val="24"/>
          <w:szCs w:val="24"/>
        </w:rPr>
        <w:t>,</w:t>
      </w:r>
      <w:r>
        <w:rPr>
          <w:color w:val="000000"/>
          <w:sz w:val="24"/>
          <w:szCs w:val="24"/>
        </w:rPr>
        <w:t xml:space="preserve"> achieving technical milestones for pre-sales, qualified financing, being awarded </w:t>
      </w:r>
      <w:r w:rsidR="00346EB1">
        <w:rPr>
          <w:color w:val="000000"/>
          <w:sz w:val="24"/>
          <w:szCs w:val="24"/>
        </w:rPr>
        <w:t>certain dollar amount of customer contracts</w:t>
      </w:r>
      <w:r>
        <w:rPr>
          <w:color w:val="000000"/>
          <w:sz w:val="24"/>
          <w:szCs w:val="24"/>
        </w:rPr>
        <w:t>)</w:t>
      </w:r>
      <w:r w:rsidR="002F27B0">
        <w:rPr>
          <w:color w:val="000000"/>
          <w:sz w:val="24"/>
          <w:szCs w:val="24"/>
        </w:rPr>
        <w:t>:</w:t>
      </w:r>
    </w:p>
    <w:p w14:paraId="1FE578A3" w14:textId="3E1C68DF" w:rsidR="00261B91" w:rsidRPr="00392D97" w:rsidRDefault="00261B91" w:rsidP="00261B91">
      <w:pPr>
        <w:numPr>
          <w:ilvl w:val="0"/>
          <w:numId w:val="30"/>
        </w:numPr>
        <w:autoSpaceDE/>
        <w:autoSpaceDN/>
        <w:rPr>
          <w:color w:val="000000"/>
          <w:sz w:val="24"/>
          <w:szCs w:val="24"/>
        </w:rPr>
      </w:pPr>
      <w:r w:rsidRPr="00392D97">
        <w:rPr>
          <w:color w:val="000000"/>
          <w:sz w:val="24"/>
          <w:szCs w:val="24"/>
        </w:rPr>
        <w:t xml:space="preserve">Narrative of how </w:t>
      </w:r>
      <w:r w:rsidR="002F27B0">
        <w:rPr>
          <w:color w:val="000000"/>
          <w:sz w:val="24"/>
          <w:szCs w:val="24"/>
        </w:rPr>
        <w:t xml:space="preserve">the </w:t>
      </w:r>
      <w:r w:rsidRPr="00392D97">
        <w:rPr>
          <w:color w:val="000000"/>
          <w:sz w:val="24"/>
          <w:szCs w:val="24"/>
        </w:rPr>
        <w:t xml:space="preserve">private funding will be used to reduce the technical and commercialization risk of the </w:t>
      </w:r>
      <w:r w:rsidRPr="00392D97">
        <w:rPr>
          <w:sz w:val="24"/>
          <w:szCs w:val="24"/>
        </w:rPr>
        <w:t>subject</w:t>
      </w:r>
      <w:r w:rsidRPr="00392D97">
        <w:rPr>
          <w:color w:val="000000"/>
          <w:sz w:val="24"/>
          <w:szCs w:val="24"/>
        </w:rPr>
        <w:t xml:space="preserve"> solution</w:t>
      </w:r>
      <w:r w:rsidR="002F27B0">
        <w:rPr>
          <w:color w:val="000000"/>
          <w:sz w:val="24"/>
          <w:szCs w:val="24"/>
        </w:rPr>
        <w:t>:</w:t>
      </w:r>
    </w:p>
    <w:p w14:paraId="4151C4D4" w14:textId="2D0785EE" w:rsidR="00261B91" w:rsidRPr="00392D97" w:rsidRDefault="00261B91" w:rsidP="00261B91">
      <w:pPr>
        <w:numPr>
          <w:ilvl w:val="0"/>
          <w:numId w:val="30"/>
        </w:numPr>
        <w:autoSpaceDE/>
        <w:autoSpaceDN/>
        <w:rPr>
          <w:color w:val="000000"/>
          <w:sz w:val="24"/>
          <w:szCs w:val="24"/>
        </w:rPr>
      </w:pPr>
      <w:bookmarkStart w:id="142" w:name="_heading=h.gjdgxs"/>
      <w:bookmarkEnd w:id="142"/>
      <w:r w:rsidRPr="007E6422">
        <w:rPr>
          <w:color w:val="000000"/>
          <w:sz w:val="24"/>
          <w:szCs w:val="24"/>
        </w:rPr>
        <w:t>Signature</w:t>
      </w:r>
      <w:r w:rsidRPr="00392D97">
        <w:rPr>
          <w:color w:val="000000"/>
          <w:sz w:val="24"/>
          <w:szCs w:val="24"/>
        </w:rPr>
        <w:t xml:space="preserve"> of POC from </w:t>
      </w:r>
      <w:r w:rsidR="002F27B0">
        <w:rPr>
          <w:color w:val="000000"/>
          <w:sz w:val="24"/>
          <w:szCs w:val="24"/>
        </w:rPr>
        <w:t>f</w:t>
      </w:r>
      <w:r w:rsidRPr="00392D97">
        <w:rPr>
          <w:color w:val="000000"/>
          <w:sz w:val="24"/>
          <w:szCs w:val="24"/>
        </w:rPr>
        <w:t xml:space="preserve">unding </w:t>
      </w:r>
      <w:r w:rsidR="002F27B0">
        <w:rPr>
          <w:color w:val="000000"/>
          <w:sz w:val="24"/>
          <w:szCs w:val="24"/>
        </w:rPr>
        <w:t>o</w:t>
      </w:r>
      <w:r w:rsidRPr="00392D97">
        <w:rPr>
          <w:color w:val="000000"/>
          <w:sz w:val="24"/>
          <w:szCs w:val="24"/>
        </w:rPr>
        <w:t>rganization</w:t>
      </w:r>
      <w:r w:rsidR="002F27B0">
        <w:rPr>
          <w:color w:val="000000"/>
          <w:sz w:val="24"/>
          <w:szCs w:val="24"/>
        </w:rPr>
        <w:t>:</w:t>
      </w:r>
    </w:p>
    <w:p w14:paraId="15519329" w14:textId="77777777" w:rsidR="00261B91" w:rsidRDefault="00261B91" w:rsidP="006247F8">
      <w:pPr>
        <w:ind w:right="105"/>
        <w:rPr>
          <w:sz w:val="24"/>
        </w:rPr>
      </w:pPr>
    </w:p>
    <w:sectPr w:rsidR="00261B91" w:rsidSect="005C690B">
      <w:pgSz w:w="12250" w:h="15850"/>
      <w:pgMar w:top="1440" w:right="1440" w:bottom="1440" w:left="1440" w:header="623" w:footer="73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431868" w14:textId="77777777" w:rsidR="00CB7436" w:rsidRDefault="00CB7436">
      <w:r>
        <w:separator/>
      </w:r>
    </w:p>
    <w:p w14:paraId="1F0C4585" w14:textId="77777777" w:rsidR="00CB7436" w:rsidRDefault="00CB7436"/>
  </w:endnote>
  <w:endnote w:type="continuationSeparator" w:id="0">
    <w:p w14:paraId="3A05D5D5" w14:textId="77777777" w:rsidR="00CB7436" w:rsidRDefault="00CB7436">
      <w:r>
        <w:continuationSeparator/>
      </w:r>
    </w:p>
    <w:p w14:paraId="0CE90E65" w14:textId="77777777" w:rsidR="00CB7436" w:rsidRDefault="00CB7436"/>
  </w:endnote>
  <w:endnote w:type="continuationNotice" w:id="1">
    <w:p w14:paraId="3A6B5D9D" w14:textId="77777777" w:rsidR="00CB7436" w:rsidRDefault="00CB74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Times New 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5834530"/>
      <w:docPartObj>
        <w:docPartGallery w:val="Page Numbers (Bottom of Page)"/>
        <w:docPartUnique/>
      </w:docPartObj>
    </w:sdtPr>
    <w:sdtEndPr>
      <w:rPr>
        <w:noProof/>
      </w:rPr>
    </w:sdtEndPr>
    <w:sdtContent>
      <w:p w14:paraId="60DF9780" w14:textId="69C6FDC4" w:rsidR="009F1B16" w:rsidRDefault="009F1B1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646B756" w14:textId="533CE22A" w:rsidR="009F1B16" w:rsidRDefault="009F1B16">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441EEE" w14:textId="77777777" w:rsidR="00CB7436" w:rsidRDefault="00CB7436">
      <w:r>
        <w:separator/>
      </w:r>
    </w:p>
    <w:p w14:paraId="72633B8B" w14:textId="77777777" w:rsidR="00CB7436" w:rsidRDefault="00CB7436"/>
  </w:footnote>
  <w:footnote w:type="continuationSeparator" w:id="0">
    <w:p w14:paraId="102EC0B6" w14:textId="77777777" w:rsidR="00CB7436" w:rsidRDefault="00CB7436">
      <w:r>
        <w:continuationSeparator/>
      </w:r>
    </w:p>
    <w:p w14:paraId="6CA3B851" w14:textId="77777777" w:rsidR="00CB7436" w:rsidRDefault="00CB7436"/>
  </w:footnote>
  <w:footnote w:type="continuationNotice" w:id="1">
    <w:p w14:paraId="20217527" w14:textId="77777777" w:rsidR="00CB7436" w:rsidRDefault="00CB7436"/>
  </w:footnote>
  <w:footnote w:id="2">
    <w:p w14:paraId="2909D02F" w14:textId="5984A652" w:rsidR="00DB713B" w:rsidRPr="009C4825" w:rsidRDefault="00DE0D8F" w:rsidP="009C4825">
      <w:pPr>
        <w:pStyle w:val="FootnoteText"/>
      </w:pPr>
      <w:r>
        <w:rPr>
          <w:rStyle w:val="FootnoteReference"/>
        </w:rPr>
        <w:t>1</w:t>
      </w:r>
      <w:r>
        <w:t xml:space="preserve"> </w:t>
      </w:r>
      <w:r w:rsidRPr="00DB713B">
        <w:t>U.S. Person: a natural person who is a lawful permanent resident as defined in 8 U.S.C. 1101(a)(20) or who is a protected individual as defined by 8 U.S.C. 1324b(a)(3). It also means any corporation, business association, partnership, society, trust, or any other entity, organization, or group that is incorporated to do business in the U.S. It also includes any governmental (federal, state, or local) entity.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1D50B" w14:textId="4FC4BDAF" w:rsidR="009F1B16" w:rsidRDefault="009F1B16">
    <w:pPr>
      <w:pStyle w:val="BodyText"/>
      <w:spacing w:line="14" w:lineRule="auto"/>
      <w:rPr>
        <w:sz w:val="20"/>
      </w:rPr>
    </w:pPr>
    <w:r>
      <w:rPr>
        <w:noProof/>
      </w:rPr>
      <mc:AlternateContent>
        <mc:Choice Requires="wps">
          <w:drawing>
            <wp:anchor distT="0" distB="0" distL="114300" distR="114300" simplePos="0" relativeHeight="251658241" behindDoc="1" locked="0" layoutInCell="1" allowOverlap="1" wp14:anchorId="02CCA5D4" wp14:editId="4B6759CF">
              <wp:simplePos x="0" y="0"/>
              <wp:positionH relativeFrom="page">
                <wp:posOffset>3337560</wp:posOffset>
              </wp:positionH>
              <wp:positionV relativeFrom="page">
                <wp:posOffset>304800</wp:posOffset>
              </wp:positionV>
              <wp:extent cx="3650615" cy="185420"/>
              <wp:effectExtent l="0" t="0" r="6985" b="508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061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5C632" w14:textId="158831A6" w:rsidR="009F1B16" w:rsidRDefault="009F1B16" w:rsidP="004B09CC">
                          <w:pPr>
                            <w:spacing w:line="203" w:lineRule="exact"/>
                            <w:ind w:left="20"/>
                            <w:jc w:val="right"/>
                            <w:rPr>
                              <w:sz w:val="18"/>
                            </w:rPr>
                          </w:pPr>
                          <w:r>
                            <w:rPr>
                              <w:sz w:val="18"/>
                            </w:rPr>
                            <w:t>Proposa</w:t>
                          </w:r>
                          <w:r w:rsidR="00C351FA">
                            <w:rPr>
                              <w:sz w:val="18"/>
                            </w:rPr>
                            <w:t xml:space="preserve">l </w:t>
                          </w:r>
                          <w:r>
                            <w:rPr>
                              <w:spacing w:val="-28"/>
                              <w:sz w:val="18"/>
                            </w:rPr>
                            <w:t xml:space="preserve"> </w:t>
                          </w:r>
                          <w:r>
                            <w:rPr>
                              <w:sz w:val="18"/>
                            </w:rPr>
                            <w:t xml:space="preserve">Instructions – </w:t>
                          </w:r>
                          <w:r w:rsidR="001B7374">
                            <w:rPr>
                              <w:sz w:val="18"/>
                            </w:rPr>
                            <w:t xml:space="preserve">Multiphase </w:t>
                          </w:r>
                          <w:r>
                            <w:rPr>
                              <w:sz w:val="18"/>
                            </w:rPr>
                            <w:t>Technology Development/Demonstration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CCA5D4" id="_x0000_t202" coordsize="21600,21600" o:spt="202" path="m,l,21600r21600,l21600,xe">
              <v:stroke joinstyle="miter"/>
              <v:path gradientshapeok="t" o:connecttype="rect"/>
            </v:shapetype>
            <v:shape id="Text Box 11" o:spid="_x0000_s1026" type="#_x0000_t202" style="position:absolute;margin-left:262.8pt;margin-top:24pt;width:287.45pt;height:14.6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" filled="f" stroked="f">
              <v:textbox inset="0,0,0,0">
                <w:txbxContent>
                  <w:p w14:paraId="5DC5C632" w14:textId="158831A6" w:rsidR="009F1B16" w:rsidRDefault="009F1B16" w:rsidP="004B09CC">
                    <w:pPr>
                      <w:spacing w:line="203" w:lineRule="exact"/>
                      <w:ind w:left="20"/>
                      <w:jc w:val="right"/>
                      <w:rPr>
                        <w:sz w:val="18"/>
                      </w:rPr>
                    </w:pPr>
                    <w:r>
                      <w:rPr>
                        <w:sz w:val="18"/>
                      </w:rPr>
                      <w:t>Proposa</w:t>
                    </w:r>
                    <w:r w:rsidR="00C351FA">
                      <w:rPr>
                        <w:sz w:val="18"/>
                      </w:rPr>
                      <w:t xml:space="preserve">l </w:t>
                    </w:r>
                    <w:r>
                      <w:rPr>
                        <w:spacing w:val="-28"/>
                        <w:sz w:val="18"/>
                      </w:rPr>
                      <w:t xml:space="preserve"> </w:t>
                    </w:r>
                    <w:r>
                      <w:rPr>
                        <w:sz w:val="18"/>
                      </w:rPr>
                      <w:t xml:space="preserve">Instructions – </w:t>
                    </w:r>
                    <w:r w:rsidR="001B7374">
                      <w:rPr>
                        <w:sz w:val="18"/>
                      </w:rPr>
                      <w:t xml:space="preserve">Multiphase </w:t>
                    </w:r>
                    <w:r>
                      <w:rPr>
                        <w:sz w:val="18"/>
                      </w:rPr>
                      <w:t>Technology Development/Demonstration</w:t>
                    </w:r>
                  </w:p>
                </w:txbxContent>
              </v:textbox>
              <w10:wrap anchorx="page" anchory="page"/>
            </v:shape>
          </w:pict>
        </mc:Fallback>
      </mc:AlternateContent>
    </w:r>
    <w:r>
      <w:rPr>
        <w:noProof/>
      </w:rPr>
      <mc:AlternateContent>
        <mc:Choice Requires="wps">
          <w:drawing>
            <wp:anchor distT="0" distB="0" distL="114300" distR="114300" simplePos="0" relativeHeight="251658240" behindDoc="1" locked="0" layoutInCell="1" allowOverlap="1" wp14:anchorId="05CC1EF7" wp14:editId="099E92FA">
              <wp:simplePos x="0" y="0"/>
              <wp:positionH relativeFrom="page">
                <wp:posOffset>619760</wp:posOffset>
              </wp:positionH>
              <wp:positionV relativeFrom="page">
                <wp:posOffset>345439</wp:posOffset>
              </wp:positionV>
              <wp:extent cx="1066800" cy="248093"/>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248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47E82" w14:textId="71B789AD" w:rsidR="009F1B16" w:rsidRDefault="00CE0FC6">
                          <w:pPr>
                            <w:spacing w:line="203" w:lineRule="exact"/>
                            <w:ind w:left="20"/>
                            <w:rPr>
                              <w:sz w:val="18"/>
                            </w:rPr>
                          </w:pPr>
                          <w:r>
                            <w:rPr>
                              <w:sz w:val="18"/>
                            </w:rPr>
                            <w:t xml:space="preserve">January </w:t>
                          </w:r>
                          <w:del w:id="2" w:author="Brian Greene" w:date="2025-01-29T09:32:00Z" w16du:dateUtc="2025-01-29T14:32:00Z">
                            <w:r w:rsidDel="00253319">
                              <w:rPr>
                                <w:sz w:val="18"/>
                              </w:rPr>
                              <w:delText>14</w:delText>
                            </w:r>
                          </w:del>
                          <w:ins w:id="3" w:author="Brian Greene" w:date="2025-01-29T09:32:00Z" w16du:dateUtc="2025-01-29T14:32:00Z">
                            <w:r w:rsidR="00253319">
                              <w:rPr>
                                <w:sz w:val="18"/>
                              </w:rPr>
                              <w:t>29</w:t>
                            </w:r>
                          </w:ins>
                          <w:r w:rsidR="00C351FA" w:rsidRPr="00C351FA">
                            <w:rPr>
                              <w:sz w:val="18"/>
                            </w:rPr>
                            <w:t>, 202</w:t>
                          </w:r>
                          <w:r>
                            <w:rPr>
                              <w:sz w:val="18"/>
                            </w:rPr>
                            <w:t>5</w:t>
                          </w:r>
                        </w:p>
                        <w:p w14:paraId="772BFD29" w14:textId="77777777" w:rsidR="00C351FA" w:rsidRDefault="00C351FA">
                          <w:pPr>
                            <w:spacing w:line="203" w:lineRule="exact"/>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C1EF7" id="_x0000_t202" coordsize="21600,21600" o:spt="202" path="m,l,21600r21600,l21600,xe">
              <v:stroke joinstyle="miter"/>
              <v:path gradientshapeok="t" o:connecttype="rect"/>
            </v:shapetype>
            <v:shape id="Text Box 12" o:spid="_x0000_s1027" type="#_x0000_t202" style="position:absolute;margin-left:48.8pt;margin-top:27.2pt;width:84pt;height:19.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" filled="f" stroked="f">
              <v:textbox inset="0,0,0,0">
                <w:txbxContent>
                  <w:p w14:paraId="0F047E82" w14:textId="71B789AD" w:rsidR="009F1B16" w:rsidRDefault="00CE0FC6">
                    <w:pPr>
                      <w:spacing w:line="203" w:lineRule="exact"/>
                      <w:ind w:left="20"/>
                      <w:rPr>
                        <w:sz w:val="18"/>
                      </w:rPr>
                    </w:pPr>
                    <w:r>
                      <w:rPr>
                        <w:sz w:val="18"/>
                      </w:rPr>
                      <w:t xml:space="preserve">January </w:t>
                    </w:r>
                    <w:del w:id="4" w:author="Brian Greene" w:date="2025-01-29T09:32:00Z" w16du:dateUtc="2025-01-29T14:32:00Z">
                      <w:r w:rsidDel="00253319">
                        <w:rPr>
                          <w:sz w:val="18"/>
                        </w:rPr>
                        <w:delText>14</w:delText>
                      </w:r>
                    </w:del>
                    <w:ins w:id="5" w:author="Brian Greene" w:date="2025-01-29T09:32:00Z" w16du:dateUtc="2025-01-29T14:32:00Z">
                      <w:r w:rsidR="00253319">
                        <w:rPr>
                          <w:sz w:val="18"/>
                        </w:rPr>
                        <w:t>29</w:t>
                      </w:r>
                    </w:ins>
                    <w:r w:rsidR="00C351FA" w:rsidRPr="00C351FA">
                      <w:rPr>
                        <w:sz w:val="18"/>
                      </w:rPr>
                      <w:t>, 202</w:t>
                    </w:r>
                    <w:r>
                      <w:rPr>
                        <w:sz w:val="18"/>
                      </w:rPr>
                      <w:t>5</w:t>
                    </w:r>
                  </w:p>
                  <w:p w14:paraId="772BFD29" w14:textId="77777777" w:rsidR="00C351FA" w:rsidRDefault="00C351FA">
                    <w:pPr>
                      <w:spacing w:line="203" w:lineRule="exact"/>
                      <w:ind w:left="20"/>
                      <w:rPr>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179B5"/>
    <w:multiLevelType w:val="hybridMultilevel"/>
    <w:tmpl w:val="9B4C26D4"/>
    <w:lvl w:ilvl="0" w:tplc="0E7863A8">
      <w:start w:val="1"/>
      <w:numFmt w:val="decimal"/>
      <w:lvlText w:val="B-%1"/>
      <w:lvlJc w:val="left"/>
      <w:pPr>
        <w:ind w:left="748" w:hanging="360"/>
      </w:pPr>
      <w:rPr>
        <w:rFonts w:ascii="Calibri" w:eastAsia="Calibri" w:hAnsi="Calibri" w:cs="Calibri" w:hint="default"/>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1" w15:restartNumberingAfterBreak="0">
    <w:nsid w:val="0F9B71F8"/>
    <w:multiLevelType w:val="hybridMultilevel"/>
    <w:tmpl w:val="EA56A070"/>
    <w:lvl w:ilvl="0" w:tplc="04090001">
      <w:start w:val="1"/>
      <w:numFmt w:val="bullet"/>
      <w:lvlText w:val=""/>
      <w:lvlJc w:val="left"/>
      <w:pPr>
        <w:ind w:left="1188" w:hanging="360"/>
      </w:pPr>
      <w:rPr>
        <w:rFonts w:ascii="Symbol" w:hAnsi="Symbol" w:hint="default"/>
      </w:rPr>
    </w:lvl>
    <w:lvl w:ilvl="1" w:tplc="04090003" w:tentative="1">
      <w:start w:val="1"/>
      <w:numFmt w:val="bullet"/>
      <w:lvlText w:val="o"/>
      <w:lvlJc w:val="left"/>
      <w:pPr>
        <w:ind w:left="1908" w:hanging="360"/>
      </w:pPr>
      <w:rPr>
        <w:rFonts w:ascii="Courier New" w:hAnsi="Courier New" w:cs="Courier New" w:hint="default"/>
      </w:rPr>
    </w:lvl>
    <w:lvl w:ilvl="2" w:tplc="04090005" w:tentative="1">
      <w:start w:val="1"/>
      <w:numFmt w:val="bullet"/>
      <w:lvlText w:val=""/>
      <w:lvlJc w:val="left"/>
      <w:pPr>
        <w:ind w:left="2628" w:hanging="360"/>
      </w:pPr>
      <w:rPr>
        <w:rFonts w:ascii="Wingdings" w:hAnsi="Wingdings" w:hint="default"/>
      </w:rPr>
    </w:lvl>
    <w:lvl w:ilvl="3" w:tplc="04090001" w:tentative="1">
      <w:start w:val="1"/>
      <w:numFmt w:val="bullet"/>
      <w:lvlText w:val=""/>
      <w:lvlJc w:val="left"/>
      <w:pPr>
        <w:ind w:left="3348" w:hanging="360"/>
      </w:pPr>
      <w:rPr>
        <w:rFonts w:ascii="Symbol" w:hAnsi="Symbol" w:hint="default"/>
      </w:rPr>
    </w:lvl>
    <w:lvl w:ilvl="4" w:tplc="04090003" w:tentative="1">
      <w:start w:val="1"/>
      <w:numFmt w:val="bullet"/>
      <w:lvlText w:val="o"/>
      <w:lvlJc w:val="left"/>
      <w:pPr>
        <w:ind w:left="4068" w:hanging="360"/>
      </w:pPr>
      <w:rPr>
        <w:rFonts w:ascii="Courier New" w:hAnsi="Courier New" w:cs="Courier New" w:hint="default"/>
      </w:rPr>
    </w:lvl>
    <w:lvl w:ilvl="5" w:tplc="04090005" w:tentative="1">
      <w:start w:val="1"/>
      <w:numFmt w:val="bullet"/>
      <w:lvlText w:val=""/>
      <w:lvlJc w:val="left"/>
      <w:pPr>
        <w:ind w:left="4788" w:hanging="360"/>
      </w:pPr>
      <w:rPr>
        <w:rFonts w:ascii="Wingdings" w:hAnsi="Wingdings" w:hint="default"/>
      </w:rPr>
    </w:lvl>
    <w:lvl w:ilvl="6" w:tplc="04090001" w:tentative="1">
      <w:start w:val="1"/>
      <w:numFmt w:val="bullet"/>
      <w:lvlText w:val=""/>
      <w:lvlJc w:val="left"/>
      <w:pPr>
        <w:ind w:left="5508" w:hanging="360"/>
      </w:pPr>
      <w:rPr>
        <w:rFonts w:ascii="Symbol" w:hAnsi="Symbol" w:hint="default"/>
      </w:rPr>
    </w:lvl>
    <w:lvl w:ilvl="7" w:tplc="04090003" w:tentative="1">
      <w:start w:val="1"/>
      <w:numFmt w:val="bullet"/>
      <w:lvlText w:val="o"/>
      <w:lvlJc w:val="left"/>
      <w:pPr>
        <w:ind w:left="6228" w:hanging="360"/>
      </w:pPr>
      <w:rPr>
        <w:rFonts w:ascii="Courier New" w:hAnsi="Courier New" w:cs="Courier New" w:hint="default"/>
      </w:rPr>
    </w:lvl>
    <w:lvl w:ilvl="8" w:tplc="04090005" w:tentative="1">
      <w:start w:val="1"/>
      <w:numFmt w:val="bullet"/>
      <w:lvlText w:val=""/>
      <w:lvlJc w:val="left"/>
      <w:pPr>
        <w:ind w:left="6948" w:hanging="360"/>
      </w:pPr>
      <w:rPr>
        <w:rFonts w:ascii="Wingdings" w:hAnsi="Wingdings" w:hint="default"/>
      </w:rPr>
    </w:lvl>
  </w:abstractNum>
  <w:abstractNum w:abstractNumId="2" w15:restartNumberingAfterBreak="0">
    <w:nsid w:val="109F610E"/>
    <w:multiLevelType w:val="multilevel"/>
    <w:tmpl w:val="7910C6FE"/>
    <w:lvl w:ilvl="0">
      <w:start w:val="3"/>
      <w:numFmt w:val="decimal"/>
      <w:lvlText w:val="%1"/>
      <w:lvlJc w:val="left"/>
      <w:pPr>
        <w:ind w:left="572" w:hanging="360"/>
      </w:pPr>
      <w:rPr>
        <w:rFonts w:hint="default"/>
      </w:rPr>
    </w:lvl>
    <w:lvl w:ilvl="1">
      <w:start w:val="2"/>
      <w:numFmt w:val="decimal"/>
      <w:lvlText w:val="%1.%2"/>
      <w:lvlJc w:val="left"/>
      <w:pPr>
        <w:ind w:left="572" w:hanging="360"/>
      </w:pPr>
      <w:rPr>
        <w:rFonts w:ascii="Calibri" w:eastAsia="Calibri" w:hAnsi="Calibri" w:cs="Calibri" w:hint="default"/>
        <w:b/>
        <w:bCs/>
        <w:spacing w:val="-2"/>
        <w:w w:val="100"/>
        <w:sz w:val="24"/>
        <w:szCs w:val="24"/>
      </w:rPr>
    </w:lvl>
    <w:lvl w:ilvl="2">
      <w:numFmt w:val="bullet"/>
      <w:lvlText w:val="•"/>
      <w:lvlJc w:val="left"/>
      <w:pPr>
        <w:ind w:left="2573" w:hanging="360"/>
      </w:pPr>
      <w:rPr>
        <w:rFonts w:hint="default"/>
      </w:rPr>
    </w:lvl>
    <w:lvl w:ilvl="3">
      <w:numFmt w:val="bullet"/>
      <w:lvlText w:val="•"/>
      <w:lvlJc w:val="left"/>
      <w:pPr>
        <w:ind w:left="3569" w:hanging="360"/>
      </w:pPr>
      <w:rPr>
        <w:rFonts w:hint="default"/>
      </w:rPr>
    </w:lvl>
    <w:lvl w:ilvl="4">
      <w:numFmt w:val="bullet"/>
      <w:lvlText w:val="•"/>
      <w:lvlJc w:val="left"/>
      <w:pPr>
        <w:ind w:left="4566" w:hanging="360"/>
      </w:pPr>
      <w:rPr>
        <w:rFonts w:hint="default"/>
      </w:rPr>
    </w:lvl>
    <w:lvl w:ilvl="5">
      <w:numFmt w:val="bullet"/>
      <w:lvlText w:val="•"/>
      <w:lvlJc w:val="left"/>
      <w:pPr>
        <w:ind w:left="5562" w:hanging="360"/>
      </w:pPr>
      <w:rPr>
        <w:rFonts w:hint="default"/>
      </w:rPr>
    </w:lvl>
    <w:lvl w:ilvl="6">
      <w:numFmt w:val="bullet"/>
      <w:lvlText w:val="•"/>
      <w:lvlJc w:val="left"/>
      <w:pPr>
        <w:ind w:left="6559" w:hanging="360"/>
      </w:pPr>
      <w:rPr>
        <w:rFonts w:hint="default"/>
      </w:rPr>
    </w:lvl>
    <w:lvl w:ilvl="7">
      <w:numFmt w:val="bullet"/>
      <w:lvlText w:val="•"/>
      <w:lvlJc w:val="left"/>
      <w:pPr>
        <w:ind w:left="7555" w:hanging="360"/>
      </w:pPr>
      <w:rPr>
        <w:rFonts w:hint="default"/>
      </w:rPr>
    </w:lvl>
    <w:lvl w:ilvl="8">
      <w:numFmt w:val="bullet"/>
      <w:lvlText w:val="•"/>
      <w:lvlJc w:val="left"/>
      <w:pPr>
        <w:ind w:left="8552" w:hanging="360"/>
      </w:pPr>
      <w:rPr>
        <w:rFonts w:hint="default"/>
      </w:rPr>
    </w:lvl>
  </w:abstractNum>
  <w:abstractNum w:abstractNumId="3" w15:restartNumberingAfterBreak="0">
    <w:nsid w:val="14E2A927"/>
    <w:multiLevelType w:val="hybridMultilevel"/>
    <w:tmpl w:val="878C714A"/>
    <w:lvl w:ilvl="0" w:tplc="C4EE794A">
      <w:start w:val="5"/>
      <w:numFmt w:val="decimal"/>
      <w:lvlText w:val="%1."/>
      <w:lvlJc w:val="left"/>
      <w:pPr>
        <w:ind w:left="720" w:hanging="360"/>
      </w:pPr>
    </w:lvl>
    <w:lvl w:ilvl="1" w:tplc="6DDE5656">
      <w:start w:val="1"/>
      <w:numFmt w:val="lowerLetter"/>
      <w:lvlText w:val="%2."/>
      <w:lvlJc w:val="left"/>
      <w:pPr>
        <w:ind w:left="1440" w:hanging="360"/>
      </w:pPr>
    </w:lvl>
    <w:lvl w:ilvl="2" w:tplc="BCEE731A">
      <w:start w:val="1"/>
      <w:numFmt w:val="lowerRoman"/>
      <w:lvlText w:val="%3."/>
      <w:lvlJc w:val="right"/>
      <w:pPr>
        <w:ind w:left="2160" w:hanging="180"/>
      </w:pPr>
    </w:lvl>
    <w:lvl w:ilvl="3" w:tplc="1EB08F14">
      <w:start w:val="1"/>
      <w:numFmt w:val="decimal"/>
      <w:lvlText w:val="%4."/>
      <w:lvlJc w:val="left"/>
      <w:pPr>
        <w:ind w:left="2880" w:hanging="360"/>
      </w:pPr>
    </w:lvl>
    <w:lvl w:ilvl="4" w:tplc="7C9033DE">
      <w:start w:val="1"/>
      <w:numFmt w:val="lowerLetter"/>
      <w:lvlText w:val="%5."/>
      <w:lvlJc w:val="left"/>
      <w:pPr>
        <w:ind w:left="3600" w:hanging="360"/>
      </w:pPr>
    </w:lvl>
    <w:lvl w:ilvl="5" w:tplc="41BC17C2">
      <w:start w:val="1"/>
      <w:numFmt w:val="lowerRoman"/>
      <w:lvlText w:val="%6."/>
      <w:lvlJc w:val="right"/>
      <w:pPr>
        <w:ind w:left="4320" w:hanging="180"/>
      </w:pPr>
    </w:lvl>
    <w:lvl w:ilvl="6" w:tplc="B9AE01AA">
      <w:start w:val="1"/>
      <w:numFmt w:val="decimal"/>
      <w:lvlText w:val="%7."/>
      <w:lvlJc w:val="left"/>
      <w:pPr>
        <w:ind w:left="5040" w:hanging="360"/>
      </w:pPr>
    </w:lvl>
    <w:lvl w:ilvl="7" w:tplc="41F8110E">
      <w:start w:val="1"/>
      <w:numFmt w:val="lowerLetter"/>
      <w:lvlText w:val="%8."/>
      <w:lvlJc w:val="left"/>
      <w:pPr>
        <w:ind w:left="5760" w:hanging="360"/>
      </w:pPr>
    </w:lvl>
    <w:lvl w:ilvl="8" w:tplc="A09E5882">
      <w:start w:val="1"/>
      <w:numFmt w:val="lowerRoman"/>
      <w:lvlText w:val="%9."/>
      <w:lvlJc w:val="right"/>
      <w:pPr>
        <w:ind w:left="6480" w:hanging="180"/>
      </w:pPr>
    </w:lvl>
  </w:abstractNum>
  <w:abstractNum w:abstractNumId="4" w15:restartNumberingAfterBreak="0">
    <w:nsid w:val="159D56FD"/>
    <w:multiLevelType w:val="hybridMultilevel"/>
    <w:tmpl w:val="8E363F4E"/>
    <w:lvl w:ilvl="0" w:tplc="42CC07E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95612C"/>
    <w:multiLevelType w:val="hybridMultilevel"/>
    <w:tmpl w:val="2F42855C"/>
    <w:lvl w:ilvl="0" w:tplc="1ACC77B6">
      <w:start w:val="1"/>
      <w:numFmt w:val="decimal"/>
      <w:lvlText w:val="%1."/>
      <w:lvlJc w:val="left"/>
      <w:pPr>
        <w:ind w:left="748" w:hanging="360"/>
      </w:pPr>
      <w:rPr>
        <w:rFonts w:ascii="Calibri" w:eastAsia="Calibri" w:hAnsi="Calibri" w:cs="Calibri" w:hint="default"/>
        <w:spacing w:val="-6"/>
        <w:w w:val="100"/>
        <w:sz w:val="22"/>
        <w:szCs w:val="22"/>
      </w:rPr>
    </w:lvl>
    <w:lvl w:ilvl="1" w:tplc="04090019">
      <w:start w:val="1"/>
      <w:numFmt w:val="lowerLetter"/>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6" w15:restartNumberingAfterBreak="0">
    <w:nsid w:val="237630B0"/>
    <w:multiLevelType w:val="hybridMultilevel"/>
    <w:tmpl w:val="FCA29C5A"/>
    <w:lvl w:ilvl="0" w:tplc="D7661A68">
      <w:start w:val="3"/>
      <w:numFmt w:val="decimal"/>
      <w:lvlText w:val="%1."/>
      <w:lvlJc w:val="left"/>
      <w:pPr>
        <w:ind w:left="458" w:hanging="245"/>
      </w:pPr>
      <w:rPr>
        <w:rFonts w:ascii="Calibri" w:eastAsia="Calibri" w:hAnsi="Calibri" w:cs="Calibri" w:hint="default"/>
        <w:b/>
        <w:bCs/>
        <w:spacing w:val="-2"/>
        <w:w w:val="100"/>
        <w:sz w:val="24"/>
        <w:szCs w:val="24"/>
      </w:rPr>
    </w:lvl>
    <w:lvl w:ilvl="1" w:tplc="672808CC">
      <w:start w:val="1"/>
      <w:numFmt w:val="decimal"/>
      <w:lvlText w:val="%2."/>
      <w:lvlJc w:val="left"/>
      <w:pPr>
        <w:ind w:left="828" w:hanging="360"/>
      </w:pPr>
      <w:rPr>
        <w:rFonts w:ascii="Calibri" w:eastAsia="Calibri" w:hAnsi="Calibri" w:cs="Calibri" w:hint="default"/>
        <w:spacing w:val="-8"/>
        <w:w w:val="100"/>
        <w:sz w:val="22"/>
        <w:szCs w:val="22"/>
      </w:rPr>
    </w:lvl>
    <w:lvl w:ilvl="2" w:tplc="C84820F6">
      <w:numFmt w:val="bullet"/>
      <w:lvlText w:val="•"/>
      <w:lvlJc w:val="left"/>
      <w:pPr>
        <w:ind w:left="820" w:hanging="360"/>
      </w:pPr>
      <w:rPr>
        <w:rFonts w:hint="default"/>
      </w:rPr>
    </w:lvl>
    <w:lvl w:ilvl="3" w:tplc="CEC6179E">
      <w:numFmt w:val="bullet"/>
      <w:lvlText w:val="•"/>
      <w:lvlJc w:val="left"/>
      <w:pPr>
        <w:ind w:left="2048" w:hanging="360"/>
      </w:pPr>
      <w:rPr>
        <w:rFonts w:hint="default"/>
      </w:rPr>
    </w:lvl>
    <w:lvl w:ilvl="4" w:tplc="46DCC226">
      <w:numFmt w:val="bullet"/>
      <w:lvlText w:val="•"/>
      <w:lvlJc w:val="left"/>
      <w:pPr>
        <w:ind w:left="3276" w:hanging="360"/>
      </w:pPr>
      <w:rPr>
        <w:rFonts w:hint="default"/>
      </w:rPr>
    </w:lvl>
    <w:lvl w:ilvl="5" w:tplc="E3909E8A">
      <w:numFmt w:val="bullet"/>
      <w:lvlText w:val="•"/>
      <w:lvlJc w:val="left"/>
      <w:pPr>
        <w:ind w:left="4504" w:hanging="360"/>
      </w:pPr>
      <w:rPr>
        <w:rFonts w:hint="default"/>
      </w:rPr>
    </w:lvl>
    <w:lvl w:ilvl="6" w:tplc="B59A7AF8">
      <w:numFmt w:val="bullet"/>
      <w:lvlText w:val="•"/>
      <w:lvlJc w:val="left"/>
      <w:pPr>
        <w:ind w:left="5732" w:hanging="360"/>
      </w:pPr>
      <w:rPr>
        <w:rFonts w:hint="default"/>
      </w:rPr>
    </w:lvl>
    <w:lvl w:ilvl="7" w:tplc="EB12AF2A">
      <w:numFmt w:val="bullet"/>
      <w:lvlText w:val="•"/>
      <w:lvlJc w:val="left"/>
      <w:pPr>
        <w:ind w:left="6960" w:hanging="360"/>
      </w:pPr>
      <w:rPr>
        <w:rFonts w:hint="default"/>
      </w:rPr>
    </w:lvl>
    <w:lvl w:ilvl="8" w:tplc="50D2E1F6">
      <w:numFmt w:val="bullet"/>
      <w:lvlText w:val="•"/>
      <w:lvlJc w:val="left"/>
      <w:pPr>
        <w:ind w:left="8188" w:hanging="360"/>
      </w:pPr>
      <w:rPr>
        <w:rFonts w:hint="default"/>
      </w:rPr>
    </w:lvl>
  </w:abstractNum>
  <w:abstractNum w:abstractNumId="7" w15:restartNumberingAfterBreak="0">
    <w:nsid w:val="24050058"/>
    <w:multiLevelType w:val="hybridMultilevel"/>
    <w:tmpl w:val="9732BDF6"/>
    <w:lvl w:ilvl="0" w:tplc="25301EAE">
      <w:start w:val="1"/>
      <w:numFmt w:val="upperLetter"/>
      <w:lvlText w:val="%1."/>
      <w:lvlJc w:val="left"/>
      <w:pPr>
        <w:ind w:left="720" w:hanging="360"/>
      </w:pPr>
      <w:rPr>
        <w:rFonts w:ascii="Calibri" w:eastAsia="Calibri" w:hAnsi="Calibri" w:cs="Calibri" w:hint="default"/>
        <w:spacing w:val="-20"/>
        <w:w w:val="99"/>
        <w:sz w:val="22"/>
        <w:szCs w:val="22"/>
      </w:rPr>
    </w:lvl>
    <w:lvl w:ilvl="1" w:tplc="6C3480A8">
      <w:numFmt w:val="bullet"/>
      <w:lvlText w:val="•"/>
      <w:lvlJc w:val="left"/>
      <w:pPr>
        <w:ind w:left="1694" w:hanging="360"/>
      </w:pPr>
      <w:rPr>
        <w:rFonts w:hint="default"/>
      </w:rPr>
    </w:lvl>
    <w:lvl w:ilvl="2" w:tplc="5114D5B2">
      <w:numFmt w:val="bullet"/>
      <w:lvlText w:val="•"/>
      <w:lvlJc w:val="left"/>
      <w:pPr>
        <w:ind w:left="2677" w:hanging="360"/>
      </w:pPr>
      <w:rPr>
        <w:rFonts w:hint="default"/>
      </w:rPr>
    </w:lvl>
    <w:lvl w:ilvl="3" w:tplc="927AE2C8">
      <w:numFmt w:val="bullet"/>
      <w:lvlText w:val="•"/>
      <w:lvlJc w:val="left"/>
      <w:pPr>
        <w:ind w:left="3659" w:hanging="360"/>
      </w:pPr>
      <w:rPr>
        <w:rFonts w:hint="default"/>
      </w:rPr>
    </w:lvl>
    <w:lvl w:ilvl="4" w:tplc="B646211E">
      <w:numFmt w:val="bullet"/>
      <w:lvlText w:val="•"/>
      <w:lvlJc w:val="left"/>
      <w:pPr>
        <w:ind w:left="4642" w:hanging="360"/>
      </w:pPr>
      <w:rPr>
        <w:rFonts w:hint="default"/>
      </w:rPr>
    </w:lvl>
    <w:lvl w:ilvl="5" w:tplc="C0F871A6">
      <w:numFmt w:val="bullet"/>
      <w:lvlText w:val="•"/>
      <w:lvlJc w:val="left"/>
      <w:pPr>
        <w:ind w:left="5624" w:hanging="360"/>
      </w:pPr>
      <w:rPr>
        <w:rFonts w:hint="default"/>
      </w:rPr>
    </w:lvl>
    <w:lvl w:ilvl="6" w:tplc="6854E7DC">
      <w:numFmt w:val="bullet"/>
      <w:lvlText w:val="•"/>
      <w:lvlJc w:val="left"/>
      <w:pPr>
        <w:ind w:left="6607" w:hanging="360"/>
      </w:pPr>
      <w:rPr>
        <w:rFonts w:hint="default"/>
      </w:rPr>
    </w:lvl>
    <w:lvl w:ilvl="7" w:tplc="A998A5DE">
      <w:numFmt w:val="bullet"/>
      <w:lvlText w:val="•"/>
      <w:lvlJc w:val="left"/>
      <w:pPr>
        <w:ind w:left="7589" w:hanging="360"/>
      </w:pPr>
      <w:rPr>
        <w:rFonts w:hint="default"/>
      </w:rPr>
    </w:lvl>
    <w:lvl w:ilvl="8" w:tplc="C5EEC824">
      <w:numFmt w:val="bullet"/>
      <w:lvlText w:val="•"/>
      <w:lvlJc w:val="left"/>
      <w:pPr>
        <w:ind w:left="8572" w:hanging="360"/>
      </w:pPr>
      <w:rPr>
        <w:rFonts w:hint="default"/>
      </w:rPr>
    </w:lvl>
  </w:abstractNum>
  <w:abstractNum w:abstractNumId="8" w15:restartNumberingAfterBreak="0">
    <w:nsid w:val="24744211"/>
    <w:multiLevelType w:val="hybridMultilevel"/>
    <w:tmpl w:val="8F7AB2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4B74954"/>
    <w:multiLevelType w:val="hybridMultilevel"/>
    <w:tmpl w:val="B13E11A4"/>
    <w:lvl w:ilvl="0" w:tplc="11F66F2E">
      <w:start w:val="1"/>
      <w:numFmt w:val="decimal"/>
      <w:lvlText w:val="%1."/>
      <w:lvlJc w:val="left"/>
      <w:pPr>
        <w:ind w:left="748" w:hanging="360"/>
      </w:pPr>
      <w:rPr>
        <w:rFonts w:ascii="Calibri" w:eastAsia="Calibri" w:hAnsi="Calibri" w:cs="Calibri" w:hint="default"/>
        <w:spacing w:val="-6"/>
        <w:w w:val="100"/>
        <w:sz w:val="22"/>
        <w:szCs w:val="22"/>
      </w:rPr>
    </w:lvl>
    <w:lvl w:ilvl="1" w:tplc="9EA215DC">
      <w:start w:val="1"/>
      <w:numFmt w:val="lowerLetter"/>
      <w:lvlText w:val="%2."/>
      <w:lvlJc w:val="left"/>
      <w:pPr>
        <w:ind w:left="1468" w:hanging="361"/>
      </w:pPr>
      <w:rPr>
        <w:rFonts w:ascii="Calibri" w:eastAsia="Calibri" w:hAnsi="Calibri" w:cs="Calibri" w:hint="default"/>
        <w:spacing w:val="-6"/>
        <w:w w:val="99"/>
        <w:sz w:val="22"/>
        <w:szCs w:val="22"/>
      </w:rPr>
    </w:lvl>
    <w:lvl w:ilvl="2" w:tplc="067C1832">
      <w:start w:val="1"/>
      <w:numFmt w:val="lowerRoman"/>
      <w:lvlText w:val="%3."/>
      <w:lvlJc w:val="left"/>
      <w:pPr>
        <w:ind w:left="2189" w:hanging="286"/>
        <w:jc w:val="right"/>
      </w:pPr>
      <w:rPr>
        <w:rFonts w:ascii="Calibri" w:eastAsia="Calibri" w:hAnsi="Calibri" w:cs="Calibri" w:hint="default"/>
        <w:spacing w:val="-20"/>
        <w:w w:val="100"/>
        <w:sz w:val="22"/>
        <w:szCs w:val="22"/>
      </w:rPr>
    </w:lvl>
    <w:lvl w:ilvl="3" w:tplc="AB72DA9A">
      <w:numFmt w:val="bullet"/>
      <w:lvlText w:val="•"/>
      <w:lvlJc w:val="left"/>
      <w:pPr>
        <w:ind w:left="3228" w:hanging="286"/>
      </w:pPr>
      <w:rPr>
        <w:rFonts w:hint="default"/>
      </w:rPr>
    </w:lvl>
    <w:lvl w:ilvl="4" w:tplc="F37ECEFE">
      <w:numFmt w:val="bullet"/>
      <w:lvlText w:val="•"/>
      <w:lvlJc w:val="left"/>
      <w:pPr>
        <w:ind w:left="4276" w:hanging="286"/>
      </w:pPr>
      <w:rPr>
        <w:rFonts w:hint="default"/>
      </w:rPr>
    </w:lvl>
    <w:lvl w:ilvl="5" w:tplc="7A382578">
      <w:numFmt w:val="bullet"/>
      <w:lvlText w:val="•"/>
      <w:lvlJc w:val="left"/>
      <w:pPr>
        <w:ind w:left="5324" w:hanging="286"/>
      </w:pPr>
      <w:rPr>
        <w:rFonts w:hint="default"/>
      </w:rPr>
    </w:lvl>
    <w:lvl w:ilvl="6" w:tplc="B010F71A">
      <w:numFmt w:val="bullet"/>
      <w:lvlText w:val="•"/>
      <w:lvlJc w:val="left"/>
      <w:pPr>
        <w:ind w:left="6372" w:hanging="286"/>
      </w:pPr>
      <w:rPr>
        <w:rFonts w:hint="default"/>
      </w:rPr>
    </w:lvl>
    <w:lvl w:ilvl="7" w:tplc="38405600">
      <w:numFmt w:val="bullet"/>
      <w:lvlText w:val="•"/>
      <w:lvlJc w:val="left"/>
      <w:pPr>
        <w:ind w:left="7420" w:hanging="286"/>
      </w:pPr>
      <w:rPr>
        <w:rFonts w:hint="default"/>
      </w:rPr>
    </w:lvl>
    <w:lvl w:ilvl="8" w:tplc="D1CAC706">
      <w:numFmt w:val="bullet"/>
      <w:lvlText w:val="•"/>
      <w:lvlJc w:val="left"/>
      <w:pPr>
        <w:ind w:left="8468" w:hanging="286"/>
      </w:pPr>
      <w:rPr>
        <w:rFonts w:hint="default"/>
      </w:rPr>
    </w:lvl>
  </w:abstractNum>
  <w:abstractNum w:abstractNumId="10" w15:restartNumberingAfterBreak="0">
    <w:nsid w:val="25AC6489"/>
    <w:multiLevelType w:val="hybridMultilevel"/>
    <w:tmpl w:val="7F8CB9AA"/>
    <w:lvl w:ilvl="0" w:tplc="2D3E01B2">
      <w:start w:val="1"/>
      <w:numFmt w:val="decimal"/>
      <w:lvlText w:val="C-%1"/>
      <w:lvlJc w:val="left"/>
      <w:pPr>
        <w:ind w:left="748"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11" w15:restartNumberingAfterBreak="0">
    <w:nsid w:val="2CA7381F"/>
    <w:multiLevelType w:val="hybridMultilevel"/>
    <w:tmpl w:val="8CDEAFC4"/>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2" w15:restartNumberingAfterBreak="0">
    <w:nsid w:val="2E9D02D8"/>
    <w:multiLevelType w:val="hybridMultilevel"/>
    <w:tmpl w:val="9B56D6EE"/>
    <w:lvl w:ilvl="0" w:tplc="2004AEFC">
      <w:start w:val="1"/>
      <w:numFmt w:val="upperLetter"/>
      <w:lvlText w:val="%1."/>
      <w:lvlJc w:val="left"/>
      <w:pPr>
        <w:ind w:left="828" w:hanging="360"/>
      </w:pPr>
      <w:rPr>
        <w:rFonts w:ascii="Calibri" w:eastAsia="Calibri" w:hAnsi="Calibri" w:cs="Calibri" w:hint="default"/>
        <w:spacing w:val="-20"/>
        <w:w w:val="100"/>
        <w:sz w:val="22"/>
        <w:szCs w:val="22"/>
      </w:rPr>
    </w:lvl>
    <w:lvl w:ilvl="1" w:tplc="8B3AD528">
      <w:numFmt w:val="bullet"/>
      <w:lvlText w:val="•"/>
      <w:lvlJc w:val="left"/>
      <w:pPr>
        <w:ind w:left="1768" w:hanging="360"/>
      </w:pPr>
      <w:rPr>
        <w:rFonts w:hint="default"/>
      </w:rPr>
    </w:lvl>
    <w:lvl w:ilvl="2" w:tplc="D8AE3D36">
      <w:numFmt w:val="bullet"/>
      <w:lvlText w:val="•"/>
      <w:lvlJc w:val="left"/>
      <w:pPr>
        <w:ind w:left="2717" w:hanging="360"/>
      </w:pPr>
      <w:rPr>
        <w:rFonts w:hint="default"/>
      </w:rPr>
    </w:lvl>
    <w:lvl w:ilvl="3" w:tplc="C046CBA6">
      <w:numFmt w:val="bullet"/>
      <w:lvlText w:val="•"/>
      <w:lvlJc w:val="left"/>
      <w:pPr>
        <w:ind w:left="3665" w:hanging="360"/>
      </w:pPr>
      <w:rPr>
        <w:rFonts w:hint="default"/>
      </w:rPr>
    </w:lvl>
    <w:lvl w:ilvl="4" w:tplc="52CE385E">
      <w:numFmt w:val="bullet"/>
      <w:lvlText w:val="•"/>
      <w:lvlJc w:val="left"/>
      <w:pPr>
        <w:ind w:left="4614" w:hanging="360"/>
      </w:pPr>
      <w:rPr>
        <w:rFonts w:hint="default"/>
      </w:rPr>
    </w:lvl>
    <w:lvl w:ilvl="5" w:tplc="D6203E1C">
      <w:numFmt w:val="bullet"/>
      <w:lvlText w:val="•"/>
      <w:lvlJc w:val="left"/>
      <w:pPr>
        <w:ind w:left="5562" w:hanging="360"/>
      </w:pPr>
      <w:rPr>
        <w:rFonts w:hint="default"/>
      </w:rPr>
    </w:lvl>
    <w:lvl w:ilvl="6" w:tplc="2904C6FA">
      <w:numFmt w:val="bullet"/>
      <w:lvlText w:val="•"/>
      <w:lvlJc w:val="left"/>
      <w:pPr>
        <w:ind w:left="6511" w:hanging="360"/>
      </w:pPr>
      <w:rPr>
        <w:rFonts w:hint="default"/>
      </w:rPr>
    </w:lvl>
    <w:lvl w:ilvl="7" w:tplc="E3000AA6">
      <w:numFmt w:val="bullet"/>
      <w:lvlText w:val="•"/>
      <w:lvlJc w:val="left"/>
      <w:pPr>
        <w:ind w:left="7459" w:hanging="360"/>
      </w:pPr>
      <w:rPr>
        <w:rFonts w:hint="default"/>
      </w:rPr>
    </w:lvl>
    <w:lvl w:ilvl="8" w:tplc="F0127238">
      <w:numFmt w:val="bullet"/>
      <w:lvlText w:val="•"/>
      <w:lvlJc w:val="left"/>
      <w:pPr>
        <w:ind w:left="8408" w:hanging="360"/>
      </w:pPr>
      <w:rPr>
        <w:rFonts w:hint="default"/>
      </w:rPr>
    </w:lvl>
  </w:abstractNum>
  <w:abstractNum w:abstractNumId="13" w15:restartNumberingAfterBreak="0">
    <w:nsid w:val="30A4DB34"/>
    <w:multiLevelType w:val="hybridMultilevel"/>
    <w:tmpl w:val="436C01FE"/>
    <w:lvl w:ilvl="0" w:tplc="E9CA8490">
      <w:start w:val="4"/>
      <w:numFmt w:val="decimal"/>
      <w:lvlText w:val="A-%1"/>
      <w:lvlJc w:val="left"/>
      <w:pPr>
        <w:ind w:left="720" w:hanging="360"/>
      </w:pPr>
      <w:rPr>
        <w:rFonts w:ascii="Calibri" w:hAnsi="Calibri" w:hint="default"/>
      </w:rPr>
    </w:lvl>
    <w:lvl w:ilvl="1" w:tplc="FEE89D02">
      <w:start w:val="1"/>
      <w:numFmt w:val="lowerLetter"/>
      <w:lvlText w:val="%2."/>
      <w:lvlJc w:val="left"/>
      <w:pPr>
        <w:ind w:left="1440" w:hanging="360"/>
      </w:pPr>
    </w:lvl>
    <w:lvl w:ilvl="2" w:tplc="C0980264">
      <w:start w:val="1"/>
      <w:numFmt w:val="lowerRoman"/>
      <w:lvlText w:val="%3."/>
      <w:lvlJc w:val="right"/>
      <w:pPr>
        <w:ind w:left="2160" w:hanging="180"/>
      </w:pPr>
    </w:lvl>
    <w:lvl w:ilvl="3" w:tplc="211C8DCA">
      <w:start w:val="1"/>
      <w:numFmt w:val="decimal"/>
      <w:lvlText w:val="%4."/>
      <w:lvlJc w:val="left"/>
      <w:pPr>
        <w:ind w:left="2880" w:hanging="360"/>
      </w:pPr>
    </w:lvl>
    <w:lvl w:ilvl="4" w:tplc="0630A396">
      <w:start w:val="1"/>
      <w:numFmt w:val="lowerLetter"/>
      <w:lvlText w:val="%5."/>
      <w:lvlJc w:val="left"/>
      <w:pPr>
        <w:ind w:left="3600" w:hanging="360"/>
      </w:pPr>
    </w:lvl>
    <w:lvl w:ilvl="5" w:tplc="197E6862">
      <w:start w:val="1"/>
      <w:numFmt w:val="lowerRoman"/>
      <w:lvlText w:val="%6."/>
      <w:lvlJc w:val="right"/>
      <w:pPr>
        <w:ind w:left="4320" w:hanging="180"/>
      </w:pPr>
    </w:lvl>
    <w:lvl w:ilvl="6" w:tplc="0860B420">
      <w:start w:val="1"/>
      <w:numFmt w:val="decimal"/>
      <w:lvlText w:val="%7."/>
      <w:lvlJc w:val="left"/>
      <w:pPr>
        <w:ind w:left="5040" w:hanging="360"/>
      </w:pPr>
    </w:lvl>
    <w:lvl w:ilvl="7" w:tplc="C0AC1A9C">
      <w:start w:val="1"/>
      <w:numFmt w:val="lowerLetter"/>
      <w:lvlText w:val="%8."/>
      <w:lvlJc w:val="left"/>
      <w:pPr>
        <w:ind w:left="5760" w:hanging="360"/>
      </w:pPr>
    </w:lvl>
    <w:lvl w:ilvl="8" w:tplc="33D4BEC4">
      <w:start w:val="1"/>
      <w:numFmt w:val="lowerRoman"/>
      <w:lvlText w:val="%9."/>
      <w:lvlJc w:val="right"/>
      <w:pPr>
        <w:ind w:left="6480" w:hanging="180"/>
      </w:pPr>
    </w:lvl>
  </w:abstractNum>
  <w:abstractNum w:abstractNumId="14" w15:restartNumberingAfterBreak="0">
    <w:nsid w:val="35720204"/>
    <w:multiLevelType w:val="hybridMultilevel"/>
    <w:tmpl w:val="5DCCC6B4"/>
    <w:lvl w:ilvl="0" w:tplc="4886B124">
      <w:start w:val="1"/>
      <w:numFmt w:val="upperLetter"/>
      <w:pStyle w:val="Appendix"/>
      <w:lvlText w:val="Appendix %1"/>
      <w:lvlJc w:val="left"/>
      <w:pPr>
        <w:ind w:left="3150"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5" w15:restartNumberingAfterBreak="0">
    <w:nsid w:val="36ABDDAF"/>
    <w:multiLevelType w:val="hybridMultilevel"/>
    <w:tmpl w:val="57DC1B3A"/>
    <w:lvl w:ilvl="0" w:tplc="E962E3EC">
      <w:start w:val="1"/>
      <w:numFmt w:val="bullet"/>
      <w:lvlText w:val=""/>
      <w:lvlJc w:val="left"/>
      <w:pPr>
        <w:ind w:left="720" w:hanging="360"/>
      </w:pPr>
      <w:rPr>
        <w:rFonts w:ascii="Symbol" w:hAnsi="Symbol" w:hint="default"/>
      </w:rPr>
    </w:lvl>
    <w:lvl w:ilvl="1" w:tplc="7A9297C4">
      <w:start w:val="1"/>
      <w:numFmt w:val="bullet"/>
      <w:lvlText w:val="o"/>
      <w:lvlJc w:val="left"/>
      <w:pPr>
        <w:ind w:left="1440" w:hanging="360"/>
      </w:pPr>
      <w:rPr>
        <w:rFonts w:ascii="Courier New" w:hAnsi="Courier New" w:hint="default"/>
      </w:rPr>
    </w:lvl>
    <w:lvl w:ilvl="2" w:tplc="B3C06AD6">
      <w:start w:val="1"/>
      <w:numFmt w:val="bullet"/>
      <w:lvlText w:val=""/>
      <w:lvlJc w:val="left"/>
      <w:pPr>
        <w:ind w:left="2160" w:hanging="360"/>
      </w:pPr>
      <w:rPr>
        <w:rFonts w:ascii="Wingdings" w:hAnsi="Wingdings" w:hint="default"/>
      </w:rPr>
    </w:lvl>
    <w:lvl w:ilvl="3" w:tplc="33CA4DCE">
      <w:start w:val="1"/>
      <w:numFmt w:val="bullet"/>
      <w:lvlText w:val=""/>
      <w:lvlJc w:val="left"/>
      <w:pPr>
        <w:ind w:left="2880" w:hanging="360"/>
      </w:pPr>
      <w:rPr>
        <w:rFonts w:ascii="Symbol" w:hAnsi="Symbol" w:hint="default"/>
      </w:rPr>
    </w:lvl>
    <w:lvl w:ilvl="4" w:tplc="6018F738">
      <w:start w:val="1"/>
      <w:numFmt w:val="bullet"/>
      <w:lvlText w:val="o"/>
      <w:lvlJc w:val="left"/>
      <w:pPr>
        <w:ind w:left="3600" w:hanging="360"/>
      </w:pPr>
      <w:rPr>
        <w:rFonts w:ascii="Courier New" w:hAnsi="Courier New" w:hint="default"/>
      </w:rPr>
    </w:lvl>
    <w:lvl w:ilvl="5" w:tplc="CBC4BFE6">
      <w:start w:val="1"/>
      <w:numFmt w:val="bullet"/>
      <w:lvlText w:val=""/>
      <w:lvlJc w:val="left"/>
      <w:pPr>
        <w:ind w:left="4320" w:hanging="360"/>
      </w:pPr>
      <w:rPr>
        <w:rFonts w:ascii="Wingdings" w:hAnsi="Wingdings" w:hint="default"/>
      </w:rPr>
    </w:lvl>
    <w:lvl w:ilvl="6" w:tplc="534610C0">
      <w:start w:val="1"/>
      <w:numFmt w:val="bullet"/>
      <w:lvlText w:val=""/>
      <w:lvlJc w:val="left"/>
      <w:pPr>
        <w:ind w:left="5040" w:hanging="360"/>
      </w:pPr>
      <w:rPr>
        <w:rFonts w:ascii="Symbol" w:hAnsi="Symbol" w:hint="default"/>
      </w:rPr>
    </w:lvl>
    <w:lvl w:ilvl="7" w:tplc="EED61778">
      <w:start w:val="1"/>
      <w:numFmt w:val="bullet"/>
      <w:lvlText w:val="o"/>
      <w:lvlJc w:val="left"/>
      <w:pPr>
        <w:ind w:left="5760" w:hanging="360"/>
      </w:pPr>
      <w:rPr>
        <w:rFonts w:ascii="Courier New" w:hAnsi="Courier New" w:hint="default"/>
      </w:rPr>
    </w:lvl>
    <w:lvl w:ilvl="8" w:tplc="D6B0E072">
      <w:start w:val="1"/>
      <w:numFmt w:val="bullet"/>
      <w:lvlText w:val=""/>
      <w:lvlJc w:val="left"/>
      <w:pPr>
        <w:ind w:left="6480" w:hanging="360"/>
      </w:pPr>
      <w:rPr>
        <w:rFonts w:ascii="Wingdings" w:hAnsi="Wingdings" w:hint="default"/>
      </w:rPr>
    </w:lvl>
  </w:abstractNum>
  <w:abstractNum w:abstractNumId="16" w15:restartNumberingAfterBreak="0">
    <w:nsid w:val="36B7408E"/>
    <w:multiLevelType w:val="multilevel"/>
    <w:tmpl w:val="A4A24A54"/>
    <w:lvl w:ilvl="0">
      <w:start w:val="1"/>
      <w:numFmt w:val="decimal"/>
      <w:lvlText w:val="%1."/>
      <w:lvlJc w:val="left"/>
      <w:pPr>
        <w:ind w:left="548" w:hanging="440"/>
      </w:pPr>
      <w:rPr>
        <w:rFonts w:ascii="Calibri" w:eastAsia="Calibri" w:hAnsi="Calibri" w:cs="Calibri" w:hint="default"/>
        <w:b/>
        <w:bCs/>
        <w:spacing w:val="-2"/>
        <w:w w:val="100"/>
        <w:sz w:val="20"/>
        <w:szCs w:val="20"/>
      </w:rPr>
    </w:lvl>
    <w:lvl w:ilvl="1">
      <w:start w:val="1"/>
      <w:numFmt w:val="decimal"/>
      <w:lvlText w:val="%1.%2"/>
      <w:lvlJc w:val="left"/>
      <w:pPr>
        <w:ind w:left="988" w:hanging="661"/>
      </w:pPr>
      <w:rPr>
        <w:rFonts w:ascii="Calibri" w:eastAsia="Calibri" w:hAnsi="Calibri" w:cs="Calibri" w:hint="default"/>
        <w:spacing w:val="-19"/>
        <w:w w:val="100"/>
        <w:sz w:val="20"/>
        <w:szCs w:val="20"/>
      </w:rPr>
    </w:lvl>
    <w:lvl w:ilvl="2">
      <w:start w:val="1"/>
      <w:numFmt w:val="decimal"/>
      <w:lvlText w:val="%1.%2.%3"/>
      <w:lvlJc w:val="left"/>
      <w:pPr>
        <w:ind w:left="993" w:hanging="446"/>
      </w:pPr>
      <w:rPr>
        <w:rFonts w:ascii="Calibri" w:eastAsia="Calibri" w:hAnsi="Calibri" w:cs="Calibri" w:hint="default"/>
        <w:i/>
        <w:spacing w:val="-2"/>
        <w:w w:val="100"/>
        <w:sz w:val="20"/>
        <w:szCs w:val="20"/>
      </w:rPr>
    </w:lvl>
    <w:lvl w:ilvl="3">
      <w:numFmt w:val="bullet"/>
      <w:lvlText w:val="•"/>
      <w:lvlJc w:val="left"/>
      <w:pPr>
        <w:ind w:left="1000" w:hanging="446"/>
      </w:pPr>
      <w:rPr>
        <w:rFonts w:hint="default"/>
      </w:rPr>
    </w:lvl>
    <w:lvl w:ilvl="4">
      <w:numFmt w:val="bullet"/>
      <w:lvlText w:val="•"/>
      <w:lvlJc w:val="left"/>
      <w:pPr>
        <w:ind w:left="2377" w:hanging="446"/>
      </w:pPr>
      <w:rPr>
        <w:rFonts w:hint="default"/>
      </w:rPr>
    </w:lvl>
    <w:lvl w:ilvl="5">
      <w:numFmt w:val="bullet"/>
      <w:lvlText w:val="•"/>
      <w:lvlJc w:val="left"/>
      <w:pPr>
        <w:ind w:left="3755" w:hanging="446"/>
      </w:pPr>
      <w:rPr>
        <w:rFonts w:hint="default"/>
      </w:rPr>
    </w:lvl>
    <w:lvl w:ilvl="6">
      <w:numFmt w:val="bullet"/>
      <w:lvlText w:val="•"/>
      <w:lvlJc w:val="left"/>
      <w:pPr>
        <w:ind w:left="5133" w:hanging="446"/>
      </w:pPr>
      <w:rPr>
        <w:rFonts w:hint="default"/>
      </w:rPr>
    </w:lvl>
    <w:lvl w:ilvl="7">
      <w:numFmt w:val="bullet"/>
      <w:lvlText w:val="•"/>
      <w:lvlJc w:val="left"/>
      <w:pPr>
        <w:ind w:left="6511" w:hanging="446"/>
      </w:pPr>
      <w:rPr>
        <w:rFonts w:hint="default"/>
      </w:rPr>
    </w:lvl>
    <w:lvl w:ilvl="8">
      <w:numFmt w:val="bullet"/>
      <w:lvlText w:val="•"/>
      <w:lvlJc w:val="left"/>
      <w:pPr>
        <w:ind w:left="7889" w:hanging="446"/>
      </w:pPr>
      <w:rPr>
        <w:rFonts w:hint="default"/>
      </w:rPr>
    </w:lvl>
  </w:abstractNum>
  <w:abstractNum w:abstractNumId="17" w15:restartNumberingAfterBreak="0">
    <w:nsid w:val="3711480C"/>
    <w:multiLevelType w:val="hybridMultilevel"/>
    <w:tmpl w:val="7C4E2FAC"/>
    <w:lvl w:ilvl="0" w:tplc="340E5E9E">
      <w:start w:val="1"/>
      <w:numFmt w:val="decimal"/>
      <w:lvlText w:val="%1."/>
      <w:lvlJc w:val="left"/>
      <w:pPr>
        <w:ind w:left="828" w:hanging="360"/>
      </w:pPr>
      <w:rPr>
        <w:rFonts w:ascii="Calibri" w:eastAsia="Calibri" w:hAnsi="Calibri" w:cs="Calibri" w:hint="default"/>
        <w:spacing w:val="-5"/>
        <w:w w:val="100"/>
        <w:sz w:val="22"/>
        <w:szCs w:val="22"/>
      </w:rPr>
    </w:lvl>
    <w:lvl w:ilvl="1" w:tplc="51966EC6">
      <w:numFmt w:val="bullet"/>
      <w:lvlText w:val="•"/>
      <w:lvlJc w:val="left"/>
      <w:pPr>
        <w:ind w:left="1800" w:hanging="360"/>
      </w:pPr>
      <w:rPr>
        <w:rFonts w:hint="default"/>
      </w:rPr>
    </w:lvl>
    <w:lvl w:ilvl="2" w:tplc="26E213D0">
      <w:numFmt w:val="bullet"/>
      <w:lvlText w:val="•"/>
      <w:lvlJc w:val="left"/>
      <w:pPr>
        <w:ind w:left="2781" w:hanging="360"/>
      </w:pPr>
      <w:rPr>
        <w:rFonts w:hint="default"/>
      </w:rPr>
    </w:lvl>
    <w:lvl w:ilvl="3" w:tplc="8434215A">
      <w:numFmt w:val="bullet"/>
      <w:lvlText w:val="•"/>
      <w:lvlJc w:val="left"/>
      <w:pPr>
        <w:ind w:left="3761" w:hanging="360"/>
      </w:pPr>
      <w:rPr>
        <w:rFonts w:hint="default"/>
      </w:rPr>
    </w:lvl>
    <w:lvl w:ilvl="4" w:tplc="C72A19E6">
      <w:numFmt w:val="bullet"/>
      <w:lvlText w:val="•"/>
      <w:lvlJc w:val="left"/>
      <w:pPr>
        <w:ind w:left="4742" w:hanging="360"/>
      </w:pPr>
      <w:rPr>
        <w:rFonts w:hint="default"/>
      </w:rPr>
    </w:lvl>
    <w:lvl w:ilvl="5" w:tplc="F5C8BC76">
      <w:numFmt w:val="bullet"/>
      <w:lvlText w:val="•"/>
      <w:lvlJc w:val="left"/>
      <w:pPr>
        <w:ind w:left="5722" w:hanging="360"/>
      </w:pPr>
      <w:rPr>
        <w:rFonts w:hint="default"/>
      </w:rPr>
    </w:lvl>
    <w:lvl w:ilvl="6" w:tplc="A6AA6A6C">
      <w:numFmt w:val="bullet"/>
      <w:lvlText w:val="•"/>
      <w:lvlJc w:val="left"/>
      <w:pPr>
        <w:ind w:left="6703" w:hanging="360"/>
      </w:pPr>
      <w:rPr>
        <w:rFonts w:hint="default"/>
      </w:rPr>
    </w:lvl>
    <w:lvl w:ilvl="7" w:tplc="11A07880">
      <w:numFmt w:val="bullet"/>
      <w:lvlText w:val="•"/>
      <w:lvlJc w:val="left"/>
      <w:pPr>
        <w:ind w:left="7683" w:hanging="360"/>
      </w:pPr>
      <w:rPr>
        <w:rFonts w:hint="default"/>
      </w:rPr>
    </w:lvl>
    <w:lvl w:ilvl="8" w:tplc="6AD00E8A">
      <w:numFmt w:val="bullet"/>
      <w:lvlText w:val="•"/>
      <w:lvlJc w:val="left"/>
      <w:pPr>
        <w:ind w:left="8664" w:hanging="360"/>
      </w:pPr>
      <w:rPr>
        <w:rFonts w:hint="default"/>
      </w:rPr>
    </w:lvl>
  </w:abstractNum>
  <w:abstractNum w:abstractNumId="18" w15:restartNumberingAfterBreak="0">
    <w:nsid w:val="3C02556A"/>
    <w:multiLevelType w:val="hybridMultilevel"/>
    <w:tmpl w:val="0ED0A606"/>
    <w:lvl w:ilvl="0" w:tplc="D0D6414C">
      <w:numFmt w:val="bullet"/>
      <w:lvlText w:val=""/>
      <w:lvlJc w:val="left"/>
      <w:pPr>
        <w:ind w:left="828" w:hanging="360"/>
      </w:pPr>
      <w:rPr>
        <w:rFonts w:ascii="Symbol" w:eastAsia="Symbol" w:hAnsi="Symbol" w:cs="Symbol" w:hint="default"/>
        <w:w w:val="100"/>
        <w:sz w:val="24"/>
        <w:szCs w:val="24"/>
      </w:rPr>
    </w:lvl>
    <w:lvl w:ilvl="1" w:tplc="5192A2BC">
      <w:numFmt w:val="bullet"/>
      <w:lvlText w:val="•"/>
      <w:lvlJc w:val="left"/>
      <w:pPr>
        <w:ind w:left="1796" w:hanging="360"/>
      </w:pPr>
      <w:rPr>
        <w:rFonts w:hint="default"/>
      </w:rPr>
    </w:lvl>
    <w:lvl w:ilvl="2" w:tplc="857C49E0">
      <w:numFmt w:val="bullet"/>
      <w:lvlText w:val="•"/>
      <w:lvlJc w:val="left"/>
      <w:pPr>
        <w:ind w:left="2773" w:hanging="360"/>
      </w:pPr>
      <w:rPr>
        <w:rFonts w:hint="default"/>
      </w:rPr>
    </w:lvl>
    <w:lvl w:ilvl="3" w:tplc="7E305D06">
      <w:numFmt w:val="bullet"/>
      <w:lvlText w:val="•"/>
      <w:lvlJc w:val="left"/>
      <w:pPr>
        <w:ind w:left="3749" w:hanging="360"/>
      </w:pPr>
      <w:rPr>
        <w:rFonts w:hint="default"/>
      </w:rPr>
    </w:lvl>
    <w:lvl w:ilvl="4" w:tplc="0E702516">
      <w:numFmt w:val="bullet"/>
      <w:lvlText w:val="•"/>
      <w:lvlJc w:val="left"/>
      <w:pPr>
        <w:ind w:left="4726" w:hanging="360"/>
      </w:pPr>
      <w:rPr>
        <w:rFonts w:hint="default"/>
      </w:rPr>
    </w:lvl>
    <w:lvl w:ilvl="5" w:tplc="3C32A044">
      <w:numFmt w:val="bullet"/>
      <w:lvlText w:val="•"/>
      <w:lvlJc w:val="left"/>
      <w:pPr>
        <w:ind w:left="5702" w:hanging="360"/>
      </w:pPr>
      <w:rPr>
        <w:rFonts w:hint="default"/>
      </w:rPr>
    </w:lvl>
    <w:lvl w:ilvl="6" w:tplc="C0B4500A">
      <w:numFmt w:val="bullet"/>
      <w:lvlText w:val="•"/>
      <w:lvlJc w:val="left"/>
      <w:pPr>
        <w:ind w:left="6679" w:hanging="360"/>
      </w:pPr>
      <w:rPr>
        <w:rFonts w:hint="default"/>
      </w:rPr>
    </w:lvl>
    <w:lvl w:ilvl="7" w:tplc="06264ABC">
      <w:numFmt w:val="bullet"/>
      <w:lvlText w:val="•"/>
      <w:lvlJc w:val="left"/>
      <w:pPr>
        <w:ind w:left="7655" w:hanging="360"/>
      </w:pPr>
      <w:rPr>
        <w:rFonts w:hint="default"/>
      </w:rPr>
    </w:lvl>
    <w:lvl w:ilvl="8" w:tplc="984038D8">
      <w:numFmt w:val="bullet"/>
      <w:lvlText w:val="•"/>
      <w:lvlJc w:val="left"/>
      <w:pPr>
        <w:ind w:left="8632" w:hanging="360"/>
      </w:pPr>
      <w:rPr>
        <w:rFonts w:hint="default"/>
      </w:rPr>
    </w:lvl>
  </w:abstractNum>
  <w:abstractNum w:abstractNumId="19" w15:restartNumberingAfterBreak="0">
    <w:nsid w:val="3DD55E7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E6E5141"/>
    <w:multiLevelType w:val="multilevel"/>
    <w:tmpl w:val="0492C258"/>
    <w:lvl w:ilvl="0">
      <w:start w:val="2"/>
      <w:numFmt w:val="decimal"/>
      <w:lvlText w:val="%1"/>
      <w:lvlJc w:val="left"/>
      <w:pPr>
        <w:ind w:left="573" w:hanging="360"/>
      </w:pPr>
      <w:rPr>
        <w:rFonts w:hint="default"/>
      </w:rPr>
    </w:lvl>
    <w:lvl w:ilvl="1">
      <w:start w:val="1"/>
      <w:numFmt w:val="decimal"/>
      <w:lvlText w:val="%1.%2"/>
      <w:lvlJc w:val="left"/>
      <w:pPr>
        <w:ind w:left="573" w:hanging="360"/>
      </w:pPr>
      <w:rPr>
        <w:rFonts w:ascii="Calibri" w:eastAsia="Calibri" w:hAnsi="Calibri" w:cs="Calibri" w:hint="default"/>
        <w:b/>
        <w:bCs/>
        <w:spacing w:val="-2"/>
        <w:w w:val="100"/>
        <w:sz w:val="24"/>
        <w:szCs w:val="24"/>
      </w:rPr>
    </w:lvl>
    <w:lvl w:ilvl="2">
      <w:numFmt w:val="bullet"/>
      <w:lvlText w:val=""/>
      <w:lvlJc w:val="left"/>
      <w:pPr>
        <w:ind w:left="828" w:hanging="360"/>
      </w:pPr>
      <w:rPr>
        <w:rFonts w:ascii="Symbol" w:eastAsia="Symbol" w:hAnsi="Symbol" w:cs="Symbol" w:hint="default"/>
        <w:w w:val="100"/>
        <w:sz w:val="22"/>
        <w:szCs w:val="22"/>
      </w:rPr>
    </w:lvl>
    <w:lvl w:ilvl="3">
      <w:numFmt w:val="bullet"/>
      <w:lvlText w:val="•"/>
      <w:lvlJc w:val="left"/>
      <w:pPr>
        <w:ind w:left="2998" w:hanging="360"/>
      </w:pPr>
      <w:rPr>
        <w:rFonts w:hint="default"/>
      </w:rPr>
    </w:lvl>
    <w:lvl w:ilvl="4">
      <w:numFmt w:val="bullet"/>
      <w:lvlText w:val="•"/>
      <w:lvlJc w:val="left"/>
      <w:pPr>
        <w:ind w:left="4088" w:hanging="360"/>
      </w:pPr>
      <w:rPr>
        <w:rFonts w:hint="default"/>
      </w:rPr>
    </w:lvl>
    <w:lvl w:ilvl="5">
      <w:numFmt w:val="bullet"/>
      <w:lvlText w:val="•"/>
      <w:lvlJc w:val="left"/>
      <w:pPr>
        <w:ind w:left="5177" w:hanging="360"/>
      </w:pPr>
      <w:rPr>
        <w:rFonts w:hint="default"/>
      </w:rPr>
    </w:lvl>
    <w:lvl w:ilvl="6">
      <w:numFmt w:val="bullet"/>
      <w:lvlText w:val="•"/>
      <w:lvlJc w:val="left"/>
      <w:pPr>
        <w:ind w:left="6267" w:hanging="360"/>
      </w:pPr>
      <w:rPr>
        <w:rFonts w:hint="default"/>
      </w:rPr>
    </w:lvl>
    <w:lvl w:ilvl="7">
      <w:numFmt w:val="bullet"/>
      <w:lvlText w:val="•"/>
      <w:lvlJc w:val="left"/>
      <w:pPr>
        <w:ind w:left="7356" w:hanging="360"/>
      </w:pPr>
      <w:rPr>
        <w:rFonts w:hint="default"/>
      </w:rPr>
    </w:lvl>
    <w:lvl w:ilvl="8">
      <w:numFmt w:val="bullet"/>
      <w:lvlText w:val="•"/>
      <w:lvlJc w:val="left"/>
      <w:pPr>
        <w:ind w:left="8446" w:hanging="360"/>
      </w:pPr>
      <w:rPr>
        <w:rFonts w:hint="default"/>
      </w:rPr>
    </w:lvl>
  </w:abstractNum>
  <w:abstractNum w:abstractNumId="21" w15:restartNumberingAfterBreak="0">
    <w:nsid w:val="43030E1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70A12BD"/>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23" w15:restartNumberingAfterBreak="0">
    <w:nsid w:val="48901139"/>
    <w:multiLevelType w:val="hybridMultilevel"/>
    <w:tmpl w:val="C1D49754"/>
    <w:lvl w:ilvl="0" w:tplc="F3E07928">
      <w:start w:val="1"/>
      <w:numFmt w:val="decimal"/>
      <w:lvlText w:val="%1."/>
      <w:lvlJc w:val="left"/>
      <w:pPr>
        <w:ind w:left="828" w:hanging="360"/>
      </w:pPr>
      <w:rPr>
        <w:rFonts w:ascii="Calibri" w:eastAsia="Calibri" w:hAnsi="Calibri" w:cs="Calibri" w:hint="default"/>
        <w:spacing w:val="-16"/>
        <w:w w:val="99"/>
        <w:sz w:val="22"/>
        <w:szCs w:val="22"/>
      </w:rPr>
    </w:lvl>
    <w:lvl w:ilvl="1" w:tplc="64EABCC4">
      <w:start w:val="1"/>
      <w:numFmt w:val="lowerLetter"/>
      <w:lvlText w:val="%2."/>
      <w:lvlJc w:val="left"/>
      <w:pPr>
        <w:ind w:left="1548" w:hanging="361"/>
      </w:pPr>
      <w:rPr>
        <w:rFonts w:ascii="Calibri" w:eastAsia="Calibri" w:hAnsi="Calibri" w:cs="Calibri" w:hint="default"/>
        <w:spacing w:val="-3"/>
        <w:w w:val="100"/>
        <w:sz w:val="22"/>
        <w:szCs w:val="22"/>
      </w:rPr>
    </w:lvl>
    <w:lvl w:ilvl="2" w:tplc="54A0DEDC">
      <w:numFmt w:val="bullet"/>
      <w:lvlText w:val="•"/>
      <w:lvlJc w:val="left"/>
      <w:pPr>
        <w:ind w:left="2549" w:hanging="361"/>
      </w:pPr>
      <w:rPr>
        <w:rFonts w:hint="default"/>
      </w:rPr>
    </w:lvl>
    <w:lvl w:ilvl="3" w:tplc="46164980">
      <w:numFmt w:val="bullet"/>
      <w:lvlText w:val="•"/>
      <w:lvlJc w:val="left"/>
      <w:pPr>
        <w:ind w:left="3558" w:hanging="361"/>
      </w:pPr>
      <w:rPr>
        <w:rFonts w:hint="default"/>
      </w:rPr>
    </w:lvl>
    <w:lvl w:ilvl="4" w:tplc="3BB4E952">
      <w:numFmt w:val="bullet"/>
      <w:lvlText w:val="•"/>
      <w:lvlJc w:val="left"/>
      <w:pPr>
        <w:ind w:left="4568" w:hanging="361"/>
      </w:pPr>
      <w:rPr>
        <w:rFonts w:hint="default"/>
      </w:rPr>
    </w:lvl>
    <w:lvl w:ilvl="5" w:tplc="9D4E67F2">
      <w:numFmt w:val="bullet"/>
      <w:lvlText w:val="•"/>
      <w:lvlJc w:val="left"/>
      <w:pPr>
        <w:ind w:left="5577" w:hanging="361"/>
      </w:pPr>
      <w:rPr>
        <w:rFonts w:hint="default"/>
      </w:rPr>
    </w:lvl>
    <w:lvl w:ilvl="6" w:tplc="3296F884">
      <w:numFmt w:val="bullet"/>
      <w:lvlText w:val="•"/>
      <w:lvlJc w:val="left"/>
      <w:pPr>
        <w:ind w:left="6587" w:hanging="361"/>
      </w:pPr>
      <w:rPr>
        <w:rFonts w:hint="default"/>
      </w:rPr>
    </w:lvl>
    <w:lvl w:ilvl="7" w:tplc="6ED42EC6">
      <w:numFmt w:val="bullet"/>
      <w:lvlText w:val="•"/>
      <w:lvlJc w:val="left"/>
      <w:pPr>
        <w:ind w:left="7596" w:hanging="361"/>
      </w:pPr>
      <w:rPr>
        <w:rFonts w:hint="default"/>
      </w:rPr>
    </w:lvl>
    <w:lvl w:ilvl="8" w:tplc="EDA45FE0">
      <w:numFmt w:val="bullet"/>
      <w:lvlText w:val="•"/>
      <w:lvlJc w:val="left"/>
      <w:pPr>
        <w:ind w:left="8606" w:hanging="361"/>
      </w:pPr>
      <w:rPr>
        <w:rFonts w:hint="default"/>
      </w:rPr>
    </w:lvl>
  </w:abstractNum>
  <w:abstractNum w:abstractNumId="24" w15:restartNumberingAfterBreak="0">
    <w:nsid w:val="547F548E"/>
    <w:multiLevelType w:val="hybridMultilevel"/>
    <w:tmpl w:val="D67CF1FC"/>
    <w:lvl w:ilvl="0" w:tplc="83E0A2C4">
      <w:start w:val="1"/>
      <w:numFmt w:val="decimal"/>
      <w:lvlText w:val="D-%1"/>
      <w:lvlJc w:val="left"/>
      <w:pPr>
        <w:ind w:left="748"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25" w15:restartNumberingAfterBreak="0">
    <w:nsid w:val="5D2A63C1"/>
    <w:multiLevelType w:val="hybridMultilevel"/>
    <w:tmpl w:val="91E68CE6"/>
    <w:lvl w:ilvl="0" w:tplc="23FE17C0">
      <w:start w:val="1"/>
      <w:numFmt w:val="decimal"/>
      <w:lvlText w:val="%1."/>
      <w:lvlJc w:val="left"/>
      <w:pPr>
        <w:ind w:left="1080" w:hanging="360"/>
      </w:pPr>
    </w:lvl>
    <w:lvl w:ilvl="1" w:tplc="966AFDFE" w:tentative="1">
      <w:start w:val="1"/>
      <w:numFmt w:val="bullet"/>
      <w:lvlText w:val="o"/>
      <w:lvlJc w:val="left"/>
      <w:pPr>
        <w:ind w:left="1800" w:hanging="360"/>
      </w:pPr>
      <w:rPr>
        <w:rFonts w:ascii="Courier New" w:hAnsi="Courier New" w:hint="default"/>
      </w:rPr>
    </w:lvl>
    <w:lvl w:ilvl="2" w:tplc="BC78DB1E" w:tentative="1">
      <w:start w:val="1"/>
      <w:numFmt w:val="bullet"/>
      <w:lvlText w:val=""/>
      <w:lvlJc w:val="left"/>
      <w:pPr>
        <w:ind w:left="2520" w:hanging="360"/>
      </w:pPr>
      <w:rPr>
        <w:rFonts w:ascii="Wingdings" w:hAnsi="Wingdings" w:hint="default"/>
      </w:rPr>
    </w:lvl>
    <w:lvl w:ilvl="3" w:tplc="937C751A" w:tentative="1">
      <w:start w:val="1"/>
      <w:numFmt w:val="bullet"/>
      <w:lvlText w:val=""/>
      <w:lvlJc w:val="left"/>
      <w:pPr>
        <w:ind w:left="3240" w:hanging="360"/>
      </w:pPr>
      <w:rPr>
        <w:rFonts w:ascii="Symbol" w:hAnsi="Symbol" w:hint="default"/>
      </w:rPr>
    </w:lvl>
    <w:lvl w:ilvl="4" w:tplc="E5E05342" w:tentative="1">
      <w:start w:val="1"/>
      <w:numFmt w:val="bullet"/>
      <w:lvlText w:val="o"/>
      <w:lvlJc w:val="left"/>
      <w:pPr>
        <w:ind w:left="3960" w:hanging="360"/>
      </w:pPr>
      <w:rPr>
        <w:rFonts w:ascii="Courier New" w:hAnsi="Courier New" w:hint="default"/>
      </w:rPr>
    </w:lvl>
    <w:lvl w:ilvl="5" w:tplc="8E12AA06" w:tentative="1">
      <w:start w:val="1"/>
      <w:numFmt w:val="bullet"/>
      <w:lvlText w:val=""/>
      <w:lvlJc w:val="left"/>
      <w:pPr>
        <w:ind w:left="4680" w:hanging="360"/>
      </w:pPr>
      <w:rPr>
        <w:rFonts w:ascii="Wingdings" w:hAnsi="Wingdings" w:hint="default"/>
      </w:rPr>
    </w:lvl>
    <w:lvl w:ilvl="6" w:tplc="3A9272C4" w:tentative="1">
      <w:start w:val="1"/>
      <w:numFmt w:val="bullet"/>
      <w:lvlText w:val=""/>
      <w:lvlJc w:val="left"/>
      <w:pPr>
        <w:ind w:left="5400" w:hanging="360"/>
      </w:pPr>
      <w:rPr>
        <w:rFonts w:ascii="Symbol" w:hAnsi="Symbol" w:hint="default"/>
      </w:rPr>
    </w:lvl>
    <w:lvl w:ilvl="7" w:tplc="3AAC64B2" w:tentative="1">
      <w:start w:val="1"/>
      <w:numFmt w:val="bullet"/>
      <w:lvlText w:val="o"/>
      <w:lvlJc w:val="left"/>
      <w:pPr>
        <w:ind w:left="6120" w:hanging="360"/>
      </w:pPr>
      <w:rPr>
        <w:rFonts w:ascii="Courier New" w:hAnsi="Courier New" w:hint="default"/>
      </w:rPr>
    </w:lvl>
    <w:lvl w:ilvl="8" w:tplc="63D2F63C" w:tentative="1">
      <w:start w:val="1"/>
      <w:numFmt w:val="bullet"/>
      <w:lvlText w:val=""/>
      <w:lvlJc w:val="left"/>
      <w:pPr>
        <w:ind w:left="6840" w:hanging="360"/>
      </w:pPr>
      <w:rPr>
        <w:rFonts w:ascii="Wingdings" w:hAnsi="Wingdings" w:hint="default"/>
      </w:rPr>
    </w:lvl>
  </w:abstractNum>
  <w:abstractNum w:abstractNumId="26" w15:restartNumberingAfterBreak="0">
    <w:nsid w:val="5FF75E3F"/>
    <w:multiLevelType w:val="hybridMultilevel"/>
    <w:tmpl w:val="B64870EC"/>
    <w:lvl w:ilvl="0" w:tplc="704EC4EC">
      <w:numFmt w:val="bullet"/>
      <w:lvlText w:val=""/>
      <w:lvlJc w:val="left"/>
      <w:pPr>
        <w:ind w:left="828" w:hanging="360"/>
      </w:pPr>
      <w:rPr>
        <w:rFonts w:ascii="Symbol" w:eastAsia="Symbol" w:hAnsi="Symbol" w:cs="Symbol" w:hint="default"/>
        <w:w w:val="100"/>
        <w:sz w:val="22"/>
        <w:szCs w:val="22"/>
      </w:rPr>
    </w:lvl>
    <w:lvl w:ilvl="1" w:tplc="40CC3F6A">
      <w:numFmt w:val="bullet"/>
      <w:lvlText w:val="•"/>
      <w:lvlJc w:val="left"/>
      <w:pPr>
        <w:ind w:left="1796" w:hanging="360"/>
      </w:pPr>
      <w:rPr>
        <w:rFonts w:hint="default"/>
      </w:rPr>
    </w:lvl>
    <w:lvl w:ilvl="2" w:tplc="4176A150">
      <w:numFmt w:val="bullet"/>
      <w:lvlText w:val="•"/>
      <w:lvlJc w:val="left"/>
      <w:pPr>
        <w:ind w:left="2773" w:hanging="360"/>
      </w:pPr>
      <w:rPr>
        <w:rFonts w:hint="default"/>
      </w:rPr>
    </w:lvl>
    <w:lvl w:ilvl="3" w:tplc="E2AEEC1A">
      <w:numFmt w:val="bullet"/>
      <w:lvlText w:val="•"/>
      <w:lvlJc w:val="left"/>
      <w:pPr>
        <w:ind w:left="3749" w:hanging="360"/>
      </w:pPr>
      <w:rPr>
        <w:rFonts w:hint="default"/>
      </w:rPr>
    </w:lvl>
    <w:lvl w:ilvl="4" w:tplc="67628484">
      <w:numFmt w:val="bullet"/>
      <w:lvlText w:val="•"/>
      <w:lvlJc w:val="left"/>
      <w:pPr>
        <w:ind w:left="4726" w:hanging="360"/>
      </w:pPr>
      <w:rPr>
        <w:rFonts w:hint="default"/>
      </w:rPr>
    </w:lvl>
    <w:lvl w:ilvl="5" w:tplc="5D482176">
      <w:numFmt w:val="bullet"/>
      <w:lvlText w:val="•"/>
      <w:lvlJc w:val="left"/>
      <w:pPr>
        <w:ind w:left="5702" w:hanging="360"/>
      </w:pPr>
      <w:rPr>
        <w:rFonts w:hint="default"/>
      </w:rPr>
    </w:lvl>
    <w:lvl w:ilvl="6" w:tplc="190C3520">
      <w:numFmt w:val="bullet"/>
      <w:lvlText w:val="•"/>
      <w:lvlJc w:val="left"/>
      <w:pPr>
        <w:ind w:left="6679" w:hanging="360"/>
      </w:pPr>
      <w:rPr>
        <w:rFonts w:hint="default"/>
      </w:rPr>
    </w:lvl>
    <w:lvl w:ilvl="7" w:tplc="805E0F24">
      <w:numFmt w:val="bullet"/>
      <w:lvlText w:val="•"/>
      <w:lvlJc w:val="left"/>
      <w:pPr>
        <w:ind w:left="7655" w:hanging="360"/>
      </w:pPr>
      <w:rPr>
        <w:rFonts w:hint="default"/>
      </w:rPr>
    </w:lvl>
    <w:lvl w:ilvl="8" w:tplc="51B05922">
      <w:numFmt w:val="bullet"/>
      <w:lvlText w:val="•"/>
      <w:lvlJc w:val="left"/>
      <w:pPr>
        <w:ind w:left="8632" w:hanging="360"/>
      </w:pPr>
      <w:rPr>
        <w:rFonts w:hint="default"/>
      </w:rPr>
    </w:lvl>
  </w:abstractNum>
  <w:abstractNum w:abstractNumId="27" w15:restartNumberingAfterBreak="0">
    <w:nsid w:val="60CC4850"/>
    <w:multiLevelType w:val="hybridMultilevel"/>
    <w:tmpl w:val="57F02780"/>
    <w:lvl w:ilvl="0" w:tplc="8242B1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0F8053B"/>
    <w:multiLevelType w:val="hybridMultilevel"/>
    <w:tmpl w:val="8DDEE508"/>
    <w:lvl w:ilvl="0" w:tplc="FAD8EB5A">
      <w:start w:val="1"/>
      <w:numFmt w:val="bullet"/>
      <w:lvlText w:val=""/>
      <w:lvlJc w:val="left"/>
      <w:pPr>
        <w:ind w:left="720" w:hanging="360"/>
      </w:pPr>
      <w:rPr>
        <w:rFonts w:ascii="Symbol" w:hAnsi="Symbol" w:hint="default"/>
      </w:rPr>
    </w:lvl>
    <w:lvl w:ilvl="1" w:tplc="A4A49A8A">
      <w:start w:val="1"/>
      <w:numFmt w:val="bullet"/>
      <w:lvlText w:val="o"/>
      <w:lvlJc w:val="left"/>
      <w:pPr>
        <w:ind w:left="1440" w:hanging="360"/>
      </w:pPr>
      <w:rPr>
        <w:rFonts w:ascii="Courier New" w:hAnsi="Courier New" w:hint="default"/>
      </w:rPr>
    </w:lvl>
    <w:lvl w:ilvl="2" w:tplc="446689EC">
      <w:start w:val="1"/>
      <w:numFmt w:val="bullet"/>
      <w:lvlText w:val=""/>
      <w:lvlJc w:val="left"/>
      <w:pPr>
        <w:ind w:left="2160" w:hanging="360"/>
      </w:pPr>
      <w:rPr>
        <w:rFonts w:ascii="Wingdings" w:hAnsi="Wingdings" w:hint="default"/>
      </w:rPr>
    </w:lvl>
    <w:lvl w:ilvl="3" w:tplc="CDE68C56">
      <w:start w:val="1"/>
      <w:numFmt w:val="bullet"/>
      <w:lvlText w:val=""/>
      <w:lvlJc w:val="left"/>
      <w:pPr>
        <w:ind w:left="2880" w:hanging="360"/>
      </w:pPr>
      <w:rPr>
        <w:rFonts w:ascii="Symbol" w:hAnsi="Symbol" w:hint="default"/>
      </w:rPr>
    </w:lvl>
    <w:lvl w:ilvl="4" w:tplc="395E14B4">
      <w:start w:val="1"/>
      <w:numFmt w:val="bullet"/>
      <w:lvlText w:val="o"/>
      <w:lvlJc w:val="left"/>
      <w:pPr>
        <w:ind w:left="3600" w:hanging="360"/>
      </w:pPr>
      <w:rPr>
        <w:rFonts w:ascii="Courier New" w:hAnsi="Courier New" w:hint="default"/>
      </w:rPr>
    </w:lvl>
    <w:lvl w:ilvl="5" w:tplc="9E60325C">
      <w:start w:val="1"/>
      <w:numFmt w:val="bullet"/>
      <w:lvlText w:val=""/>
      <w:lvlJc w:val="left"/>
      <w:pPr>
        <w:ind w:left="4320" w:hanging="360"/>
      </w:pPr>
      <w:rPr>
        <w:rFonts w:ascii="Wingdings" w:hAnsi="Wingdings" w:hint="default"/>
      </w:rPr>
    </w:lvl>
    <w:lvl w:ilvl="6" w:tplc="6A3E3EE6">
      <w:start w:val="1"/>
      <w:numFmt w:val="bullet"/>
      <w:lvlText w:val=""/>
      <w:lvlJc w:val="left"/>
      <w:pPr>
        <w:ind w:left="5040" w:hanging="360"/>
      </w:pPr>
      <w:rPr>
        <w:rFonts w:ascii="Symbol" w:hAnsi="Symbol" w:hint="default"/>
      </w:rPr>
    </w:lvl>
    <w:lvl w:ilvl="7" w:tplc="9288D544">
      <w:start w:val="1"/>
      <w:numFmt w:val="bullet"/>
      <w:lvlText w:val="o"/>
      <w:lvlJc w:val="left"/>
      <w:pPr>
        <w:ind w:left="5760" w:hanging="360"/>
      </w:pPr>
      <w:rPr>
        <w:rFonts w:ascii="Courier New" w:hAnsi="Courier New" w:hint="default"/>
      </w:rPr>
    </w:lvl>
    <w:lvl w:ilvl="8" w:tplc="07F80DC0">
      <w:start w:val="1"/>
      <w:numFmt w:val="bullet"/>
      <w:lvlText w:val=""/>
      <w:lvlJc w:val="left"/>
      <w:pPr>
        <w:ind w:left="6480" w:hanging="360"/>
      </w:pPr>
      <w:rPr>
        <w:rFonts w:ascii="Wingdings" w:hAnsi="Wingdings" w:hint="default"/>
      </w:rPr>
    </w:lvl>
  </w:abstractNum>
  <w:abstractNum w:abstractNumId="29" w15:restartNumberingAfterBreak="0">
    <w:nsid w:val="610E19C0"/>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30" w15:restartNumberingAfterBreak="0">
    <w:nsid w:val="62073D24"/>
    <w:multiLevelType w:val="hybridMultilevel"/>
    <w:tmpl w:val="FA066F72"/>
    <w:lvl w:ilvl="0" w:tplc="CAEE9792">
      <w:start w:val="5"/>
      <w:numFmt w:val="decimal"/>
      <w:lvlText w:val="%1."/>
      <w:lvlJc w:val="left"/>
      <w:pPr>
        <w:ind w:left="720" w:hanging="360"/>
      </w:pPr>
    </w:lvl>
    <w:lvl w:ilvl="1" w:tplc="3880EAA0">
      <w:start w:val="1"/>
      <w:numFmt w:val="lowerLetter"/>
      <w:lvlText w:val="%2."/>
      <w:lvlJc w:val="left"/>
      <w:pPr>
        <w:ind w:left="1440" w:hanging="360"/>
      </w:pPr>
    </w:lvl>
    <w:lvl w:ilvl="2" w:tplc="A65803A6">
      <w:start w:val="1"/>
      <w:numFmt w:val="lowerRoman"/>
      <w:lvlText w:val="%3."/>
      <w:lvlJc w:val="right"/>
      <w:pPr>
        <w:ind w:left="2160" w:hanging="180"/>
      </w:pPr>
    </w:lvl>
    <w:lvl w:ilvl="3" w:tplc="489CE618">
      <w:start w:val="1"/>
      <w:numFmt w:val="decimal"/>
      <w:lvlText w:val="%4."/>
      <w:lvlJc w:val="left"/>
      <w:pPr>
        <w:ind w:left="2880" w:hanging="360"/>
      </w:pPr>
    </w:lvl>
    <w:lvl w:ilvl="4" w:tplc="A4BEAE8C">
      <w:start w:val="1"/>
      <w:numFmt w:val="lowerLetter"/>
      <w:lvlText w:val="%5."/>
      <w:lvlJc w:val="left"/>
      <w:pPr>
        <w:ind w:left="3600" w:hanging="360"/>
      </w:pPr>
    </w:lvl>
    <w:lvl w:ilvl="5" w:tplc="C1C40956">
      <w:start w:val="1"/>
      <w:numFmt w:val="lowerRoman"/>
      <w:lvlText w:val="%6."/>
      <w:lvlJc w:val="right"/>
      <w:pPr>
        <w:ind w:left="4320" w:hanging="180"/>
      </w:pPr>
    </w:lvl>
    <w:lvl w:ilvl="6" w:tplc="ADDA05F8">
      <w:start w:val="1"/>
      <w:numFmt w:val="decimal"/>
      <w:lvlText w:val="%7."/>
      <w:lvlJc w:val="left"/>
      <w:pPr>
        <w:ind w:left="5040" w:hanging="360"/>
      </w:pPr>
    </w:lvl>
    <w:lvl w:ilvl="7" w:tplc="70F6F83A">
      <w:start w:val="1"/>
      <w:numFmt w:val="lowerLetter"/>
      <w:lvlText w:val="%8."/>
      <w:lvlJc w:val="left"/>
      <w:pPr>
        <w:ind w:left="5760" w:hanging="360"/>
      </w:pPr>
    </w:lvl>
    <w:lvl w:ilvl="8" w:tplc="4A24ACBA">
      <w:start w:val="1"/>
      <w:numFmt w:val="lowerRoman"/>
      <w:lvlText w:val="%9."/>
      <w:lvlJc w:val="right"/>
      <w:pPr>
        <w:ind w:left="6480" w:hanging="180"/>
      </w:pPr>
    </w:lvl>
  </w:abstractNum>
  <w:abstractNum w:abstractNumId="31" w15:restartNumberingAfterBreak="0">
    <w:nsid w:val="65D861AB"/>
    <w:multiLevelType w:val="multilevel"/>
    <w:tmpl w:val="3FB469D0"/>
    <w:lvl w:ilvl="0">
      <w:start w:val="1"/>
      <w:numFmt w:val="decimal"/>
      <w:pStyle w:val="Heading1"/>
      <w:lvlText w:val="%1"/>
      <w:lvlJc w:val="left"/>
      <w:pPr>
        <w:ind w:left="432" w:hanging="432"/>
      </w:pPr>
      <w:rPr>
        <w:rFonts w:hint="default"/>
        <w:b/>
        <w:bCs/>
        <w:spacing w:val="-2"/>
        <w:w w:val="100"/>
        <w:sz w:val="28"/>
        <w:szCs w:val="28"/>
      </w:rPr>
    </w:lvl>
    <w:lvl w:ilvl="1">
      <w:start w:val="1"/>
      <w:numFmt w:val="decimal"/>
      <w:pStyle w:val="Heading2"/>
      <w:lvlText w:val="%1.%2"/>
      <w:lvlJc w:val="left"/>
      <w:pPr>
        <w:ind w:left="576" w:hanging="576"/>
      </w:pPr>
      <w:rPr>
        <w:rFonts w:hint="default"/>
        <w:w w:val="100"/>
        <w:sz w:val="24"/>
        <w:szCs w:val="24"/>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2" w15:restartNumberingAfterBreak="0">
    <w:nsid w:val="6C3A304E"/>
    <w:multiLevelType w:val="hybridMultilevel"/>
    <w:tmpl w:val="6F7EC98A"/>
    <w:lvl w:ilvl="0" w:tplc="34EA6692">
      <w:start w:val="1"/>
      <w:numFmt w:val="decimal"/>
      <w:lvlText w:val="A-%1"/>
      <w:lvlJc w:val="left"/>
      <w:pPr>
        <w:ind w:left="990"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33" w15:restartNumberingAfterBreak="0">
    <w:nsid w:val="73CC2CC0"/>
    <w:multiLevelType w:val="multilevel"/>
    <w:tmpl w:val="BF9E8A28"/>
    <w:lvl w:ilvl="0">
      <w:start w:val="1"/>
      <w:numFmt w:val="decimal"/>
      <w:lvlText w:val="%1."/>
      <w:legacy w:legacy="1" w:legacySpace="0" w:legacyIndent="360"/>
      <w:lvlJc w:val="left"/>
      <w:pPr>
        <w:ind w:left="360" w:hanging="360"/>
      </w:pPr>
      <w:rPr>
        <w:b/>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77250FF1"/>
    <w:multiLevelType w:val="hybridMultilevel"/>
    <w:tmpl w:val="8460EFAC"/>
    <w:lvl w:ilvl="0" w:tplc="510EFB96">
      <w:start w:val="1"/>
      <w:numFmt w:val="decimal"/>
      <w:lvlText w:val="%1."/>
      <w:lvlJc w:val="left"/>
      <w:pPr>
        <w:ind w:left="828" w:hanging="360"/>
      </w:pPr>
      <w:rPr>
        <w:rFonts w:ascii="Calibri" w:eastAsia="Calibri" w:hAnsi="Calibri" w:cs="Calibri" w:hint="default"/>
        <w:spacing w:val="-5"/>
        <w:w w:val="100"/>
        <w:sz w:val="22"/>
        <w:szCs w:val="22"/>
      </w:rPr>
    </w:lvl>
    <w:lvl w:ilvl="1" w:tplc="6546837E">
      <w:numFmt w:val="bullet"/>
      <w:lvlText w:val="•"/>
      <w:lvlJc w:val="left"/>
      <w:pPr>
        <w:ind w:left="1796" w:hanging="360"/>
      </w:pPr>
      <w:rPr>
        <w:rFonts w:hint="default"/>
      </w:rPr>
    </w:lvl>
    <w:lvl w:ilvl="2" w:tplc="117E59F8">
      <w:numFmt w:val="bullet"/>
      <w:lvlText w:val="•"/>
      <w:lvlJc w:val="left"/>
      <w:pPr>
        <w:ind w:left="2773" w:hanging="360"/>
      </w:pPr>
      <w:rPr>
        <w:rFonts w:hint="default"/>
      </w:rPr>
    </w:lvl>
    <w:lvl w:ilvl="3" w:tplc="DD6C0FCE">
      <w:numFmt w:val="bullet"/>
      <w:lvlText w:val="•"/>
      <w:lvlJc w:val="left"/>
      <w:pPr>
        <w:ind w:left="3749" w:hanging="360"/>
      </w:pPr>
      <w:rPr>
        <w:rFonts w:hint="default"/>
      </w:rPr>
    </w:lvl>
    <w:lvl w:ilvl="4" w:tplc="B970A57A">
      <w:numFmt w:val="bullet"/>
      <w:lvlText w:val="•"/>
      <w:lvlJc w:val="left"/>
      <w:pPr>
        <w:ind w:left="4726" w:hanging="360"/>
      </w:pPr>
      <w:rPr>
        <w:rFonts w:hint="default"/>
      </w:rPr>
    </w:lvl>
    <w:lvl w:ilvl="5" w:tplc="C7908DF2">
      <w:numFmt w:val="bullet"/>
      <w:lvlText w:val="•"/>
      <w:lvlJc w:val="left"/>
      <w:pPr>
        <w:ind w:left="5702" w:hanging="360"/>
      </w:pPr>
      <w:rPr>
        <w:rFonts w:hint="default"/>
      </w:rPr>
    </w:lvl>
    <w:lvl w:ilvl="6" w:tplc="FD98653C">
      <w:numFmt w:val="bullet"/>
      <w:lvlText w:val="•"/>
      <w:lvlJc w:val="left"/>
      <w:pPr>
        <w:ind w:left="6679" w:hanging="360"/>
      </w:pPr>
      <w:rPr>
        <w:rFonts w:hint="default"/>
      </w:rPr>
    </w:lvl>
    <w:lvl w:ilvl="7" w:tplc="2A72AAAA">
      <w:numFmt w:val="bullet"/>
      <w:lvlText w:val="•"/>
      <w:lvlJc w:val="left"/>
      <w:pPr>
        <w:ind w:left="7655" w:hanging="360"/>
      </w:pPr>
      <w:rPr>
        <w:rFonts w:hint="default"/>
      </w:rPr>
    </w:lvl>
    <w:lvl w:ilvl="8" w:tplc="C9D47896">
      <w:numFmt w:val="bullet"/>
      <w:lvlText w:val="•"/>
      <w:lvlJc w:val="left"/>
      <w:pPr>
        <w:ind w:left="8632" w:hanging="360"/>
      </w:pPr>
      <w:rPr>
        <w:rFonts w:hint="default"/>
      </w:rPr>
    </w:lvl>
  </w:abstractNum>
  <w:abstractNum w:abstractNumId="35" w15:restartNumberingAfterBreak="0">
    <w:nsid w:val="794B1030"/>
    <w:multiLevelType w:val="multilevel"/>
    <w:tmpl w:val="507E4F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A4203B1"/>
    <w:multiLevelType w:val="hybridMultilevel"/>
    <w:tmpl w:val="9D404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07238610">
    <w:abstractNumId w:val="13"/>
  </w:num>
  <w:num w:numId="2" w16cid:durableId="81801238">
    <w:abstractNumId w:val="18"/>
  </w:num>
  <w:num w:numId="3" w16cid:durableId="1202092498">
    <w:abstractNumId w:val="2"/>
  </w:num>
  <w:num w:numId="4" w16cid:durableId="985666630">
    <w:abstractNumId w:val="6"/>
  </w:num>
  <w:num w:numId="5" w16cid:durableId="444690602">
    <w:abstractNumId w:val="12"/>
  </w:num>
  <w:num w:numId="6" w16cid:durableId="1559979422">
    <w:abstractNumId w:val="7"/>
  </w:num>
  <w:num w:numId="7" w16cid:durableId="323899441">
    <w:abstractNumId w:val="26"/>
  </w:num>
  <w:num w:numId="8" w16cid:durableId="1222597289">
    <w:abstractNumId w:val="34"/>
  </w:num>
  <w:num w:numId="9" w16cid:durableId="271674413">
    <w:abstractNumId w:val="23"/>
  </w:num>
  <w:num w:numId="10" w16cid:durableId="172651127">
    <w:abstractNumId w:val="17"/>
  </w:num>
  <w:num w:numId="11" w16cid:durableId="1305038365">
    <w:abstractNumId w:val="9"/>
  </w:num>
  <w:num w:numId="12" w16cid:durableId="761532453">
    <w:abstractNumId w:val="32"/>
  </w:num>
  <w:num w:numId="13" w16cid:durableId="171534235">
    <w:abstractNumId w:val="22"/>
  </w:num>
  <w:num w:numId="14" w16cid:durableId="910164192">
    <w:abstractNumId w:val="20"/>
  </w:num>
  <w:num w:numId="15" w16cid:durableId="39674607">
    <w:abstractNumId w:val="31"/>
  </w:num>
  <w:num w:numId="16" w16cid:durableId="1664435638">
    <w:abstractNumId w:val="16"/>
  </w:num>
  <w:num w:numId="17" w16cid:durableId="530145733">
    <w:abstractNumId w:val="5"/>
  </w:num>
  <w:num w:numId="18" w16cid:durableId="1325740169">
    <w:abstractNumId w:val="0"/>
  </w:num>
  <w:num w:numId="19" w16cid:durableId="1742798856">
    <w:abstractNumId w:val="10"/>
  </w:num>
  <w:num w:numId="20" w16cid:durableId="7759373">
    <w:abstractNumId w:val="29"/>
  </w:num>
  <w:num w:numId="21" w16cid:durableId="296299104">
    <w:abstractNumId w:val="24"/>
  </w:num>
  <w:num w:numId="22" w16cid:durableId="1588270651">
    <w:abstractNumId w:val="36"/>
  </w:num>
  <w:num w:numId="23" w16cid:durableId="1107772878">
    <w:abstractNumId w:val="14"/>
  </w:num>
  <w:num w:numId="24" w16cid:durableId="1582789717">
    <w:abstractNumId w:val="27"/>
  </w:num>
  <w:num w:numId="25" w16cid:durableId="1829664492">
    <w:abstractNumId w:val="1"/>
  </w:num>
  <w:num w:numId="26" w16cid:durableId="1939286182">
    <w:abstractNumId w:val="11"/>
  </w:num>
  <w:num w:numId="27" w16cid:durableId="198513196">
    <w:abstractNumId w:val="28"/>
  </w:num>
  <w:num w:numId="28" w16cid:durableId="1573856599">
    <w:abstractNumId w:val="15"/>
  </w:num>
  <w:num w:numId="29" w16cid:durableId="722798462">
    <w:abstractNumId w:val="25"/>
  </w:num>
  <w:num w:numId="30" w16cid:durableId="21248359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940967">
    <w:abstractNumId w:val="14"/>
  </w:num>
  <w:num w:numId="32" w16cid:durableId="57679016">
    <w:abstractNumId w:val="4"/>
  </w:num>
  <w:num w:numId="33" w16cid:durableId="1529875057">
    <w:abstractNumId w:val="19"/>
  </w:num>
  <w:num w:numId="34" w16cid:durableId="856506009">
    <w:abstractNumId w:val="8"/>
  </w:num>
  <w:num w:numId="35" w16cid:durableId="1491869348">
    <w:abstractNumId w:val="21"/>
  </w:num>
  <w:num w:numId="36" w16cid:durableId="533999534">
    <w:abstractNumId w:val="33"/>
  </w:num>
  <w:num w:numId="37" w16cid:durableId="1028605481">
    <w:abstractNumId w:val="30"/>
  </w:num>
  <w:num w:numId="38" w16cid:durableId="169256137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rian Greene">
    <w15:presenceInfo w15:providerId="None" w15:userId="Brian Gree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ocumentProtection w:edit="readOnly" w:enforcement="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076"/>
    <w:rsid w:val="00001107"/>
    <w:rsid w:val="000021F8"/>
    <w:rsid w:val="000024CA"/>
    <w:rsid w:val="00002B3C"/>
    <w:rsid w:val="00003F66"/>
    <w:rsid w:val="00004276"/>
    <w:rsid w:val="00006D71"/>
    <w:rsid w:val="000111B1"/>
    <w:rsid w:val="0001319D"/>
    <w:rsid w:val="00013607"/>
    <w:rsid w:val="00014434"/>
    <w:rsid w:val="000150B8"/>
    <w:rsid w:val="000160CD"/>
    <w:rsid w:val="00016C3A"/>
    <w:rsid w:val="00017B60"/>
    <w:rsid w:val="0002297B"/>
    <w:rsid w:val="000308A2"/>
    <w:rsid w:val="00030E50"/>
    <w:rsid w:val="000328B9"/>
    <w:rsid w:val="000351B9"/>
    <w:rsid w:val="00036E84"/>
    <w:rsid w:val="000411C7"/>
    <w:rsid w:val="00042548"/>
    <w:rsid w:val="00043C23"/>
    <w:rsid w:val="000466CF"/>
    <w:rsid w:val="000467B0"/>
    <w:rsid w:val="0004771D"/>
    <w:rsid w:val="0005099C"/>
    <w:rsid w:val="0005121F"/>
    <w:rsid w:val="00053D98"/>
    <w:rsid w:val="00053E32"/>
    <w:rsid w:val="00057AEB"/>
    <w:rsid w:val="00057C02"/>
    <w:rsid w:val="00061CF5"/>
    <w:rsid w:val="00063232"/>
    <w:rsid w:val="00063445"/>
    <w:rsid w:val="000647F8"/>
    <w:rsid w:val="00065309"/>
    <w:rsid w:val="00070510"/>
    <w:rsid w:val="00071EB4"/>
    <w:rsid w:val="00073104"/>
    <w:rsid w:val="0007383B"/>
    <w:rsid w:val="0007429F"/>
    <w:rsid w:val="00075ADA"/>
    <w:rsid w:val="00077315"/>
    <w:rsid w:val="00080F5D"/>
    <w:rsid w:val="00082E9A"/>
    <w:rsid w:val="0008547B"/>
    <w:rsid w:val="0008600C"/>
    <w:rsid w:val="0008673E"/>
    <w:rsid w:val="00091294"/>
    <w:rsid w:val="000916B8"/>
    <w:rsid w:val="00095DF8"/>
    <w:rsid w:val="000962F2"/>
    <w:rsid w:val="00096532"/>
    <w:rsid w:val="000A0229"/>
    <w:rsid w:val="000A64C0"/>
    <w:rsid w:val="000B074A"/>
    <w:rsid w:val="000B1AF4"/>
    <w:rsid w:val="000B2173"/>
    <w:rsid w:val="000B301A"/>
    <w:rsid w:val="000B4CFE"/>
    <w:rsid w:val="000B5776"/>
    <w:rsid w:val="000B58DA"/>
    <w:rsid w:val="000B679C"/>
    <w:rsid w:val="000B7B01"/>
    <w:rsid w:val="000C0B2F"/>
    <w:rsid w:val="000C1C4B"/>
    <w:rsid w:val="000C4005"/>
    <w:rsid w:val="000C4F40"/>
    <w:rsid w:val="000C5CC1"/>
    <w:rsid w:val="000C67BA"/>
    <w:rsid w:val="000D149E"/>
    <w:rsid w:val="000D1BA4"/>
    <w:rsid w:val="000D593C"/>
    <w:rsid w:val="000E0C69"/>
    <w:rsid w:val="000E1576"/>
    <w:rsid w:val="000E2EBE"/>
    <w:rsid w:val="000E5A5B"/>
    <w:rsid w:val="000F00D2"/>
    <w:rsid w:val="000F0382"/>
    <w:rsid w:val="000F0D6B"/>
    <w:rsid w:val="000F2FB6"/>
    <w:rsid w:val="000F6285"/>
    <w:rsid w:val="000F7918"/>
    <w:rsid w:val="000F7A62"/>
    <w:rsid w:val="001068E6"/>
    <w:rsid w:val="00113546"/>
    <w:rsid w:val="00120CF7"/>
    <w:rsid w:val="00120F2D"/>
    <w:rsid w:val="00121AFF"/>
    <w:rsid w:val="001226FA"/>
    <w:rsid w:val="00126DBC"/>
    <w:rsid w:val="0013058F"/>
    <w:rsid w:val="00130EE1"/>
    <w:rsid w:val="0013434B"/>
    <w:rsid w:val="001358EB"/>
    <w:rsid w:val="00135AA1"/>
    <w:rsid w:val="001375DC"/>
    <w:rsid w:val="00141686"/>
    <w:rsid w:val="00142485"/>
    <w:rsid w:val="00143793"/>
    <w:rsid w:val="00145EF7"/>
    <w:rsid w:val="001462A5"/>
    <w:rsid w:val="00146CE7"/>
    <w:rsid w:val="001506D2"/>
    <w:rsid w:val="00151A89"/>
    <w:rsid w:val="001524CB"/>
    <w:rsid w:val="00154195"/>
    <w:rsid w:val="001607E9"/>
    <w:rsid w:val="00160F74"/>
    <w:rsid w:val="00162332"/>
    <w:rsid w:val="00162DE6"/>
    <w:rsid w:val="00163CC4"/>
    <w:rsid w:val="00164837"/>
    <w:rsid w:val="00164EBA"/>
    <w:rsid w:val="00170149"/>
    <w:rsid w:val="00172213"/>
    <w:rsid w:val="00172A83"/>
    <w:rsid w:val="001832B2"/>
    <w:rsid w:val="001849B3"/>
    <w:rsid w:val="00185934"/>
    <w:rsid w:val="00187ACC"/>
    <w:rsid w:val="00191C1E"/>
    <w:rsid w:val="001A1CC9"/>
    <w:rsid w:val="001A1CDD"/>
    <w:rsid w:val="001A2A4C"/>
    <w:rsid w:val="001B12DE"/>
    <w:rsid w:val="001B15FF"/>
    <w:rsid w:val="001B181B"/>
    <w:rsid w:val="001B194E"/>
    <w:rsid w:val="001B2D56"/>
    <w:rsid w:val="001B4CF7"/>
    <w:rsid w:val="001B4F13"/>
    <w:rsid w:val="001B7374"/>
    <w:rsid w:val="001B78CD"/>
    <w:rsid w:val="001C0889"/>
    <w:rsid w:val="001C0FEF"/>
    <w:rsid w:val="001C1CF9"/>
    <w:rsid w:val="001C45A2"/>
    <w:rsid w:val="001C76F5"/>
    <w:rsid w:val="001C77F1"/>
    <w:rsid w:val="001C7940"/>
    <w:rsid w:val="001C7D83"/>
    <w:rsid w:val="001D1786"/>
    <w:rsid w:val="001D3C3C"/>
    <w:rsid w:val="001D53EC"/>
    <w:rsid w:val="001E03E3"/>
    <w:rsid w:val="001E112C"/>
    <w:rsid w:val="001E15F4"/>
    <w:rsid w:val="001E2F0A"/>
    <w:rsid w:val="001E371E"/>
    <w:rsid w:val="001E38FB"/>
    <w:rsid w:val="001E3E4B"/>
    <w:rsid w:val="001E704C"/>
    <w:rsid w:val="001F0E6E"/>
    <w:rsid w:val="001F3E62"/>
    <w:rsid w:val="001F6CB4"/>
    <w:rsid w:val="002004C6"/>
    <w:rsid w:val="00200718"/>
    <w:rsid w:val="00204D63"/>
    <w:rsid w:val="0020676C"/>
    <w:rsid w:val="00206F88"/>
    <w:rsid w:val="00206F8F"/>
    <w:rsid w:val="00207612"/>
    <w:rsid w:val="0021071A"/>
    <w:rsid w:val="00212901"/>
    <w:rsid w:val="00212BC3"/>
    <w:rsid w:val="002150CC"/>
    <w:rsid w:val="00217A3A"/>
    <w:rsid w:val="00217E41"/>
    <w:rsid w:val="002201AF"/>
    <w:rsid w:val="0022075D"/>
    <w:rsid w:val="00221833"/>
    <w:rsid w:val="0022361F"/>
    <w:rsid w:val="002266C5"/>
    <w:rsid w:val="00227F4E"/>
    <w:rsid w:val="00231180"/>
    <w:rsid w:val="00231717"/>
    <w:rsid w:val="00233F85"/>
    <w:rsid w:val="00234795"/>
    <w:rsid w:val="002352AD"/>
    <w:rsid w:val="00236E73"/>
    <w:rsid w:val="002439DF"/>
    <w:rsid w:val="00243A41"/>
    <w:rsid w:val="00243C8D"/>
    <w:rsid w:val="00244C1E"/>
    <w:rsid w:val="00244E2B"/>
    <w:rsid w:val="00245166"/>
    <w:rsid w:val="0025017C"/>
    <w:rsid w:val="00250412"/>
    <w:rsid w:val="00253319"/>
    <w:rsid w:val="00254D86"/>
    <w:rsid w:val="0025668C"/>
    <w:rsid w:val="00256B98"/>
    <w:rsid w:val="002574DA"/>
    <w:rsid w:val="00257EA8"/>
    <w:rsid w:val="002609D9"/>
    <w:rsid w:val="00261B91"/>
    <w:rsid w:val="0026325A"/>
    <w:rsid w:val="00266E79"/>
    <w:rsid w:val="002672EC"/>
    <w:rsid w:val="0027082F"/>
    <w:rsid w:val="002735F8"/>
    <w:rsid w:val="0027454D"/>
    <w:rsid w:val="00274DF8"/>
    <w:rsid w:val="00275CCB"/>
    <w:rsid w:val="002771A8"/>
    <w:rsid w:val="0027748C"/>
    <w:rsid w:val="00281CAC"/>
    <w:rsid w:val="0028201F"/>
    <w:rsid w:val="002864C1"/>
    <w:rsid w:val="00286D27"/>
    <w:rsid w:val="00287C1E"/>
    <w:rsid w:val="002902FD"/>
    <w:rsid w:val="0029097A"/>
    <w:rsid w:val="00290EA3"/>
    <w:rsid w:val="0029340A"/>
    <w:rsid w:val="00293CBD"/>
    <w:rsid w:val="00293E4F"/>
    <w:rsid w:val="00294DEC"/>
    <w:rsid w:val="002953BB"/>
    <w:rsid w:val="00297A71"/>
    <w:rsid w:val="002A14B8"/>
    <w:rsid w:val="002A5AE7"/>
    <w:rsid w:val="002A79D8"/>
    <w:rsid w:val="002B1329"/>
    <w:rsid w:val="002B1692"/>
    <w:rsid w:val="002B24A9"/>
    <w:rsid w:val="002B4002"/>
    <w:rsid w:val="002B6785"/>
    <w:rsid w:val="002C3364"/>
    <w:rsid w:val="002C3959"/>
    <w:rsid w:val="002C3DF6"/>
    <w:rsid w:val="002C5932"/>
    <w:rsid w:val="002C695A"/>
    <w:rsid w:val="002C7591"/>
    <w:rsid w:val="002C7F9E"/>
    <w:rsid w:val="002D00F3"/>
    <w:rsid w:val="002D15E6"/>
    <w:rsid w:val="002D2B69"/>
    <w:rsid w:val="002D2E9A"/>
    <w:rsid w:val="002D2F25"/>
    <w:rsid w:val="002D4F7C"/>
    <w:rsid w:val="002D5817"/>
    <w:rsid w:val="002D6288"/>
    <w:rsid w:val="002D70AF"/>
    <w:rsid w:val="002D70C6"/>
    <w:rsid w:val="002D74A8"/>
    <w:rsid w:val="002E10AF"/>
    <w:rsid w:val="002E727D"/>
    <w:rsid w:val="002E732D"/>
    <w:rsid w:val="002E7DC1"/>
    <w:rsid w:val="002E7E25"/>
    <w:rsid w:val="002F27B0"/>
    <w:rsid w:val="002F294A"/>
    <w:rsid w:val="002F3F44"/>
    <w:rsid w:val="002F40D1"/>
    <w:rsid w:val="00300E92"/>
    <w:rsid w:val="00301EAE"/>
    <w:rsid w:val="003041E1"/>
    <w:rsid w:val="00310769"/>
    <w:rsid w:val="00311668"/>
    <w:rsid w:val="003129AA"/>
    <w:rsid w:val="00313A83"/>
    <w:rsid w:val="00313D41"/>
    <w:rsid w:val="003140F0"/>
    <w:rsid w:val="003141AE"/>
    <w:rsid w:val="003146CF"/>
    <w:rsid w:val="003147CB"/>
    <w:rsid w:val="00317147"/>
    <w:rsid w:val="0031746D"/>
    <w:rsid w:val="00317EBD"/>
    <w:rsid w:val="003228C8"/>
    <w:rsid w:val="00326AF0"/>
    <w:rsid w:val="003300B9"/>
    <w:rsid w:val="00332373"/>
    <w:rsid w:val="00334F51"/>
    <w:rsid w:val="0033755D"/>
    <w:rsid w:val="00337EDF"/>
    <w:rsid w:val="00337EE2"/>
    <w:rsid w:val="003417EB"/>
    <w:rsid w:val="00342BE4"/>
    <w:rsid w:val="0034369D"/>
    <w:rsid w:val="00343C08"/>
    <w:rsid w:val="00344D25"/>
    <w:rsid w:val="00346904"/>
    <w:rsid w:val="00346EB1"/>
    <w:rsid w:val="003522A5"/>
    <w:rsid w:val="00352C56"/>
    <w:rsid w:val="00353FCF"/>
    <w:rsid w:val="0035657C"/>
    <w:rsid w:val="003603F5"/>
    <w:rsid w:val="0036091C"/>
    <w:rsid w:val="0036167C"/>
    <w:rsid w:val="00361E6F"/>
    <w:rsid w:val="00364565"/>
    <w:rsid w:val="00364C07"/>
    <w:rsid w:val="003655CE"/>
    <w:rsid w:val="00367459"/>
    <w:rsid w:val="00370EAB"/>
    <w:rsid w:val="003759F2"/>
    <w:rsid w:val="00375ABD"/>
    <w:rsid w:val="003767A9"/>
    <w:rsid w:val="003779B8"/>
    <w:rsid w:val="00381929"/>
    <w:rsid w:val="00382B23"/>
    <w:rsid w:val="00384ABF"/>
    <w:rsid w:val="00384ED0"/>
    <w:rsid w:val="003856B5"/>
    <w:rsid w:val="003864B0"/>
    <w:rsid w:val="00390C05"/>
    <w:rsid w:val="00392940"/>
    <w:rsid w:val="00392D97"/>
    <w:rsid w:val="0039361D"/>
    <w:rsid w:val="00393BFB"/>
    <w:rsid w:val="00396D76"/>
    <w:rsid w:val="00397869"/>
    <w:rsid w:val="003A0812"/>
    <w:rsid w:val="003A1968"/>
    <w:rsid w:val="003A241D"/>
    <w:rsid w:val="003A2694"/>
    <w:rsid w:val="003A3D61"/>
    <w:rsid w:val="003B2AD6"/>
    <w:rsid w:val="003B3492"/>
    <w:rsid w:val="003B6ED9"/>
    <w:rsid w:val="003C3CB6"/>
    <w:rsid w:val="003D3A12"/>
    <w:rsid w:val="003D5DD2"/>
    <w:rsid w:val="003E0477"/>
    <w:rsid w:val="003E0BD7"/>
    <w:rsid w:val="003E14ED"/>
    <w:rsid w:val="003E2509"/>
    <w:rsid w:val="003E2E1E"/>
    <w:rsid w:val="003F153B"/>
    <w:rsid w:val="003F33ED"/>
    <w:rsid w:val="003F3C4B"/>
    <w:rsid w:val="003F4097"/>
    <w:rsid w:val="003F447E"/>
    <w:rsid w:val="00400595"/>
    <w:rsid w:val="00400BAA"/>
    <w:rsid w:val="004020A1"/>
    <w:rsid w:val="0040579B"/>
    <w:rsid w:val="00405E6C"/>
    <w:rsid w:val="00406514"/>
    <w:rsid w:val="00407538"/>
    <w:rsid w:val="00407F3B"/>
    <w:rsid w:val="00410304"/>
    <w:rsid w:val="00413AD8"/>
    <w:rsid w:val="00415E5F"/>
    <w:rsid w:val="00417834"/>
    <w:rsid w:val="0042079E"/>
    <w:rsid w:val="00421518"/>
    <w:rsid w:val="00422C28"/>
    <w:rsid w:val="00424146"/>
    <w:rsid w:val="00425EAA"/>
    <w:rsid w:val="004273F7"/>
    <w:rsid w:val="00427ACF"/>
    <w:rsid w:val="0043306B"/>
    <w:rsid w:val="00433468"/>
    <w:rsid w:val="004338AC"/>
    <w:rsid w:val="00434700"/>
    <w:rsid w:val="00437191"/>
    <w:rsid w:val="004413CE"/>
    <w:rsid w:val="004424BC"/>
    <w:rsid w:val="00445017"/>
    <w:rsid w:val="00445540"/>
    <w:rsid w:val="00447A59"/>
    <w:rsid w:val="00447E58"/>
    <w:rsid w:val="004548CF"/>
    <w:rsid w:val="00456587"/>
    <w:rsid w:val="0046184B"/>
    <w:rsid w:val="00466331"/>
    <w:rsid w:val="00467155"/>
    <w:rsid w:val="00467CD6"/>
    <w:rsid w:val="0047059D"/>
    <w:rsid w:val="004737EB"/>
    <w:rsid w:val="004744E0"/>
    <w:rsid w:val="004808DB"/>
    <w:rsid w:val="00480CAF"/>
    <w:rsid w:val="0048152A"/>
    <w:rsid w:val="00482B8D"/>
    <w:rsid w:val="00483639"/>
    <w:rsid w:val="00484494"/>
    <w:rsid w:val="00485057"/>
    <w:rsid w:val="0048535A"/>
    <w:rsid w:val="0049034A"/>
    <w:rsid w:val="004907B2"/>
    <w:rsid w:val="0049117C"/>
    <w:rsid w:val="00491DB6"/>
    <w:rsid w:val="00493BD1"/>
    <w:rsid w:val="004947AA"/>
    <w:rsid w:val="004953CE"/>
    <w:rsid w:val="004965EC"/>
    <w:rsid w:val="00497877"/>
    <w:rsid w:val="00497DC2"/>
    <w:rsid w:val="00497E51"/>
    <w:rsid w:val="004A058C"/>
    <w:rsid w:val="004A3E07"/>
    <w:rsid w:val="004A4732"/>
    <w:rsid w:val="004A5230"/>
    <w:rsid w:val="004A582D"/>
    <w:rsid w:val="004A674E"/>
    <w:rsid w:val="004A6E48"/>
    <w:rsid w:val="004B09CC"/>
    <w:rsid w:val="004B26D6"/>
    <w:rsid w:val="004B32CD"/>
    <w:rsid w:val="004B4C08"/>
    <w:rsid w:val="004C0E9A"/>
    <w:rsid w:val="004C14EF"/>
    <w:rsid w:val="004C1E76"/>
    <w:rsid w:val="004C3081"/>
    <w:rsid w:val="004C395C"/>
    <w:rsid w:val="004C762D"/>
    <w:rsid w:val="004D1E31"/>
    <w:rsid w:val="004D357D"/>
    <w:rsid w:val="004D3EC2"/>
    <w:rsid w:val="004E3E8E"/>
    <w:rsid w:val="004E70EE"/>
    <w:rsid w:val="004F2B3D"/>
    <w:rsid w:val="004F3F08"/>
    <w:rsid w:val="005066F0"/>
    <w:rsid w:val="005067F5"/>
    <w:rsid w:val="005100A7"/>
    <w:rsid w:val="0051224B"/>
    <w:rsid w:val="00512E91"/>
    <w:rsid w:val="0051635E"/>
    <w:rsid w:val="005221E7"/>
    <w:rsid w:val="0052323B"/>
    <w:rsid w:val="005253FD"/>
    <w:rsid w:val="00527FA2"/>
    <w:rsid w:val="00530DC7"/>
    <w:rsid w:val="0053140D"/>
    <w:rsid w:val="0053257A"/>
    <w:rsid w:val="0053362D"/>
    <w:rsid w:val="00535824"/>
    <w:rsid w:val="0053726F"/>
    <w:rsid w:val="00537C45"/>
    <w:rsid w:val="00542394"/>
    <w:rsid w:val="005459EF"/>
    <w:rsid w:val="0055028E"/>
    <w:rsid w:val="00552A2F"/>
    <w:rsid w:val="00556CDC"/>
    <w:rsid w:val="00561021"/>
    <w:rsid w:val="005616D5"/>
    <w:rsid w:val="00566EC7"/>
    <w:rsid w:val="00567F73"/>
    <w:rsid w:val="00571B6A"/>
    <w:rsid w:val="0057262D"/>
    <w:rsid w:val="00575FB6"/>
    <w:rsid w:val="00577442"/>
    <w:rsid w:val="00583166"/>
    <w:rsid w:val="00583937"/>
    <w:rsid w:val="00583C77"/>
    <w:rsid w:val="00590866"/>
    <w:rsid w:val="005908F6"/>
    <w:rsid w:val="00592E45"/>
    <w:rsid w:val="005935D1"/>
    <w:rsid w:val="00593D71"/>
    <w:rsid w:val="00597A2B"/>
    <w:rsid w:val="005A0BE7"/>
    <w:rsid w:val="005A4DAC"/>
    <w:rsid w:val="005B056D"/>
    <w:rsid w:val="005B1396"/>
    <w:rsid w:val="005B4392"/>
    <w:rsid w:val="005B5CE9"/>
    <w:rsid w:val="005C2E8E"/>
    <w:rsid w:val="005C2F03"/>
    <w:rsid w:val="005C690B"/>
    <w:rsid w:val="005C7478"/>
    <w:rsid w:val="005D2574"/>
    <w:rsid w:val="005D2C3D"/>
    <w:rsid w:val="005D58F3"/>
    <w:rsid w:val="005D5D8C"/>
    <w:rsid w:val="005D78B3"/>
    <w:rsid w:val="005E0753"/>
    <w:rsid w:val="005E252D"/>
    <w:rsid w:val="005E3990"/>
    <w:rsid w:val="005E554D"/>
    <w:rsid w:val="005F03A9"/>
    <w:rsid w:val="005F1AF0"/>
    <w:rsid w:val="005F4EC1"/>
    <w:rsid w:val="005F5086"/>
    <w:rsid w:val="006013A9"/>
    <w:rsid w:val="00606007"/>
    <w:rsid w:val="006069C0"/>
    <w:rsid w:val="006077FA"/>
    <w:rsid w:val="00610C0D"/>
    <w:rsid w:val="00611006"/>
    <w:rsid w:val="00611778"/>
    <w:rsid w:val="00611EAB"/>
    <w:rsid w:val="00612A4F"/>
    <w:rsid w:val="00612A97"/>
    <w:rsid w:val="00612AFE"/>
    <w:rsid w:val="00612EDB"/>
    <w:rsid w:val="00613264"/>
    <w:rsid w:val="006166D7"/>
    <w:rsid w:val="00622D8B"/>
    <w:rsid w:val="006233DD"/>
    <w:rsid w:val="006247F8"/>
    <w:rsid w:val="00626835"/>
    <w:rsid w:val="00626D47"/>
    <w:rsid w:val="006304E4"/>
    <w:rsid w:val="00631A85"/>
    <w:rsid w:val="0063245E"/>
    <w:rsid w:val="00635073"/>
    <w:rsid w:val="0063510B"/>
    <w:rsid w:val="00635174"/>
    <w:rsid w:val="0064096D"/>
    <w:rsid w:val="00640B55"/>
    <w:rsid w:val="0064158A"/>
    <w:rsid w:val="00645AD0"/>
    <w:rsid w:val="00646908"/>
    <w:rsid w:val="00651886"/>
    <w:rsid w:val="0065345A"/>
    <w:rsid w:val="006552C5"/>
    <w:rsid w:val="006574F5"/>
    <w:rsid w:val="0065789B"/>
    <w:rsid w:val="0066269E"/>
    <w:rsid w:val="00662F32"/>
    <w:rsid w:val="00665605"/>
    <w:rsid w:val="00667A12"/>
    <w:rsid w:val="00667DCD"/>
    <w:rsid w:val="0067013A"/>
    <w:rsid w:val="00671EE4"/>
    <w:rsid w:val="00674986"/>
    <w:rsid w:val="006755F0"/>
    <w:rsid w:val="0067794B"/>
    <w:rsid w:val="00680B2B"/>
    <w:rsid w:val="00686AC8"/>
    <w:rsid w:val="00693FA2"/>
    <w:rsid w:val="00697099"/>
    <w:rsid w:val="006A2BD3"/>
    <w:rsid w:val="006A3E70"/>
    <w:rsid w:val="006A4A71"/>
    <w:rsid w:val="006B09C2"/>
    <w:rsid w:val="006B2F80"/>
    <w:rsid w:val="006B4481"/>
    <w:rsid w:val="006B484D"/>
    <w:rsid w:val="006B5125"/>
    <w:rsid w:val="006B63C3"/>
    <w:rsid w:val="006B7B27"/>
    <w:rsid w:val="006B7E25"/>
    <w:rsid w:val="006C157D"/>
    <w:rsid w:val="006C528E"/>
    <w:rsid w:val="006D0572"/>
    <w:rsid w:val="006D2628"/>
    <w:rsid w:val="006D35C3"/>
    <w:rsid w:val="006D38EA"/>
    <w:rsid w:val="006D551F"/>
    <w:rsid w:val="006D65A2"/>
    <w:rsid w:val="006D6B2F"/>
    <w:rsid w:val="006E25AA"/>
    <w:rsid w:val="006E469A"/>
    <w:rsid w:val="006E604D"/>
    <w:rsid w:val="006F098A"/>
    <w:rsid w:val="006F2246"/>
    <w:rsid w:val="006F4417"/>
    <w:rsid w:val="006F50E5"/>
    <w:rsid w:val="006F5946"/>
    <w:rsid w:val="006F64AA"/>
    <w:rsid w:val="006F7A33"/>
    <w:rsid w:val="0070036E"/>
    <w:rsid w:val="00700F5E"/>
    <w:rsid w:val="0070438E"/>
    <w:rsid w:val="00704A06"/>
    <w:rsid w:val="007133F8"/>
    <w:rsid w:val="00714CC0"/>
    <w:rsid w:val="00715C8A"/>
    <w:rsid w:val="00715CFB"/>
    <w:rsid w:val="00716F68"/>
    <w:rsid w:val="007211EA"/>
    <w:rsid w:val="007217BC"/>
    <w:rsid w:val="00721DB8"/>
    <w:rsid w:val="00723130"/>
    <w:rsid w:val="00726767"/>
    <w:rsid w:val="00726F5D"/>
    <w:rsid w:val="007302B8"/>
    <w:rsid w:val="00737471"/>
    <w:rsid w:val="00740CAE"/>
    <w:rsid w:val="0074160E"/>
    <w:rsid w:val="00741C51"/>
    <w:rsid w:val="00742877"/>
    <w:rsid w:val="00743942"/>
    <w:rsid w:val="00744202"/>
    <w:rsid w:val="00746A07"/>
    <w:rsid w:val="00750BA0"/>
    <w:rsid w:val="00750E28"/>
    <w:rsid w:val="00752ED4"/>
    <w:rsid w:val="00753BF2"/>
    <w:rsid w:val="00753C4E"/>
    <w:rsid w:val="00754C80"/>
    <w:rsid w:val="007557BA"/>
    <w:rsid w:val="00756190"/>
    <w:rsid w:val="00756F0C"/>
    <w:rsid w:val="007612CA"/>
    <w:rsid w:val="00762070"/>
    <w:rsid w:val="00762C08"/>
    <w:rsid w:val="0076357B"/>
    <w:rsid w:val="00766269"/>
    <w:rsid w:val="0077115D"/>
    <w:rsid w:val="0077591C"/>
    <w:rsid w:val="00777605"/>
    <w:rsid w:val="0077771D"/>
    <w:rsid w:val="00780C17"/>
    <w:rsid w:val="007825C5"/>
    <w:rsid w:val="00782B88"/>
    <w:rsid w:val="00782D04"/>
    <w:rsid w:val="00784A97"/>
    <w:rsid w:val="00787AA8"/>
    <w:rsid w:val="00787CAF"/>
    <w:rsid w:val="007A05DF"/>
    <w:rsid w:val="007A0F70"/>
    <w:rsid w:val="007A2A8F"/>
    <w:rsid w:val="007A3FB0"/>
    <w:rsid w:val="007A4056"/>
    <w:rsid w:val="007A522D"/>
    <w:rsid w:val="007A5555"/>
    <w:rsid w:val="007A55A7"/>
    <w:rsid w:val="007A6812"/>
    <w:rsid w:val="007A7B9F"/>
    <w:rsid w:val="007B0DC5"/>
    <w:rsid w:val="007B28C4"/>
    <w:rsid w:val="007B29CC"/>
    <w:rsid w:val="007B5AD5"/>
    <w:rsid w:val="007C0106"/>
    <w:rsid w:val="007C21F5"/>
    <w:rsid w:val="007C7A26"/>
    <w:rsid w:val="007D011C"/>
    <w:rsid w:val="007D03F3"/>
    <w:rsid w:val="007D0FE9"/>
    <w:rsid w:val="007D6544"/>
    <w:rsid w:val="007D6F32"/>
    <w:rsid w:val="007E234C"/>
    <w:rsid w:val="007E2643"/>
    <w:rsid w:val="007E6422"/>
    <w:rsid w:val="007E6E34"/>
    <w:rsid w:val="007E7B60"/>
    <w:rsid w:val="007E7C46"/>
    <w:rsid w:val="007F0F30"/>
    <w:rsid w:val="007F1ED0"/>
    <w:rsid w:val="007F1F53"/>
    <w:rsid w:val="007F34D0"/>
    <w:rsid w:val="007F50DE"/>
    <w:rsid w:val="007F6DFD"/>
    <w:rsid w:val="00801376"/>
    <w:rsid w:val="00802247"/>
    <w:rsid w:val="00802647"/>
    <w:rsid w:val="00804413"/>
    <w:rsid w:val="008045D0"/>
    <w:rsid w:val="008056E8"/>
    <w:rsid w:val="00806B95"/>
    <w:rsid w:val="00807F9B"/>
    <w:rsid w:val="00807FC2"/>
    <w:rsid w:val="00810BCC"/>
    <w:rsid w:val="00811513"/>
    <w:rsid w:val="00811BE7"/>
    <w:rsid w:val="00813830"/>
    <w:rsid w:val="0081454E"/>
    <w:rsid w:val="00815BA5"/>
    <w:rsid w:val="00817E98"/>
    <w:rsid w:val="00820D52"/>
    <w:rsid w:val="00823365"/>
    <w:rsid w:val="00825227"/>
    <w:rsid w:val="00830C15"/>
    <w:rsid w:val="0083112B"/>
    <w:rsid w:val="00833D26"/>
    <w:rsid w:val="00833FDE"/>
    <w:rsid w:val="00834312"/>
    <w:rsid w:val="008360EB"/>
    <w:rsid w:val="00840106"/>
    <w:rsid w:val="00841799"/>
    <w:rsid w:val="008423ED"/>
    <w:rsid w:val="00846072"/>
    <w:rsid w:val="00846FFB"/>
    <w:rsid w:val="008500D4"/>
    <w:rsid w:val="0085064E"/>
    <w:rsid w:val="00850846"/>
    <w:rsid w:val="00850B21"/>
    <w:rsid w:val="008516E8"/>
    <w:rsid w:val="00851A47"/>
    <w:rsid w:val="00852601"/>
    <w:rsid w:val="00852ECA"/>
    <w:rsid w:val="008567ED"/>
    <w:rsid w:val="00857447"/>
    <w:rsid w:val="00861535"/>
    <w:rsid w:val="00861824"/>
    <w:rsid w:val="008626E3"/>
    <w:rsid w:val="00863BC1"/>
    <w:rsid w:val="00864E5C"/>
    <w:rsid w:val="008669A8"/>
    <w:rsid w:val="00867005"/>
    <w:rsid w:val="008762B5"/>
    <w:rsid w:val="00876BDE"/>
    <w:rsid w:val="00876D3C"/>
    <w:rsid w:val="00876FE6"/>
    <w:rsid w:val="00880563"/>
    <w:rsid w:val="008810F2"/>
    <w:rsid w:val="008815B5"/>
    <w:rsid w:val="0088169B"/>
    <w:rsid w:val="00882EC8"/>
    <w:rsid w:val="008842F5"/>
    <w:rsid w:val="0088546B"/>
    <w:rsid w:val="00886B9F"/>
    <w:rsid w:val="00887012"/>
    <w:rsid w:val="00887E5F"/>
    <w:rsid w:val="00892FDD"/>
    <w:rsid w:val="00893C0A"/>
    <w:rsid w:val="00896BDB"/>
    <w:rsid w:val="00896FC5"/>
    <w:rsid w:val="008A0002"/>
    <w:rsid w:val="008A34F0"/>
    <w:rsid w:val="008A6896"/>
    <w:rsid w:val="008B00C6"/>
    <w:rsid w:val="008B2E6C"/>
    <w:rsid w:val="008B4243"/>
    <w:rsid w:val="008B52A2"/>
    <w:rsid w:val="008B6791"/>
    <w:rsid w:val="008C1481"/>
    <w:rsid w:val="008C1D3A"/>
    <w:rsid w:val="008C2723"/>
    <w:rsid w:val="008C2E37"/>
    <w:rsid w:val="008C3498"/>
    <w:rsid w:val="008C3880"/>
    <w:rsid w:val="008C4FF7"/>
    <w:rsid w:val="008C51CE"/>
    <w:rsid w:val="008C577E"/>
    <w:rsid w:val="008C5B16"/>
    <w:rsid w:val="008C7732"/>
    <w:rsid w:val="008D0E55"/>
    <w:rsid w:val="008D1243"/>
    <w:rsid w:val="008D2930"/>
    <w:rsid w:val="008D4C84"/>
    <w:rsid w:val="008D58CC"/>
    <w:rsid w:val="008D6CCE"/>
    <w:rsid w:val="008D7232"/>
    <w:rsid w:val="008E1063"/>
    <w:rsid w:val="008E1A76"/>
    <w:rsid w:val="008E33A9"/>
    <w:rsid w:val="008E36CC"/>
    <w:rsid w:val="008E44DB"/>
    <w:rsid w:val="008E6207"/>
    <w:rsid w:val="008F3544"/>
    <w:rsid w:val="008F7FDC"/>
    <w:rsid w:val="00900108"/>
    <w:rsid w:val="00900E76"/>
    <w:rsid w:val="00901B2F"/>
    <w:rsid w:val="00901EA0"/>
    <w:rsid w:val="00902ACD"/>
    <w:rsid w:val="0090534D"/>
    <w:rsid w:val="0090580B"/>
    <w:rsid w:val="009126E1"/>
    <w:rsid w:val="00912B42"/>
    <w:rsid w:val="00913759"/>
    <w:rsid w:val="00916F9B"/>
    <w:rsid w:val="0092110F"/>
    <w:rsid w:val="00921481"/>
    <w:rsid w:val="009218C9"/>
    <w:rsid w:val="009241E4"/>
    <w:rsid w:val="009258BE"/>
    <w:rsid w:val="0092594A"/>
    <w:rsid w:val="00927A61"/>
    <w:rsid w:val="00932F8D"/>
    <w:rsid w:val="009347B4"/>
    <w:rsid w:val="0093567D"/>
    <w:rsid w:val="0093782F"/>
    <w:rsid w:val="009379DB"/>
    <w:rsid w:val="009403FD"/>
    <w:rsid w:val="00943270"/>
    <w:rsid w:val="009443C8"/>
    <w:rsid w:val="00944B19"/>
    <w:rsid w:val="00946717"/>
    <w:rsid w:val="00946FD6"/>
    <w:rsid w:val="00950796"/>
    <w:rsid w:val="00951C03"/>
    <w:rsid w:val="0095311A"/>
    <w:rsid w:val="009546CA"/>
    <w:rsid w:val="00955625"/>
    <w:rsid w:val="0095632F"/>
    <w:rsid w:val="00956477"/>
    <w:rsid w:val="00960FDC"/>
    <w:rsid w:val="009630C6"/>
    <w:rsid w:val="00963472"/>
    <w:rsid w:val="00965448"/>
    <w:rsid w:val="0096683B"/>
    <w:rsid w:val="00966E89"/>
    <w:rsid w:val="00971BC4"/>
    <w:rsid w:val="009725EB"/>
    <w:rsid w:val="00975418"/>
    <w:rsid w:val="009766FD"/>
    <w:rsid w:val="00976992"/>
    <w:rsid w:val="00977097"/>
    <w:rsid w:val="009828BD"/>
    <w:rsid w:val="009857E4"/>
    <w:rsid w:val="00985E45"/>
    <w:rsid w:val="0098606D"/>
    <w:rsid w:val="00991165"/>
    <w:rsid w:val="00992161"/>
    <w:rsid w:val="00992AE4"/>
    <w:rsid w:val="00994DF5"/>
    <w:rsid w:val="00996898"/>
    <w:rsid w:val="009A06CE"/>
    <w:rsid w:val="009A0AB4"/>
    <w:rsid w:val="009A14F0"/>
    <w:rsid w:val="009A26E2"/>
    <w:rsid w:val="009A2C2B"/>
    <w:rsid w:val="009A37E7"/>
    <w:rsid w:val="009A3A68"/>
    <w:rsid w:val="009A5709"/>
    <w:rsid w:val="009A6A11"/>
    <w:rsid w:val="009A7571"/>
    <w:rsid w:val="009A799C"/>
    <w:rsid w:val="009B004A"/>
    <w:rsid w:val="009B1C8E"/>
    <w:rsid w:val="009B27D3"/>
    <w:rsid w:val="009B434C"/>
    <w:rsid w:val="009B4492"/>
    <w:rsid w:val="009B4965"/>
    <w:rsid w:val="009B54AA"/>
    <w:rsid w:val="009B5982"/>
    <w:rsid w:val="009B723F"/>
    <w:rsid w:val="009B78FF"/>
    <w:rsid w:val="009B7A58"/>
    <w:rsid w:val="009B7CCB"/>
    <w:rsid w:val="009C004B"/>
    <w:rsid w:val="009C47A7"/>
    <w:rsid w:val="009C4825"/>
    <w:rsid w:val="009D0127"/>
    <w:rsid w:val="009D0BCB"/>
    <w:rsid w:val="009D1AAB"/>
    <w:rsid w:val="009D2218"/>
    <w:rsid w:val="009D3DC8"/>
    <w:rsid w:val="009D4150"/>
    <w:rsid w:val="009D41EC"/>
    <w:rsid w:val="009D519D"/>
    <w:rsid w:val="009D66EE"/>
    <w:rsid w:val="009D72E6"/>
    <w:rsid w:val="009E34D1"/>
    <w:rsid w:val="009E3919"/>
    <w:rsid w:val="009E4393"/>
    <w:rsid w:val="009E46E8"/>
    <w:rsid w:val="009E6921"/>
    <w:rsid w:val="009E6EE7"/>
    <w:rsid w:val="009E7585"/>
    <w:rsid w:val="009E7C81"/>
    <w:rsid w:val="009F1B16"/>
    <w:rsid w:val="009F32C4"/>
    <w:rsid w:val="009F3734"/>
    <w:rsid w:val="009F52E9"/>
    <w:rsid w:val="009F668C"/>
    <w:rsid w:val="009F6F6E"/>
    <w:rsid w:val="009F747B"/>
    <w:rsid w:val="00A03CA4"/>
    <w:rsid w:val="00A04357"/>
    <w:rsid w:val="00A1123F"/>
    <w:rsid w:val="00A11549"/>
    <w:rsid w:val="00A12781"/>
    <w:rsid w:val="00A127D0"/>
    <w:rsid w:val="00A15F15"/>
    <w:rsid w:val="00A16C28"/>
    <w:rsid w:val="00A17138"/>
    <w:rsid w:val="00A17C52"/>
    <w:rsid w:val="00A17DD2"/>
    <w:rsid w:val="00A2091B"/>
    <w:rsid w:val="00A21FD9"/>
    <w:rsid w:val="00A226F8"/>
    <w:rsid w:val="00A23761"/>
    <w:rsid w:val="00A24A4A"/>
    <w:rsid w:val="00A25A70"/>
    <w:rsid w:val="00A25FD7"/>
    <w:rsid w:val="00A26659"/>
    <w:rsid w:val="00A2749D"/>
    <w:rsid w:val="00A32773"/>
    <w:rsid w:val="00A33503"/>
    <w:rsid w:val="00A349CD"/>
    <w:rsid w:val="00A35686"/>
    <w:rsid w:val="00A35A44"/>
    <w:rsid w:val="00A370E0"/>
    <w:rsid w:val="00A403A4"/>
    <w:rsid w:val="00A42110"/>
    <w:rsid w:val="00A43FCA"/>
    <w:rsid w:val="00A52978"/>
    <w:rsid w:val="00A52DB6"/>
    <w:rsid w:val="00A53331"/>
    <w:rsid w:val="00A536DD"/>
    <w:rsid w:val="00A536EB"/>
    <w:rsid w:val="00A53E61"/>
    <w:rsid w:val="00A5493A"/>
    <w:rsid w:val="00A575C9"/>
    <w:rsid w:val="00A6038A"/>
    <w:rsid w:val="00A61642"/>
    <w:rsid w:val="00A62CB5"/>
    <w:rsid w:val="00A6327F"/>
    <w:rsid w:val="00A64422"/>
    <w:rsid w:val="00A64605"/>
    <w:rsid w:val="00A6588B"/>
    <w:rsid w:val="00A6644F"/>
    <w:rsid w:val="00A671CD"/>
    <w:rsid w:val="00A70215"/>
    <w:rsid w:val="00A702EA"/>
    <w:rsid w:val="00A7200E"/>
    <w:rsid w:val="00A753EA"/>
    <w:rsid w:val="00A82A04"/>
    <w:rsid w:val="00A848F3"/>
    <w:rsid w:val="00A849AC"/>
    <w:rsid w:val="00A93E04"/>
    <w:rsid w:val="00A95550"/>
    <w:rsid w:val="00AA0F10"/>
    <w:rsid w:val="00AA1BC8"/>
    <w:rsid w:val="00AA3B50"/>
    <w:rsid w:val="00AA5FFF"/>
    <w:rsid w:val="00AA7657"/>
    <w:rsid w:val="00AB21AE"/>
    <w:rsid w:val="00AB2D83"/>
    <w:rsid w:val="00AB547B"/>
    <w:rsid w:val="00AC1B9A"/>
    <w:rsid w:val="00AC3B87"/>
    <w:rsid w:val="00AC4108"/>
    <w:rsid w:val="00AC5F08"/>
    <w:rsid w:val="00AD0530"/>
    <w:rsid w:val="00AD10EF"/>
    <w:rsid w:val="00AD5B8B"/>
    <w:rsid w:val="00AD6BE8"/>
    <w:rsid w:val="00AD7D66"/>
    <w:rsid w:val="00AE57B9"/>
    <w:rsid w:val="00AE7E78"/>
    <w:rsid w:val="00AF0FFB"/>
    <w:rsid w:val="00AF29B9"/>
    <w:rsid w:val="00AF2AD0"/>
    <w:rsid w:val="00AF3CA7"/>
    <w:rsid w:val="00AF7735"/>
    <w:rsid w:val="00B02502"/>
    <w:rsid w:val="00B02F0D"/>
    <w:rsid w:val="00B05A51"/>
    <w:rsid w:val="00B0607F"/>
    <w:rsid w:val="00B0613B"/>
    <w:rsid w:val="00B06EF3"/>
    <w:rsid w:val="00B0782F"/>
    <w:rsid w:val="00B20001"/>
    <w:rsid w:val="00B2281A"/>
    <w:rsid w:val="00B22FB9"/>
    <w:rsid w:val="00B243D3"/>
    <w:rsid w:val="00B24F44"/>
    <w:rsid w:val="00B25663"/>
    <w:rsid w:val="00B263B1"/>
    <w:rsid w:val="00B26C32"/>
    <w:rsid w:val="00B302D9"/>
    <w:rsid w:val="00B314F8"/>
    <w:rsid w:val="00B31FF0"/>
    <w:rsid w:val="00B3441E"/>
    <w:rsid w:val="00B34984"/>
    <w:rsid w:val="00B3605C"/>
    <w:rsid w:val="00B3787A"/>
    <w:rsid w:val="00B40C01"/>
    <w:rsid w:val="00B43C91"/>
    <w:rsid w:val="00B47094"/>
    <w:rsid w:val="00B53B39"/>
    <w:rsid w:val="00B54EF7"/>
    <w:rsid w:val="00B555F8"/>
    <w:rsid w:val="00B56413"/>
    <w:rsid w:val="00B56448"/>
    <w:rsid w:val="00B622EA"/>
    <w:rsid w:val="00B63091"/>
    <w:rsid w:val="00B670B9"/>
    <w:rsid w:val="00B6713D"/>
    <w:rsid w:val="00B706E8"/>
    <w:rsid w:val="00B73B3E"/>
    <w:rsid w:val="00B82808"/>
    <w:rsid w:val="00B82E11"/>
    <w:rsid w:val="00B86C06"/>
    <w:rsid w:val="00B87418"/>
    <w:rsid w:val="00B911E7"/>
    <w:rsid w:val="00B9135F"/>
    <w:rsid w:val="00B92E69"/>
    <w:rsid w:val="00B95B49"/>
    <w:rsid w:val="00B95B5D"/>
    <w:rsid w:val="00BA1123"/>
    <w:rsid w:val="00BA42B2"/>
    <w:rsid w:val="00BA459E"/>
    <w:rsid w:val="00BA4A3A"/>
    <w:rsid w:val="00BB05D6"/>
    <w:rsid w:val="00BB6861"/>
    <w:rsid w:val="00BC019E"/>
    <w:rsid w:val="00BC2CB6"/>
    <w:rsid w:val="00BC42E2"/>
    <w:rsid w:val="00BC4BF8"/>
    <w:rsid w:val="00BC4E60"/>
    <w:rsid w:val="00BC65E7"/>
    <w:rsid w:val="00BC68CB"/>
    <w:rsid w:val="00BC790F"/>
    <w:rsid w:val="00BC7A65"/>
    <w:rsid w:val="00BD08C8"/>
    <w:rsid w:val="00BD1280"/>
    <w:rsid w:val="00BD1DC8"/>
    <w:rsid w:val="00BD2B1D"/>
    <w:rsid w:val="00BD3716"/>
    <w:rsid w:val="00BD5182"/>
    <w:rsid w:val="00BD5235"/>
    <w:rsid w:val="00BD711B"/>
    <w:rsid w:val="00BE1DDA"/>
    <w:rsid w:val="00BE5171"/>
    <w:rsid w:val="00BE5F21"/>
    <w:rsid w:val="00BE763F"/>
    <w:rsid w:val="00BE7FE6"/>
    <w:rsid w:val="00BF21D2"/>
    <w:rsid w:val="00BF4783"/>
    <w:rsid w:val="00BF4BF8"/>
    <w:rsid w:val="00BF5CF8"/>
    <w:rsid w:val="00BF6901"/>
    <w:rsid w:val="00BF7B67"/>
    <w:rsid w:val="00C002FE"/>
    <w:rsid w:val="00C01E5D"/>
    <w:rsid w:val="00C020D7"/>
    <w:rsid w:val="00C03616"/>
    <w:rsid w:val="00C04104"/>
    <w:rsid w:val="00C04C56"/>
    <w:rsid w:val="00C05631"/>
    <w:rsid w:val="00C05B1E"/>
    <w:rsid w:val="00C05E4A"/>
    <w:rsid w:val="00C07ECC"/>
    <w:rsid w:val="00C107D3"/>
    <w:rsid w:val="00C12308"/>
    <w:rsid w:val="00C13651"/>
    <w:rsid w:val="00C13E42"/>
    <w:rsid w:val="00C14030"/>
    <w:rsid w:val="00C143BB"/>
    <w:rsid w:val="00C14E97"/>
    <w:rsid w:val="00C17DA9"/>
    <w:rsid w:val="00C204D1"/>
    <w:rsid w:val="00C21AD7"/>
    <w:rsid w:val="00C25752"/>
    <w:rsid w:val="00C351FA"/>
    <w:rsid w:val="00C36574"/>
    <w:rsid w:val="00C42680"/>
    <w:rsid w:val="00C4329A"/>
    <w:rsid w:val="00C43572"/>
    <w:rsid w:val="00C439E0"/>
    <w:rsid w:val="00C442CB"/>
    <w:rsid w:val="00C44D6D"/>
    <w:rsid w:val="00C4636D"/>
    <w:rsid w:val="00C47494"/>
    <w:rsid w:val="00C51086"/>
    <w:rsid w:val="00C51A31"/>
    <w:rsid w:val="00C525B8"/>
    <w:rsid w:val="00C54743"/>
    <w:rsid w:val="00C55382"/>
    <w:rsid w:val="00C62065"/>
    <w:rsid w:val="00C62085"/>
    <w:rsid w:val="00C623A9"/>
    <w:rsid w:val="00C6362B"/>
    <w:rsid w:val="00C63D73"/>
    <w:rsid w:val="00C65198"/>
    <w:rsid w:val="00C66378"/>
    <w:rsid w:val="00C71CF5"/>
    <w:rsid w:val="00C74A26"/>
    <w:rsid w:val="00C83C60"/>
    <w:rsid w:val="00C83D93"/>
    <w:rsid w:val="00C923A4"/>
    <w:rsid w:val="00C92C36"/>
    <w:rsid w:val="00C93D28"/>
    <w:rsid w:val="00C956B2"/>
    <w:rsid w:val="00CA02D0"/>
    <w:rsid w:val="00CA05E9"/>
    <w:rsid w:val="00CA1DD9"/>
    <w:rsid w:val="00CA50E2"/>
    <w:rsid w:val="00CA647F"/>
    <w:rsid w:val="00CB7436"/>
    <w:rsid w:val="00CC030C"/>
    <w:rsid w:val="00CC2828"/>
    <w:rsid w:val="00CC2B0C"/>
    <w:rsid w:val="00CC3F7F"/>
    <w:rsid w:val="00CC68ED"/>
    <w:rsid w:val="00CD2029"/>
    <w:rsid w:val="00CD29BA"/>
    <w:rsid w:val="00CD2C79"/>
    <w:rsid w:val="00CD3327"/>
    <w:rsid w:val="00CD643E"/>
    <w:rsid w:val="00CD6EBB"/>
    <w:rsid w:val="00CD7EFA"/>
    <w:rsid w:val="00CE0FC6"/>
    <w:rsid w:val="00CE5AAF"/>
    <w:rsid w:val="00CF0571"/>
    <w:rsid w:val="00CF1048"/>
    <w:rsid w:val="00CF32B5"/>
    <w:rsid w:val="00CF4DDC"/>
    <w:rsid w:val="00CF5D9D"/>
    <w:rsid w:val="00CF7481"/>
    <w:rsid w:val="00CF7A31"/>
    <w:rsid w:val="00D02526"/>
    <w:rsid w:val="00D0516E"/>
    <w:rsid w:val="00D130AE"/>
    <w:rsid w:val="00D24423"/>
    <w:rsid w:val="00D25AFB"/>
    <w:rsid w:val="00D261E0"/>
    <w:rsid w:val="00D26825"/>
    <w:rsid w:val="00D26F78"/>
    <w:rsid w:val="00D3062B"/>
    <w:rsid w:val="00D31463"/>
    <w:rsid w:val="00D34A35"/>
    <w:rsid w:val="00D36BEB"/>
    <w:rsid w:val="00D40285"/>
    <w:rsid w:val="00D40CB5"/>
    <w:rsid w:val="00D41076"/>
    <w:rsid w:val="00D41BAC"/>
    <w:rsid w:val="00D43010"/>
    <w:rsid w:val="00D439AE"/>
    <w:rsid w:val="00D44179"/>
    <w:rsid w:val="00D44ED1"/>
    <w:rsid w:val="00D45BEC"/>
    <w:rsid w:val="00D46AD3"/>
    <w:rsid w:val="00D53447"/>
    <w:rsid w:val="00D55110"/>
    <w:rsid w:val="00D563FD"/>
    <w:rsid w:val="00D56746"/>
    <w:rsid w:val="00D5769B"/>
    <w:rsid w:val="00D61D8E"/>
    <w:rsid w:val="00D634FF"/>
    <w:rsid w:val="00D65800"/>
    <w:rsid w:val="00D71415"/>
    <w:rsid w:val="00D71D25"/>
    <w:rsid w:val="00D71FDE"/>
    <w:rsid w:val="00D721E8"/>
    <w:rsid w:val="00D7334B"/>
    <w:rsid w:val="00D733CA"/>
    <w:rsid w:val="00D73CA7"/>
    <w:rsid w:val="00D74211"/>
    <w:rsid w:val="00D77FE8"/>
    <w:rsid w:val="00D81C17"/>
    <w:rsid w:val="00D81E5A"/>
    <w:rsid w:val="00D85700"/>
    <w:rsid w:val="00D92321"/>
    <w:rsid w:val="00D9305B"/>
    <w:rsid w:val="00D93F77"/>
    <w:rsid w:val="00D94DD9"/>
    <w:rsid w:val="00D975FF"/>
    <w:rsid w:val="00DA1B8C"/>
    <w:rsid w:val="00DA21E1"/>
    <w:rsid w:val="00DA39CB"/>
    <w:rsid w:val="00DA5367"/>
    <w:rsid w:val="00DA5398"/>
    <w:rsid w:val="00DA564B"/>
    <w:rsid w:val="00DA5BC2"/>
    <w:rsid w:val="00DA76A7"/>
    <w:rsid w:val="00DA76FB"/>
    <w:rsid w:val="00DA7ACC"/>
    <w:rsid w:val="00DB0D64"/>
    <w:rsid w:val="00DB179C"/>
    <w:rsid w:val="00DB3A4E"/>
    <w:rsid w:val="00DB713B"/>
    <w:rsid w:val="00DC0A3F"/>
    <w:rsid w:val="00DC1AA4"/>
    <w:rsid w:val="00DC20B0"/>
    <w:rsid w:val="00DC404F"/>
    <w:rsid w:val="00DC435B"/>
    <w:rsid w:val="00DC494A"/>
    <w:rsid w:val="00DC68C8"/>
    <w:rsid w:val="00DC7F2D"/>
    <w:rsid w:val="00DD0098"/>
    <w:rsid w:val="00DD1F24"/>
    <w:rsid w:val="00DD63B1"/>
    <w:rsid w:val="00DD7BB1"/>
    <w:rsid w:val="00DE0D8F"/>
    <w:rsid w:val="00DE0F71"/>
    <w:rsid w:val="00DE1AF4"/>
    <w:rsid w:val="00DE1B38"/>
    <w:rsid w:val="00DE30EF"/>
    <w:rsid w:val="00DE3273"/>
    <w:rsid w:val="00DF1CDE"/>
    <w:rsid w:val="00DF76D5"/>
    <w:rsid w:val="00E00979"/>
    <w:rsid w:val="00E00E0A"/>
    <w:rsid w:val="00E0496A"/>
    <w:rsid w:val="00E05098"/>
    <w:rsid w:val="00E055E2"/>
    <w:rsid w:val="00E06130"/>
    <w:rsid w:val="00E07070"/>
    <w:rsid w:val="00E11394"/>
    <w:rsid w:val="00E11539"/>
    <w:rsid w:val="00E13365"/>
    <w:rsid w:val="00E14011"/>
    <w:rsid w:val="00E17B6F"/>
    <w:rsid w:val="00E209F9"/>
    <w:rsid w:val="00E23A12"/>
    <w:rsid w:val="00E24EE1"/>
    <w:rsid w:val="00E27D29"/>
    <w:rsid w:val="00E321D1"/>
    <w:rsid w:val="00E330B2"/>
    <w:rsid w:val="00E3623B"/>
    <w:rsid w:val="00E36383"/>
    <w:rsid w:val="00E43014"/>
    <w:rsid w:val="00E451DD"/>
    <w:rsid w:val="00E56AFB"/>
    <w:rsid w:val="00E57671"/>
    <w:rsid w:val="00E60151"/>
    <w:rsid w:val="00E620DB"/>
    <w:rsid w:val="00E627BD"/>
    <w:rsid w:val="00E62BCC"/>
    <w:rsid w:val="00E63B20"/>
    <w:rsid w:val="00E65CED"/>
    <w:rsid w:val="00E65ED1"/>
    <w:rsid w:val="00E66D70"/>
    <w:rsid w:val="00E71AAC"/>
    <w:rsid w:val="00E72239"/>
    <w:rsid w:val="00E728C2"/>
    <w:rsid w:val="00E74D36"/>
    <w:rsid w:val="00E75126"/>
    <w:rsid w:val="00E76978"/>
    <w:rsid w:val="00E80BE2"/>
    <w:rsid w:val="00E84F05"/>
    <w:rsid w:val="00E90F7A"/>
    <w:rsid w:val="00E951B2"/>
    <w:rsid w:val="00E970E2"/>
    <w:rsid w:val="00EA1B66"/>
    <w:rsid w:val="00EA3C0C"/>
    <w:rsid w:val="00EA4F61"/>
    <w:rsid w:val="00EA5911"/>
    <w:rsid w:val="00EB04FA"/>
    <w:rsid w:val="00EB0A02"/>
    <w:rsid w:val="00EB314C"/>
    <w:rsid w:val="00EB3245"/>
    <w:rsid w:val="00EB6431"/>
    <w:rsid w:val="00EC41A1"/>
    <w:rsid w:val="00EC5ABC"/>
    <w:rsid w:val="00EC7D94"/>
    <w:rsid w:val="00ED1CE5"/>
    <w:rsid w:val="00ED24FD"/>
    <w:rsid w:val="00ED42E2"/>
    <w:rsid w:val="00ED536A"/>
    <w:rsid w:val="00ED61C2"/>
    <w:rsid w:val="00ED6AD9"/>
    <w:rsid w:val="00EE04BA"/>
    <w:rsid w:val="00EE5025"/>
    <w:rsid w:val="00EE5ADA"/>
    <w:rsid w:val="00EE5C55"/>
    <w:rsid w:val="00EE6BF9"/>
    <w:rsid w:val="00EE6D2B"/>
    <w:rsid w:val="00EE74FD"/>
    <w:rsid w:val="00EF2104"/>
    <w:rsid w:val="00F00499"/>
    <w:rsid w:val="00F00C62"/>
    <w:rsid w:val="00F035E5"/>
    <w:rsid w:val="00F06251"/>
    <w:rsid w:val="00F066AF"/>
    <w:rsid w:val="00F10771"/>
    <w:rsid w:val="00F148B3"/>
    <w:rsid w:val="00F149D3"/>
    <w:rsid w:val="00F15D18"/>
    <w:rsid w:val="00F16684"/>
    <w:rsid w:val="00F237EE"/>
    <w:rsid w:val="00F24CB3"/>
    <w:rsid w:val="00F255A2"/>
    <w:rsid w:val="00F25AC3"/>
    <w:rsid w:val="00F36C7D"/>
    <w:rsid w:val="00F3761B"/>
    <w:rsid w:val="00F4254A"/>
    <w:rsid w:val="00F42833"/>
    <w:rsid w:val="00F43151"/>
    <w:rsid w:val="00F44C8E"/>
    <w:rsid w:val="00F4589A"/>
    <w:rsid w:val="00F50153"/>
    <w:rsid w:val="00F5043D"/>
    <w:rsid w:val="00F51150"/>
    <w:rsid w:val="00F525EC"/>
    <w:rsid w:val="00F53133"/>
    <w:rsid w:val="00F547C8"/>
    <w:rsid w:val="00F5545B"/>
    <w:rsid w:val="00F56530"/>
    <w:rsid w:val="00F56895"/>
    <w:rsid w:val="00F626F3"/>
    <w:rsid w:val="00F6287E"/>
    <w:rsid w:val="00F62A20"/>
    <w:rsid w:val="00F63C2B"/>
    <w:rsid w:val="00F644CD"/>
    <w:rsid w:val="00F707B5"/>
    <w:rsid w:val="00F7172F"/>
    <w:rsid w:val="00F73002"/>
    <w:rsid w:val="00F7473A"/>
    <w:rsid w:val="00F75843"/>
    <w:rsid w:val="00F86B59"/>
    <w:rsid w:val="00F908CB"/>
    <w:rsid w:val="00F92AF7"/>
    <w:rsid w:val="00F941B6"/>
    <w:rsid w:val="00F95362"/>
    <w:rsid w:val="00F9559E"/>
    <w:rsid w:val="00F95E27"/>
    <w:rsid w:val="00F96FDB"/>
    <w:rsid w:val="00F97CC5"/>
    <w:rsid w:val="00FA07F4"/>
    <w:rsid w:val="00FA1C76"/>
    <w:rsid w:val="00FA2215"/>
    <w:rsid w:val="00FA25FD"/>
    <w:rsid w:val="00FA3FF4"/>
    <w:rsid w:val="00FA6C2E"/>
    <w:rsid w:val="00FA79EF"/>
    <w:rsid w:val="00FB1292"/>
    <w:rsid w:val="00FB1AC1"/>
    <w:rsid w:val="00FB3A20"/>
    <w:rsid w:val="00FB3A9E"/>
    <w:rsid w:val="00FB5943"/>
    <w:rsid w:val="00FB59F4"/>
    <w:rsid w:val="00FC00BF"/>
    <w:rsid w:val="00FC1975"/>
    <w:rsid w:val="00FC1CA6"/>
    <w:rsid w:val="00FC1F6C"/>
    <w:rsid w:val="00FC30A6"/>
    <w:rsid w:val="00FC375F"/>
    <w:rsid w:val="00FC7CF8"/>
    <w:rsid w:val="00FD584C"/>
    <w:rsid w:val="00FD5C00"/>
    <w:rsid w:val="00FE027C"/>
    <w:rsid w:val="00FE1622"/>
    <w:rsid w:val="00FE1D74"/>
    <w:rsid w:val="00FE3289"/>
    <w:rsid w:val="00FE4101"/>
    <w:rsid w:val="00FE427F"/>
    <w:rsid w:val="00FE442C"/>
    <w:rsid w:val="00FF0A40"/>
    <w:rsid w:val="00FF18A2"/>
    <w:rsid w:val="00FF1FB7"/>
    <w:rsid w:val="00FF3179"/>
    <w:rsid w:val="00FF428F"/>
    <w:rsid w:val="00FF590B"/>
    <w:rsid w:val="00FF5FBE"/>
    <w:rsid w:val="00FF63E3"/>
    <w:rsid w:val="00FF75FB"/>
    <w:rsid w:val="00FF78CB"/>
    <w:rsid w:val="00FF79DD"/>
    <w:rsid w:val="00FF7C9F"/>
    <w:rsid w:val="0331331D"/>
    <w:rsid w:val="06B1394A"/>
    <w:rsid w:val="21EDF7EA"/>
    <w:rsid w:val="3337CF60"/>
    <w:rsid w:val="3482177E"/>
    <w:rsid w:val="36677308"/>
    <w:rsid w:val="38EBB35F"/>
    <w:rsid w:val="3E461D08"/>
    <w:rsid w:val="43BF6CB3"/>
    <w:rsid w:val="469BB662"/>
    <w:rsid w:val="4C8D257D"/>
    <w:rsid w:val="5BC4A70A"/>
    <w:rsid w:val="5C21DAD5"/>
    <w:rsid w:val="5D49CCCC"/>
    <w:rsid w:val="5ED26A88"/>
    <w:rsid w:val="61246F1A"/>
    <w:rsid w:val="62886A5A"/>
    <w:rsid w:val="670E7670"/>
    <w:rsid w:val="6DF1D235"/>
    <w:rsid w:val="6F305856"/>
    <w:rsid w:val="7F0F2B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5B7E7"/>
  <w15:docId w15:val="{6F58D683-6F67-4622-BD81-BD845AD42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link w:val="Heading1Char"/>
    <w:uiPriority w:val="9"/>
    <w:qFormat/>
    <w:pPr>
      <w:numPr>
        <w:numId w:val="15"/>
      </w:numPr>
      <w:outlineLvl w:val="0"/>
    </w:pPr>
    <w:rPr>
      <w:b/>
      <w:bCs/>
      <w:sz w:val="28"/>
      <w:szCs w:val="28"/>
    </w:rPr>
  </w:style>
  <w:style w:type="paragraph" w:styleId="Heading2">
    <w:name w:val="heading 2"/>
    <w:basedOn w:val="Normal"/>
    <w:uiPriority w:val="9"/>
    <w:unhideWhenUsed/>
    <w:qFormat/>
    <w:rsid w:val="007A55A7"/>
    <w:pPr>
      <w:numPr>
        <w:ilvl w:val="1"/>
        <w:numId w:val="15"/>
      </w:numPr>
      <w:ind w:left="0" w:firstLine="0"/>
      <w:outlineLvl w:val="1"/>
    </w:pPr>
    <w:rPr>
      <w:b/>
      <w:bCs/>
      <w:sz w:val="24"/>
      <w:szCs w:val="24"/>
    </w:rPr>
  </w:style>
  <w:style w:type="paragraph" w:styleId="Heading3">
    <w:name w:val="heading 3"/>
    <w:basedOn w:val="Normal"/>
    <w:uiPriority w:val="9"/>
    <w:unhideWhenUsed/>
    <w:qFormat/>
    <w:rsid w:val="001C0889"/>
    <w:pPr>
      <w:numPr>
        <w:ilvl w:val="2"/>
        <w:numId w:val="15"/>
      </w:numPr>
      <w:spacing w:line="305" w:lineRule="exact"/>
      <w:ind w:left="1152"/>
      <w:outlineLvl w:val="2"/>
    </w:pPr>
    <w:rPr>
      <w:b/>
      <w:i/>
      <w:sz w:val="24"/>
      <w:szCs w:val="24"/>
    </w:rPr>
  </w:style>
  <w:style w:type="paragraph" w:styleId="Heading4">
    <w:name w:val="heading 4"/>
    <w:basedOn w:val="Normal"/>
    <w:uiPriority w:val="9"/>
    <w:unhideWhenUsed/>
    <w:qFormat/>
    <w:pPr>
      <w:numPr>
        <w:ilvl w:val="3"/>
        <w:numId w:val="15"/>
      </w:numPr>
      <w:outlineLvl w:val="3"/>
    </w:pPr>
    <w:rPr>
      <w:b/>
      <w:bCs/>
      <w:i/>
    </w:rPr>
  </w:style>
  <w:style w:type="paragraph" w:styleId="Heading5">
    <w:name w:val="heading 5"/>
    <w:basedOn w:val="Normal"/>
    <w:next w:val="Normal"/>
    <w:link w:val="Heading5Char"/>
    <w:uiPriority w:val="9"/>
    <w:semiHidden/>
    <w:unhideWhenUsed/>
    <w:qFormat/>
    <w:rsid w:val="00AC5F08"/>
    <w:pPr>
      <w:keepNext/>
      <w:keepLines/>
      <w:numPr>
        <w:ilvl w:val="4"/>
        <w:numId w:val="15"/>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C5F08"/>
    <w:pPr>
      <w:keepNext/>
      <w:keepLines/>
      <w:numPr>
        <w:ilvl w:val="5"/>
        <w:numId w:val="15"/>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AC5F08"/>
    <w:pPr>
      <w:keepNext/>
      <w:keepLines/>
      <w:numPr>
        <w:ilvl w:val="6"/>
        <w:numId w:val="15"/>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C5F08"/>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C5F08"/>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6D551F"/>
    <w:pPr>
      <w:spacing w:before="120"/>
      <w:ind w:left="548" w:hanging="440"/>
    </w:pPr>
    <w:rPr>
      <w:b/>
      <w:bCs/>
      <w:sz w:val="24"/>
      <w:szCs w:val="20"/>
    </w:rPr>
  </w:style>
  <w:style w:type="paragraph" w:styleId="TOC2">
    <w:name w:val="toc 2"/>
    <w:basedOn w:val="Normal"/>
    <w:uiPriority w:val="39"/>
    <w:qFormat/>
    <w:rsid w:val="006D551F"/>
    <w:pPr>
      <w:ind w:left="613" w:hanging="285"/>
    </w:pPr>
    <w:rPr>
      <w:szCs w:val="16"/>
    </w:rPr>
  </w:style>
  <w:style w:type="paragraph" w:styleId="TOC3">
    <w:name w:val="toc 3"/>
    <w:basedOn w:val="Normal"/>
    <w:uiPriority w:val="39"/>
    <w:qFormat/>
    <w:pPr>
      <w:ind w:left="613" w:hanging="285"/>
    </w:pPr>
    <w:rPr>
      <w:b/>
      <w:bCs/>
      <w:i/>
    </w:rPr>
  </w:style>
  <w:style w:type="paragraph" w:styleId="TOC4">
    <w:name w:val="toc 4"/>
    <w:basedOn w:val="Normal"/>
    <w:uiPriority w:val="1"/>
    <w:qFormat/>
    <w:pPr>
      <w:ind w:left="993" w:hanging="445"/>
    </w:pPr>
    <w:rPr>
      <w:i/>
      <w:sz w:val="20"/>
      <w:szCs w:val="20"/>
    </w:rPr>
  </w:style>
  <w:style w:type="paragraph" w:styleId="BodyText">
    <w:name w:val="Body Text"/>
    <w:basedOn w:val="Normal"/>
    <w:link w:val="BodyTextChar"/>
    <w:uiPriority w:val="1"/>
    <w:qFormat/>
  </w:style>
  <w:style w:type="paragraph" w:styleId="ListParagraph">
    <w:name w:val="List Paragraph"/>
    <w:basedOn w:val="Normal"/>
    <w:uiPriority w:val="34"/>
    <w:qFormat/>
    <w:pPr>
      <w:ind w:left="828" w:hanging="360"/>
    </w:pPr>
  </w:style>
  <w:style w:type="paragraph" w:customStyle="1" w:styleId="TableParagraph">
    <w:name w:val="Table Paragraph"/>
    <w:basedOn w:val="Normal"/>
    <w:uiPriority w:val="1"/>
    <w:qFormat/>
    <w:pPr>
      <w:ind w:left="105"/>
    </w:pPr>
  </w:style>
  <w:style w:type="paragraph" w:styleId="Header">
    <w:name w:val="header"/>
    <w:basedOn w:val="Normal"/>
    <w:link w:val="HeaderChar"/>
    <w:uiPriority w:val="99"/>
    <w:unhideWhenUsed/>
    <w:rsid w:val="00FA79EF"/>
    <w:pPr>
      <w:tabs>
        <w:tab w:val="center" w:pos="4680"/>
        <w:tab w:val="right" w:pos="9360"/>
      </w:tabs>
    </w:pPr>
  </w:style>
  <w:style w:type="character" w:customStyle="1" w:styleId="HeaderChar">
    <w:name w:val="Header Char"/>
    <w:basedOn w:val="DefaultParagraphFont"/>
    <w:link w:val="Header"/>
    <w:uiPriority w:val="99"/>
    <w:rsid w:val="00FA79EF"/>
    <w:rPr>
      <w:rFonts w:ascii="Calibri" w:eastAsia="Calibri" w:hAnsi="Calibri" w:cs="Calibri"/>
    </w:rPr>
  </w:style>
  <w:style w:type="paragraph" w:styleId="Footer">
    <w:name w:val="footer"/>
    <w:basedOn w:val="Normal"/>
    <w:link w:val="FooterChar"/>
    <w:uiPriority w:val="99"/>
    <w:unhideWhenUsed/>
    <w:rsid w:val="00FA79EF"/>
    <w:pPr>
      <w:tabs>
        <w:tab w:val="center" w:pos="4680"/>
        <w:tab w:val="right" w:pos="9360"/>
      </w:tabs>
    </w:pPr>
  </w:style>
  <w:style w:type="character" w:customStyle="1" w:styleId="FooterChar">
    <w:name w:val="Footer Char"/>
    <w:basedOn w:val="DefaultParagraphFont"/>
    <w:link w:val="Footer"/>
    <w:uiPriority w:val="99"/>
    <w:rsid w:val="00FA79EF"/>
    <w:rPr>
      <w:rFonts w:ascii="Calibri" w:eastAsia="Calibri" w:hAnsi="Calibri" w:cs="Calibri"/>
    </w:rPr>
  </w:style>
  <w:style w:type="paragraph" w:styleId="BalloonText">
    <w:name w:val="Balloon Text"/>
    <w:basedOn w:val="Normal"/>
    <w:link w:val="BalloonTextChar"/>
    <w:uiPriority w:val="99"/>
    <w:semiHidden/>
    <w:unhideWhenUsed/>
    <w:rsid w:val="004548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8CF"/>
    <w:rPr>
      <w:rFonts w:ascii="Segoe UI" w:eastAsia="Calibri" w:hAnsi="Segoe UI" w:cs="Segoe UI"/>
      <w:sz w:val="18"/>
      <w:szCs w:val="18"/>
    </w:rPr>
  </w:style>
  <w:style w:type="table" w:styleId="TableGrid">
    <w:name w:val="Table Grid"/>
    <w:basedOn w:val="TableNormal"/>
    <w:uiPriority w:val="39"/>
    <w:rsid w:val="00646908"/>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92321"/>
    <w:rPr>
      <w:color w:val="0000FF" w:themeColor="hyperlink"/>
      <w:u w:val="single"/>
    </w:rPr>
  </w:style>
  <w:style w:type="character" w:styleId="UnresolvedMention">
    <w:name w:val="Unresolved Mention"/>
    <w:basedOn w:val="DefaultParagraphFont"/>
    <w:uiPriority w:val="99"/>
    <w:semiHidden/>
    <w:unhideWhenUsed/>
    <w:rsid w:val="00D92321"/>
    <w:rPr>
      <w:color w:val="605E5C"/>
      <w:shd w:val="clear" w:color="auto" w:fill="E1DFDD"/>
    </w:rPr>
  </w:style>
  <w:style w:type="character" w:styleId="CommentReference">
    <w:name w:val="annotation reference"/>
    <w:basedOn w:val="DefaultParagraphFont"/>
    <w:uiPriority w:val="99"/>
    <w:semiHidden/>
    <w:unhideWhenUsed/>
    <w:rsid w:val="000C5CC1"/>
    <w:rPr>
      <w:sz w:val="16"/>
      <w:szCs w:val="16"/>
    </w:rPr>
  </w:style>
  <w:style w:type="paragraph" w:styleId="CommentText">
    <w:name w:val="annotation text"/>
    <w:basedOn w:val="Normal"/>
    <w:link w:val="CommentTextChar"/>
    <w:uiPriority w:val="99"/>
    <w:unhideWhenUsed/>
    <w:rsid w:val="000C5CC1"/>
    <w:rPr>
      <w:sz w:val="20"/>
      <w:szCs w:val="20"/>
    </w:rPr>
  </w:style>
  <w:style w:type="character" w:customStyle="1" w:styleId="CommentTextChar">
    <w:name w:val="Comment Text Char"/>
    <w:basedOn w:val="DefaultParagraphFont"/>
    <w:link w:val="CommentText"/>
    <w:uiPriority w:val="99"/>
    <w:rsid w:val="000C5CC1"/>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0C5CC1"/>
    <w:rPr>
      <w:b/>
      <w:bCs/>
    </w:rPr>
  </w:style>
  <w:style w:type="character" w:customStyle="1" w:styleId="CommentSubjectChar">
    <w:name w:val="Comment Subject Char"/>
    <w:basedOn w:val="CommentTextChar"/>
    <w:link w:val="CommentSubject"/>
    <w:uiPriority w:val="99"/>
    <w:semiHidden/>
    <w:rsid w:val="000C5CC1"/>
    <w:rPr>
      <w:rFonts w:ascii="Calibri" w:eastAsia="Calibri" w:hAnsi="Calibri" w:cs="Calibri"/>
      <w:b/>
      <w:bCs/>
      <w:sz w:val="20"/>
      <w:szCs w:val="20"/>
    </w:rPr>
  </w:style>
  <w:style w:type="paragraph" w:styleId="Caption">
    <w:name w:val="caption"/>
    <w:basedOn w:val="Normal"/>
    <w:next w:val="Normal"/>
    <w:uiPriority w:val="35"/>
    <w:unhideWhenUsed/>
    <w:qFormat/>
    <w:rsid w:val="003C3CB6"/>
    <w:pPr>
      <w:spacing w:after="200"/>
    </w:pPr>
    <w:rPr>
      <w:i/>
      <w:iCs/>
      <w:color w:val="1F497D" w:themeColor="text2"/>
      <w:sz w:val="18"/>
      <w:szCs w:val="18"/>
    </w:rPr>
  </w:style>
  <w:style w:type="paragraph" w:styleId="Revision">
    <w:name w:val="Revision"/>
    <w:hidden/>
    <w:uiPriority w:val="99"/>
    <w:semiHidden/>
    <w:rsid w:val="003C3CB6"/>
    <w:pPr>
      <w:widowControl/>
      <w:autoSpaceDE/>
      <w:autoSpaceDN/>
    </w:pPr>
    <w:rPr>
      <w:rFonts w:ascii="Calibri" w:eastAsia="Calibri" w:hAnsi="Calibri" w:cs="Calibri"/>
    </w:rPr>
  </w:style>
  <w:style w:type="character" w:customStyle="1" w:styleId="Heading5Char">
    <w:name w:val="Heading 5 Char"/>
    <w:basedOn w:val="DefaultParagraphFont"/>
    <w:link w:val="Heading5"/>
    <w:uiPriority w:val="9"/>
    <w:semiHidden/>
    <w:rsid w:val="00AC5F08"/>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AC5F08"/>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AC5F08"/>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AC5F0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C5F08"/>
    <w:rPr>
      <w:rFonts w:asciiTheme="majorHAnsi" w:eastAsiaTheme="majorEastAsia" w:hAnsiTheme="majorHAnsi" w:cstheme="majorBidi"/>
      <w:i/>
      <w:iCs/>
      <w:color w:val="272727" w:themeColor="text1" w:themeTint="D8"/>
      <w:sz w:val="21"/>
      <w:szCs w:val="21"/>
    </w:rPr>
  </w:style>
  <w:style w:type="paragraph" w:customStyle="1" w:styleId="Appendix">
    <w:name w:val="Appendix"/>
    <w:basedOn w:val="Heading1"/>
    <w:link w:val="AppendixChar"/>
    <w:qFormat/>
    <w:rsid w:val="0081454E"/>
    <w:pPr>
      <w:numPr>
        <w:numId w:val="31"/>
      </w:numPr>
    </w:pPr>
  </w:style>
  <w:style w:type="paragraph" w:styleId="TOCHeading">
    <w:name w:val="TOC Heading"/>
    <w:basedOn w:val="Heading1"/>
    <w:next w:val="Normal"/>
    <w:uiPriority w:val="39"/>
    <w:unhideWhenUsed/>
    <w:qFormat/>
    <w:rsid w:val="006D551F"/>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Heading1Char">
    <w:name w:val="Heading 1 Char"/>
    <w:basedOn w:val="DefaultParagraphFont"/>
    <w:link w:val="Heading1"/>
    <w:uiPriority w:val="9"/>
    <w:rsid w:val="00FC30A6"/>
    <w:rPr>
      <w:rFonts w:ascii="Calibri" w:eastAsia="Calibri" w:hAnsi="Calibri" w:cs="Calibri"/>
      <w:b/>
      <w:bCs/>
      <w:sz w:val="28"/>
      <w:szCs w:val="28"/>
    </w:rPr>
  </w:style>
  <w:style w:type="character" w:customStyle="1" w:styleId="AppendixChar">
    <w:name w:val="Appendix Char"/>
    <w:basedOn w:val="Heading1Char"/>
    <w:link w:val="Appendix"/>
    <w:rsid w:val="00FC30A6"/>
    <w:rPr>
      <w:rFonts w:ascii="Calibri" w:eastAsia="Calibri" w:hAnsi="Calibri" w:cs="Calibri"/>
      <w:b/>
      <w:bCs/>
      <w:sz w:val="28"/>
      <w:szCs w:val="28"/>
    </w:rPr>
  </w:style>
  <w:style w:type="character" w:customStyle="1" w:styleId="BodyTextChar">
    <w:name w:val="Body Text Char"/>
    <w:basedOn w:val="DefaultParagraphFont"/>
    <w:link w:val="BodyText"/>
    <w:uiPriority w:val="1"/>
    <w:rsid w:val="00126DBC"/>
    <w:rPr>
      <w:rFonts w:ascii="Calibri" w:eastAsia="Calibri" w:hAnsi="Calibri" w:cs="Calibri"/>
    </w:rPr>
  </w:style>
  <w:style w:type="character" w:customStyle="1" w:styleId="normaltextrun">
    <w:name w:val="normaltextrun"/>
    <w:basedOn w:val="DefaultParagraphFont"/>
    <w:rsid w:val="00EA4F61"/>
  </w:style>
  <w:style w:type="character" w:customStyle="1" w:styleId="eop">
    <w:name w:val="eop"/>
    <w:basedOn w:val="DefaultParagraphFont"/>
    <w:rsid w:val="00EA4F61"/>
  </w:style>
  <w:style w:type="paragraph" w:customStyle="1" w:styleId="paragraph">
    <w:name w:val="paragraph"/>
    <w:basedOn w:val="Normal"/>
    <w:rsid w:val="00346904"/>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unhideWhenUsed/>
    <w:rsid w:val="00F4254A"/>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F4254A"/>
    <w:rPr>
      <w:b/>
      <w:bCs/>
    </w:rPr>
  </w:style>
  <w:style w:type="paragraph" w:styleId="FootnoteText">
    <w:name w:val="footnote text"/>
    <w:basedOn w:val="Normal"/>
    <w:link w:val="FootnoteTextChar"/>
    <w:uiPriority w:val="99"/>
    <w:semiHidden/>
    <w:unhideWhenUsed/>
    <w:rsid w:val="00DB713B"/>
    <w:rPr>
      <w:sz w:val="20"/>
      <w:szCs w:val="20"/>
    </w:rPr>
  </w:style>
  <w:style w:type="character" w:customStyle="1" w:styleId="FootnoteTextChar">
    <w:name w:val="Footnote Text Char"/>
    <w:basedOn w:val="DefaultParagraphFont"/>
    <w:link w:val="FootnoteText"/>
    <w:uiPriority w:val="99"/>
    <w:semiHidden/>
    <w:rsid w:val="00DB713B"/>
    <w:rPr>
      <w:rFonts w:ascii="Calibri" w:eastAsia="Calibri" w:hAnsi="Calibri" w:cs="Calibri"/>
      <w:sz w:val="20"/>
      <w:szCs w:val="20"/>
    </w:rPr>
  </w:style>
  <w:style w:type="character" w:styleId="FootnoteReference">
    <w:name w:val="footnote reference"/>
    <w:basedOn w:val="DefaultParagraphFont"/>
    <w:uiPriority w:val="99"/>
    <w:semiHidden/>
    <w:unhideWhenUsed/>
    <w:rsid w:val="00DB713B"/>
    <w:rPr>
      <w:vertAlign w:val="superscript"/>
    </w:rPr>
  </w:style>
  <w:style w:type="character" w:styleId="FollowedHyperlink">
    <w:name w:val="FollowedHyperlink"/>
    <w:basedOn w:val="DefaultParagraphFont"/>
    <w:uiPriority w:val="99"/>
    <w:semiHidden/>
    <w:unhideWhenUsed/>
    <w:rsid w:val="00141686"/>
    <w:rPr>
      <w:color w:val="800080" w:themeColor="followedHyperlink"/>
      <w:u w:val="single"/>
    </w:rPr>
  </w:style>
  <w:style w:type="paragraph" w:styleId="EndnoteText">
    <w:name w:val="endnote text"/>
    <w:basedOn w:val="Normal"/>
    <w:link w:val="EndnoteTextChar"/>
    <w:uiPriority w:val="99"/>
    <w:semiHidden/>
    <w:unhideWhenUsed/>
    <w:rsid w:val="00A575C9"/>
    <w:rPr>
      <w:sz w:val="20"/>
      <w:szCs w:val="20"/>
    </w:rPr>
  </w:style>
  <w:style w:type="character" w:customStyle="1" w:styleId="EndnoteTextChar">
    <w:name w:val="Endnote Text Char"/>
    <w:basedOn w:val="DefaultParagraphFont"/>
    <w:link w:val="EndnoteText"/>
    <w:uiPriority w:val="99"/>
    <w:semiHidden/>
    <w:rsid w:val="00A575C9"/>
    <w:rPr>
      <w:rFonts w:ascii="Calibri" w:eastAsia="Calibri" w:hAnsi="Calibri" w:cs="Calibri"/>
      <w:sz w:val="20"/>
      <w:szCs w:val="20"/>
    </w:rPr>
  </w:style>
  <w:style w:type="character" w:styleId="EndnoteReference">
    <w:name w:val="endnote reference"/>
    <w:basedOn w:val="DefaultParagraphFont"/>
    <w:uiPriority w:val="99"/>
    <w:semiHidden/>
    <w:unhideWhenUsed/>
    <w:rsid w:val="00A575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252073">
      <w:bodyDiv w:val="1"/>
      <w:marLeft w:val="0"/>
      <w:marRight w:val="0"/>
      <w:marTop w:val="0"/>
      <w:marBottom w:val="0"/>
      <w:divBdr>
        <w:top w:val="none" w:sz="0" w:space="0" w:color="auto"/>
        <w:left w:val="none" w:sz="0" w:space="0" w:color="auto"/>
        <w:bottom w:val="none" w:sz="0" w:space="0" w:color="auto"/>
        <w:right w:val="none" w:sz="0" w:space="0" w:color="auto"/>
      </w:divBdr>
    </w:div>
    <w:div w:id="116024961">
      <w:bodyDiv w:val="1"/>
      <w:marLeft w:val="0"/>
      <w:marRight w:val="0"/>
      <w:marTop w:val="0"/>
      <w:marBottom w:val="0"/>
      <w:divBdr>
        <w:top w:val="none" w:sz="0" w:space="0" w:color="auto"/>
        <w:left w:val="none" w:sz="0" w:space="0" w:color="auto"/>
        <w:bottom w:val="none" w:sz="0" w:space="0" w:color="auto"/>
        <w:right w:val="none" w:sz="0" w:space="0" w:color="auto"/>
      </w:divBdr>
    </w:div>
    <w:div w:id="181214863">
      <w:bodyDiv w:val="1"/>
      <w:marLeft w:val="0"/>
      <w:marRight w:val="0"/>
      <w:marTop w:val="0"/>
      <w:marBottom w:val="0"/>
      <w:divBdr>
        <w:top w:val="none" w:sz="0" w:space="0" w:color="auto"/>
        <w:left w:val="none" w:sz="0" w:space="0" w:color="auto"/>
        <w:bottom w:val="none" w:sz="0" w:space="0" w:color="auto"/>
        <w:right w:val="none" w:sz="0" w:space="0" w:color="auto"/>
      </w:divBdr>
    </w:div>
    <w:div w:id="436995156">
      <w:bodyDiv w:val="1"/>
      <w:marLeft w:val="0"/>
      <w:marRight w:val="0"/>
      <w:marTop w:val="0"/>
      <w:marBottom w:val="0"/>
      <w:divBdr>
        <w:top w:val="none" w:sz="0" w:space="0" w:color="auto"/>
        <w:left w:val="none" w:sz="0" w:space="0" w:color="auto"/>
        <w:bottom w:val="none" w:sz="0" w:space="0" w:color="auto"/>
        <w:right w:val="none" w:sz="0" w:space="0" w:color="auto"/>
      </w:divBdr>
      <w:divsChild>
        <w:div w:id="1248031546">
          <w:marLeft w:val="0"/>
          <w:marRight w:val="0"/>
          <w:marTop w:val="0"/>
          <w:marBottom w:val="0"/>
          <w:divBdr>
            <w:top w:val="none" w:sz="0" w:space="0" w:color="auto"/>
            <w:left w:val="none" w:sz="0" w:space="0" w:color="auto"/>
            <w:bottom w:val="none" w:sz="0" w:space="0" w:color="auto"/>
            <w:right w:val="none" w:sz="0" w:space="0" w:color="auto"/>
          </w:divBdr>
        </w:div>
        <w:div w:id="1547915448">
          <w:marLeft w:val="0"/>
          <w:marRight w:val="0"/>
          <w:marTop w:val="0"/>
          <w:marBottom w:val="0"/>
          <w:divBdr>
            <w:top w:val="none" w:sz="0" w:space="0" w:color="auto"/>
            <w:left w:val="none" w:sz="0" w:space="0" w:color="auto"/>
            <w:bottom w:val="none" w:sz="0" w:space="0" w:color="auto"/>
            <w:right w:val="none" w:sz="0" w:space="0" w:color="auto"/>
          </w:divBdr>
        </w:div>
        <w:div w:id="1549534214">
          <w:marLeft w:val="0"/>
          <w:marRight w:val="0"/>
          <w:marTop w:val="0"/>
          <w:marBottom w:val="0"/>
          <w:divBdr>
            <w:top w:val="none" w:sz="0" w:space="0" w:color="auto"/>
            <w:left w:val="none" w:sz="0" w:space="0" w:color="auto"/>
            <w:bottom w:val="none" w:sz="0" w:space="0" w:color="auto"/>
            <w:right w:val="none" w:sz="0" w:space="0" w:color="auto"/>
          </w:divBdr>
        </w:div>
        <w:div w:id="1585604751">
          <w:marLeft w:val="0"/>
          <w:marRight w:val="0"/>
          <w:marTop w:val="0"/>
          <w:marBottom w:val="0"/>
          <w:divBdr>
            <w:top w:val="none" w:sz="0" w:space="0" w:color="auto"/>
            <w:left w:val="none" w:sz="0" w:space="0" w:color="auto"/>
            <w:bottom w:val="none" w:sz="0" w:space="0" w:color="auto"/>
            <w:right w:val="none" w:sz="0" w:space="0" w:color="auto"/>
          </w:divBdr>
        </w:div>
        <w:div w:id="1838686523">
          <w:marLeft w:val="0"/>
          <w:marRight w:val="0"/>
          <w:marTop w:val="0"/>
          <w:marBottom w:val="0"/>
          <w:divBdr>
            <w:top w:val="none" w:sz="0" w:space="0" w:color="auto"/>
            <w:left w:val="none" w:sz="0" w:space="0" w:color="auto"/>
            <w:bottom w:val="none" w:sz="0" w:space="0" w:color="auto"/>
            <w:right w:val="none" w:sz="0" w:space="0" w:color="auto"/>
          </w:divBdr>
          <w:divsChild>
            <w:div w:id="9190504">
              <w:marLeft w:val="720"/>
              <w:marRight w:val="0"/>
              <w:marTop w:val="0"/>
              <w:marBottom w:val="0"/>
              <w:divBdr>
                <w:top w:val="none" w:sz="0" w:space="0" w:color="auto"/>
                <w:left w:val="none" w:sz="0" w:space="0" w:color="auto"/>
                <w:bottom w:val="none" w:sz="0" w:space="0" w:color="auto"/>
                <w:right w:val="none" w:sz="0" w:space="0" w:color="auto"/>
              </w:divBdr>
            </w:div>
            <w:div w:id="88915101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668368690">
      <w:bodyDiv w:val="1"/>
      <w:marLeft w:val="0"/>
      <w:marRight w:val="0"/>
      <w:marTop w:val="0"/>
      <w:marBottom w:val="0"/>
      <w:divBdr>
        <w:top w:val="none" w:sz="0" w:space="0" w:color="auto"/>
        <w:left w:val="none" w:sz="0" w:space="0" w:color="auto"/>
        <w:bottom w:val="none" w:sz="0" w:space="0" w:color="auto"/>
        <w:right w:val="none" w:sz="0" w:space="0" w:color="auto"/>
      </w:divBdr>
    </w:div>
    <w:div w:id="1222446261">
      <w:bodyDiv w:val="1"/>
      <w:marLeft w:val="0"/>
      <w:marRight w:val="0"/>
      <w:marTop w:val="0"/>
      <w:marBottom w:val="0"/>
      <w:divBdr>
        <w:top w:val="none" w:sz="0" w:space="0" w:color="auto"/>
        <w:left w:val="none" w:sz="0" w:space="0" w:color="auto"/>
        <w:bottom w:val="none" w:sz="0" w:space="0" w:color="auto"/>
        <w:right w:val="none" w:sz="0" w:space="0" w:color="auto"/>
      </w:divBdr>
    </w:div>
    <w:div w:id="1331250527">
      <w:bodyDiv w:val="1"/>
      <w:marLeft w:val="0"/>
      <w:marRight w:val="0"/>
      <w:marTop w:val="0"/>
      <w:marBottom w:val="0"/>
      <w:divBdr>
        <w:top w:val="none" w:sz="0" w:space="0" w:color="auto"/>
        <w:left w:val="none" w:sz="0" w:space="0" w:color="auto"/>
        <w:bottom w:val="none" w:sz="0" w:space="0" w:color="auto"/>
        <w:right w:val="none" w:sz="0" w:space="0" w:color="auto"/>
      </w:divBdr>
    </w:div>
    <w:div w:id="1343817622">
      <w:bodyDiv w:val="1"/>
      <w:marLeft w:val="0"/>
      <w:marRight w:val="0"/>
      <w:marTop w:val="0"/>
      <w:marBottom w:val="0"/>
      <w:divBdr>
        <w:top w:val="none" w:sz="0" w:space="0" w:color="auto"/>
        <w:left w:val="none" w:sz="0" w:space="0" w:color="auto"/>
        <w:bottom w:val="none" w:sz="0" w:space="0" w:color="auto"/>
        <w:right w:val="none" w:sz="0" w:space="0" w:color="auto"/>
      </w:divBdr>
      <w:divsChild>
        <w:div w:id="238948226">
          <w:marLeft w:val="0"/>
          <w:marRight w:val="0"/>
          <w:marTop w:val="0"/>
          <w:marBottom w:val="0"/>
          <w:divBdr>
            <w:top w:val="none" w:sz="0" w:space="0" w:color="auto"/>
            <w:left w:val="none" w:sz="0" w:space="0" w:color="auto"/>
            <w:bottom w:val="none" w:sz="0" w:space="0" w:color="auto"/>
            <w:right w:val="none" w:sz="0" w:space="0" w:color="auto"/>
          </w:divBdr>
        </w:div>
        <w:div w:id="461188581">
          <w:marLeft w:val="0"/>
          <w:marRight w:val="0"/>
          <w:marTop w:val="0"/>
          <w:marBottom w:val="0"/>
          <w:divBdr>
            <w:top w:val="none" w:sz="0" w:space="0" w:color="auto"/>
            <w:left w:val="none" w:sz="0" w:space="0" w:color="auto"/>
            <w:bottom w:val="none" w:sz="0" w:space="0" w:color="auto"/>
            <w:right w:val="none" w:sz="0" w:space="0" w:color="auto"/>
          </w:divBdr>
        </w:div>
        <w:div w:id="903486124">
          <w:marLeft w:val="0"/>
          <w:marRight w:val="0"/>
          <w:marTop w:val="0"/>
          <w:marBottom w:val="0"/>
          <w:divBdr>
            <w:top w:val="none" w:sz="0" w:space="0" w:color="auto"/>
            <w:left w:val="none" w:sz="0" w:space="0" w:color="auto"/>
            <w:bottom w:val="none" w:sz="0" w:space="0" w:color="auto"/>
            <w:right w:val="none" w:sz="0" w:space="0" w:color="auto"/>
          </w:divBdr>
        </w:div>
        <w:div w:id="2003510138">
          <w:marLeft w:val="0"/>
          <w:marRight w:val="0"/>
          <w:marTop w:val="0"/>
          <w:marBottom w:val="0"/>
          <w:divBdr>
            <w:top w:val="none" w:sz="0" w:space="0" w:color="auto"/>
            <w:left w:val="none" w:sz="0" w:space="0" w:color="auto"/>
            <w:bottom w:val="none" w:sz="0" w:space="0" w:color="auto"/>
            <w:right w:val="none" w:sz="0" w:space="0" w:color="auto"/>
          </w:divBdr>
        </w:div>
        <w:div w:id="2081436876">
          <w:marLeft w:val="0"/>
          <w:marRight w:val="0"/>
          <w:marTop w:val="0"/>
          <w:marBottom w:val="0"/>
          <w:divBdr>
            <w:top w:val="none" w:sz="0" w:space="0" w:color="auto"/>
            <w:left w:val="none" w:sz="0" w:space="0" w:color="auto"/>
            <w:bottom w:val="none" w:sz="0" w:space="0" w:color="auto"/>
            <w:right w:val="none" w:sz="0" w:space="0" w:color="auto"/>
          </w:divBdr>
          <w:divsChild>
            <w:div w:id="474834927">
              <w:marLeft w:val="720"/>
              <w:marRight w:val="0"/>
              <w:marTop w:val="0"/>
              <w:marBottom w:val="0"/>
              <w:divBdr>
                <w:top w:val="none" w:sz="0" w:space="0" w:color="auto"/>
                <w:left w:val="none" w:sz="0" w:space="0" w:color="auto"/>
                <w:bottom w:val="none" w:sz="0" w:space="0" w:color="auto"/>
                <w:right w:val="none" w:sz="0" w:space="0" w:color="auto"/>
              </w:divBdr>
            </w:div>
            <w:div w:id="1810174316">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M@ISSNationalLab.org." TargetMode="External"/><Relationship Id="rId18" Type="http://schemas.openxmlformats.org/officeDocument/2006/relationships/hyperlink" Target="https://www.issnationallab.org/user-agreements/"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ecfr.gov/current/title-2/subtitle-A/chapter-II/part-200?toc=1"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M@issnationallab.org" TargetMode="External"/><Relationship Id="rId5" Type="http://schemas.openxmlformats.org/officeDocument/2006/relationships/webSettings" Target="webSettings.xml"/><Relationship Id="rId15" Type="http://schemas.openxmlformats.org/officeDocument/2006/relationships/hyperlink" Target="https://nodis3.gsfc.nasa.gov/displayDir.cfm?t=NPD&amp;c=2230&amp;s=1" TargetMode="External"/><Relationship Id="rId10" Type="http://schemas.openxmlformats.org/officeDocument/2006/relationships/hyperlink" Target="https://www.issnationallab.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ntrs.nasa.gov/citations/201500209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F389C-2BDF-41F6-ACB5-C5B5F0C9E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28</Pages>
  <Words>11100</Words>
  <Characters>63270</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smcdonald@issnationallab.org</dc:creator>
  <cp:keywords/>
  <cp:lastModifiedBy>Brian Greene</cp:lastModifiedBy>
  <cp:revision>123</cp:revision>
  <cp:lastPrinted>2023-08-07T15:25:00Z</cp:lastPrinted>
  <dcterms:created xsi:type="dcterms:W3CDTF">2024-05-28T20:50:00Z</dcterms:created>
  <dcterms:modified xsi:type="dcterms:W3CDTF">2025-01-29T14:46:00Z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2020-04-06T00:00:00Z</vt:filetime>
  </property>
  <property fmtid="{D5CDD505-2E9C-101B-9397-08002B2CF9AE}" pid="3" name="Creator">
    <vt:lpwstr>Microsoft Word</vt:lpwstr>
  </property>
  <property fmtid="{D5CDD505-2E9C-101B-9397-08002B2CF9AE}" pid="4" name="LastSaved">
    <vt:filetime>2020-10-09T00:00:00Z</vt:filetime>
  </property>
</Properties>
</file>